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E0B362D" w14:textId="77777777" w:rsidR="000C294E" w:rsidRDefault="000C294E" w:rsidP="0024279E">
      <w:pPr>
        <w:jc w:val="center"/>
        <w:rPr>
          <w:b/>
          <w:sz w:val="32"/>
          <w:szCs w:val="32"/>
          <w:lang w:val="en-US"/>
        </w:rPr>
      </w:pPr>
    </w:p>
    <w:p w14:paraId="3E0B362E" w14:textId="77777777" w:rsidR="0024279E" w:rsidRPr="00603221" w:rsidRDefault="0024279E" w:rsidP="0024279E">
      <w:pPr>
        <w:jc w:val="center"/>
        <w:rPr>
          <w:b/>
          <w:sz w:val="32"/>
          <w:szCs w:val="32"/>
          <w:lang w:val="el-GR"/>
        </w:rPr>
      </w:pPr>
      <w:r w:rsidRPr="00603221">
        <w:rPr>
          <w:b/>
          <w:sz w:val="32"/>
          <w:szCs w:val="32"/>
          <w:lang w:val="el-GR"/>
        </w:rPr>
        <w:t>Διακήρυξη</w:t>
      </w:r>
    </w:p>
    <w:p w14:paraId="3E0B362F" w14:textId="77777777" w:rsidR="0024279E" w:rsidRPr="00603221" w:rsidRDefault="00DF02B0" w:rsidP="07571D1B">
      <w:pPr>
        <w:jc w:val="center"/>
        <w:rPr>
          <w:b/>
          <w:bCs/>
          <w:sz w:val="32"/>
          <w:szCs w:val="32"/>
          <w:lang w:val="el-GR"/>
        </w:rPr>
      </w:pPr>
      <w:r w:rsidRPr="07571D1B">
        <w:rPr>
          <w:b/>
          <w:bCs/>
          <w:sz w:val="32"/>
          <w:szCs w:val="32"/>
          <w:lang w:val="el-GR"/>
        </w:rPr>
        <w:t xml:space="preserve">Ηλεκτρονικού </w:t>
      </w:r>
      <w:r w:rsidR="0024279E" w:rsidRPr="07571D1B">
        <w:rPr>
          <w:b/>
          <w:bCs/>
          <w:sz w:val="32"/>
          <w:szCs w:val="32"/>
          <w:lang w:val="el-GR"/>
        </w:rPr>
        <w:t xml:space="preserve">Ανοικτού </w:t>
      </w:r>
      <w:r w:rsidR="00D96C79">
        <w:rPr>
          <w:b/>
          <w:bCs/>
          <w:sz w:val="32"/>
          <w:szCs w:val="32"/>
          <w:lang w:val="el-GR"/>
        </w:rPr>
        <w:t>Διεθνούς</w:t>
      </w:r>
      <w:r w:rsidRPr="07571D1B">
        <w:rPr>
          <w:b/>
          <w:bCs/>
          <w:sz w:val="32"/>
          <w:szCs w:val="32"/>
          <w:lang w:val="el-GR"/>
        </w:rPr>
        <w:t xml:space="preserve"> Άνω </w:t>
      </w:r>
      <w:r w:rsidR="008B4966" w:rsidRPr="07571D1B">
        <w:rPr>
          <w:b/>
          <w:bCs/>
          <w:sz w:val="32"/>
          <w:szCs w:val="32"/>
          <w:lang w:val="el-GR"/>
        </w:rPr>
        <w:t xml:space="preserve">των </w:t>
      </w:r>
      <w:r w:rsidRPr="07571D1B">
        <w:rPr>
          <w:b/>
          <w:bCs/>
          <w:sz w:val="32"/>
          <w:szCs w:val="32"/>
          <w:lang w:val="el-GR"/>
        </w:rPr>
        <w:t>Ο</w:t>
      </w:r>
      <w:r w:rsidR="008B4966" w:rsidRPr="07571D1B">
        <w:rPr>
          <w:b/>
          <w:bCs/>
          <w:sz w:val="32"/>
          <w:szCs w:val="32"/>
          <w:lang w:val="el-GR"/>
        </w:rPr>
        <w:t xml:space="preserve">ρίων </w:t>
      </w:r>
      <w:r w:rsidR="0024279E" w:rsidRPr="07571D1B">
        <w:rPr>
          <w:b/>
          <w:bCs/>
          <w:sz w:val="32"/>
          <w:szCs w:val="32"/>
          <w:lang w:val="el-GR"/>
        </w:rPr>
        <w:t>Διαγωνισμού</w:t>
      </w:r>
    </w:p>
    <w:p w14:paraId="3E0B3630" w14:textId="77777777" w:rsidR="0024279E" w:rsidRPr="00603221" w:rsidRDefault="0024279E" w:rsidP="07571D1B">
      <w:pPr>
        <w:jc w:val="center"/>
        <w:rPr>
          <w:b/>
          <w:bCs/>
          <w:sz w:val="32"/>
          <w:szCs w:val="32"/>
          <w:lang w:val="el-GR"/>
        </w:rPr>
      </w:pPr>
      <w:r w:rsidRPr="07571D1B">
        <w:rPr>
          <w:b/>
          <w:bCs/>
          <w:sz w:val="32"/>
          <w:szCs w:val="32"/>
          <w:lang w:val="el-GR"/>
        </w:rPr>
        <w:t>για το Έργο</w:t>
      </w:r>
      <w:r w:rsidR="00A406A5" w:rsidRPr="07571D1B">
        <w:rPr>
          <w:b/>
          <w:bCs/>
          <w:sz w:val="32"/>
          <w:szCs w:val="32"/>
          <w:lang w:val="el-GR"/>
        </w:rPr>
        <w:t xml:space="preserve"> </w:t>
      </w:r>
      <w:r w:rsidRPr="07571D1B">
        <w:rPr>
          <w:b/>
          <w:bCs/>
          <w:sz w:val="32"/>
          <w:szCs w:val="32"/>
          <w:lang w:val="el-GR"/>
        </w:rPr>
        <w:t>«</w:t>
      </w:r>
      <w:r w:rsidR="5D16F486" w:rsidRPr="07571D1B">
        <w:rPr>
          <w:rFonts w:eastAsia="Tahoma"/>
          <w:b/>
          <w:bCs/>
          <w:color w:val="000000" w:themeColor="text1"/>
          <w:sz w:val="32"/>
          <w:szCs w:val="32"/>
          <w:lang w:val="el-GR"/>
        </w:rPr>
        <w:t xml:space="preserve">Υπηρεσίες </w:t>
      </w:r>
      <w:r w:rsidR="00D96C79">
        <w:rPr>
          <w:rFonts w:eastAsia="Tahoma"/>
          <w:b/>
          <w:bCs/>
          <w:color w:val="000000" w:themeColor="text1"/>
          <w:sz w:val="32"/>
          <w:szCs w:val="32"/>
          <w:lang w:val="el-GR"/>
        </w:rPr>
        <w:t>γραφείου ενημέρωσης και υποστήριξης</w:t>
      </w:r>
      <w:r w:rsidR="00603FC9" w:rsidRPr="00CF34CF">
        <w:rPr>
          <w:rFonts w:eastAsia="Tahoma"/>
          <w:b/>
          <w:bCs/>
          <w:color w:val="000000" w:themeColor="text1"/>
          <w:sz w:val="32"/>
          <w:szCs w:val="32"/>
          <w:lang w:val="el-GR"/>
        </w:rPr>
        <w:t xml:space="preserve"> </w:t>
      </w:r>
      <w:r w:rsidR="00D96C79">
        <w:rPr>
          <w:rFonts w:eastAsia="Tahoma"/>
          <w:b/>
          <w:bCs/>
          <w:color w:val="000000" w:themeColor="text1"/>
          <w:sz w:val="32"/>
          <w:szCs w:val="32"/>
          <w:lang w:val="el-GR"/>
        </w:rPr>
        <w:t xml:space="preserve">Προγράμματος </w:t>
      </w:r>
      <w:r w:rsidR="12351B70" w:rsidRPr="07571D1B">
        <w:rPr>
          <w:rFonts w:eastAsia="Tahoma"/>
          <w:b/>
          <w:bCs/>
          <w:color w:val="000000" w:themeColor="text1"/>
          <w:sz w:val="32"/>
          <w:szCs w:val="32"/>
          <w:lang w:val="el-GR"/>
        </w:rPr>
        <w:t xml:space="preserve">“Κουπόνι Συνδεσιμότητας </w:t>
      </w:r>
      <w:r w:rsidR="12351B70" w:rsidRPr="07571D1B">
        <w:rPr>
          <w:rFonts w:eastAsia="Tahoma"/>
          <w:b/>
          <w:bCs/>
          <w:color w:val="000000" w:themeColor="text1"/>
          <w:sz w:val="32"/>
          <w:szCs w:val="32"/>
          <w:lang w:val="en-US"/>
        </w:rPr>
        <w:t>Gigabit</w:t>
      </w:r>
      <w:r w:rsidR="12351B70" w:rsidRPr="07571D1B">
        <w:rPr>
          <w:rFonts w:eastAsia="Tahoma"/>
          <w:b/>
          <w:bCs/>
          <w:color w:val="000000" w:themeColor="text1"/>
          <w:sz w:val="32"/>
          <w:szCs w:val="32"/>
          <w:lang w:val="el-GR"/>
        </w:rPr>
        <w:t>”</w:t>
      </w:r>
      <w:r w:rsidR="00C161DC" w:rsidRPr="00C161DC">
        <w:rPr>
          <w:rFonts w:eastAsia="Tahoma"/>
          <w:b/>
          <w:bCs/>
          <w:color w:val="000000" w:themeColor="text1"/>
          <w:sz w:val="32"/>
          <w:szCs w:val="32"/>
          <w:lang w:val="el-GR"/>
        </w:rPr>
        <w:t xml:space="preserve"> (</w:t>
      </w:r>
      <w:r w:rsidR="00C161DC">
        <w:rPr>
          <w:rFonts w:eastAsia="Tahoma"/>
          <w:b/>
          <w:bCs/>
          <w:color w:val="000000" w:themeColor="text1"/>
          <w:sz w:val="32"/>
          <w:szCs w:val="32"/>
          <w:lang w:val="en-US"/>
        </w:rPr>
        <w:t>Help</w:t>
      </w:r>
      <w:r w:rsidR="00C161DC" w:rsidRPr="00C161DC">
        <w:rPr>
          <w:rFonts w:eastAsia="Tahoma"/>
          <w:b/>
          <w:bCs/>
          <w:color w:val="000000" w:themeColor="text1"/>
          <w:sz w:val="32"/>
          <w:szCs w:val="32"/>
          <w:lang w:val="el-GR"/>
        </w:rPr>
        <w:t xml:space="preserve"> </w:t>
      </w:r>
      <w:r w:rsidR="00C161DC">
        <w:rPr>
          <w:rFonts w:eastAsia="Tahoma"/>
          <w:b/>
          <w:bCs/>
          <w:color w:val="000000" w:themeColor="text1"/>
          <w:sz w:val="32"/>
          <w:szCs w:val="32"/>
          <w:lang w:val="en-US"/>
        </w:rPr>
        <w:t>Desk</w:t>
      </w:r>
      <w:r w:rsidR="00C161DC" w:rsidRPr="00C161DC">
        <w:rPr>
          <w:rFonts w:eastAsia="Tahoma"/>
          <w:b/>
          <w:bCs/>
          <w:color w:val="000000" w:themeColor="text1"/>
          <w:sz w:val="32"/>
          <w:szCs w:val="32"/>
          <w:lang w:val="el-GR"/>
        </w:rPr>
        <w:t>)</w:t>
      </w:r>
      <w:r w:rsidRPr="07571D1B">
        <w:rPr>
          <w:b/>
          <w:bCs/>
          <w:sz w:val="32"/>
          <w:szCs w:val="32"/>
          <w:lang w:val="el-GR"/>
        </w:rPr>
        <w:t>»</w:t>
      </w:r>
    </w:p>
    <w:tbl>
      <w:tblPr>
        <w:tblpPr w:leftFromText="180" w:rightFromText="180" w:vertAnchor="text" w:horzAnchor="margin" w:tblpXSpec="center"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2"/>
        <w:gridCol w:w="3740"/>
        <w:gridCol w:w="2306"/>
      </w:tblGrid>
      <w:tr w:rsidR="00356191" w:rsidRPr="00DF02B0" w14:paraId="3E0B3633" w14:textId="77777777" w:rsidTr="00CC3490">
        <w:tc>
          <w:tcPr>
            <w:tcW w:w="3652" w:type="dxa"/>
            <w:shd w:val="clear" w:color="auto" w:fill="auto"/>
            <w:vAlign w:val="center"/>
          </w:tcPr>
          <w:p w14:paraId="3E0B3631" w14:textId="77777777" w:rsidR="00356191" w:rsidRPr="00603221" w:rsidRDefault="00356191" w:rsidP="00CC3490">
            <w:pPr>
              <w:autoSpaceDE w:val="0"/>
              <w:autoSpaceDN w:val="0"/>
              <w:adjustRightInd w:val="0"/>
              <w:spacing w:after="0"/>
              <w:jc w:val="right"/>
              <w:rPr>
                <w:b/>
                <w:bCs/>
                <w:color w:val="000000" w:themeColor="text1"/>
              </w:rPr>
            </w:pPr>
            <w:proofErr w:type="spellStart"/>
            <w:r w:rsidRPr="07571D1B">
              <w:rPr>
                <w:b/>
                <w:bCs/>
                <w:color w:val="000000" w:themeColor="text1"/>
              </w:rPr>
              <w:t>Κωδ</w:t>
            </w:r>
            <w:proofErr w:type="spellEnd"/>
            <w:r w:rsidRPr="07571D1B">
              <w:rPr>
                <w:b/>
                <w:bCs/>
                <w:color w:val="000000" w:themeColor="text1"/>
              </w:rPr>
              <w:t xml:space="preserve">. ΟΠΣ: </w:t>
            </w:r>
          </w:p>
        </w:tc>
        <w:tc>
          <w:tcPr>
            <w:tcW w:w="6202" w:type="dxa"/>
            <w:gridSpan w:val="2"/>
            <w:shd w:val="clear" w:color="auto" w:fill="auto"/>
            <w:vAlign w:val="center"/>
          </w:tcPr>
          <w:p w14:paraId="3E0B3632" w14:textId="77777777" w:rsidR="00356191" w:rsidRDefault="00356191" w:rsidP="00CC3490">
            <w:pPr>
              <w:spacing w:after="0"/>
              <w:jc w:val="left"/>
              <w:rPr>
                <w:b/>
                <w:bCs/>
                <w:color w:val="000000" w:themeColor="text1"/>
              </w:rPr>
            </w:pPr>
            <w:r w:rsidRPr="07571D1B">
              <w:rPr>
                <w:b/>
                <w:bCs/>
                <w:color w:val="000000" w:themeColor="text1"/>
                <w:lang w:val="el-GR"/>
              </w:rPr>
              <w:t>5224378</w:t>
            </w:r>
          </w:p>
        </w:tc>
      </w:tr>
      <w:tr w:rsidR="00356191" w:rsidRPr="00DF02B0" w14:paraId="3E0B3636" w14:textId="77777777" w:rsidTr="00CC3490">
        <w:tc>
          <w:tcPr>
            <w:tcW w:w="3652" w:type="dxa"/>
            <w:shd w:val="clear" w:color="auto" w:fill="auto"/>
            <w:vAlign w:val="center"/>
          </w:tcPr>
          <w:p w14:paraId="3E0B3634" w14:textId="77777777" w:rsidR="00356191" w:rsidRPr="00603221" w:rsidRDefault="00356191" w:rsidP="00CC3490">
            <w:pPr>
              <w:autoSpaceDE w:val="0"/>
              <w:autoSpaceDN w:val="0"/>
              <w:adjustRightInd w:val="0"/>
              <w:spacing w:after="0"/>
              <w:jc w:val="right"/>
              <w:rPr>
                <w:b/>
                <w:bCs/>
                <w:color w:val="000000" w:themeColor="text1"/>
              </w:rPr>
            </w:pPr>
            <w:r w:rsidRPr="07571D1B">
              <w:rPr>
                <w:b/>
                <w:bCs/>
                <w:color w:val="000000" w:themeColor="text1"/>
              </w:rPr>
              <w:t>Επ</w:t>
            </w:r>
            <w:proofErr w:type="spellStart"/>
            <w:r w:rsidRPr="07571D1B">
              <w:rPr>
                <w:b/>
                <w:bCs/>
                <w:color w:val="000000" w:themeColor="text1"/>
              </w:rPr>
              <w:t>ιχειρησι</w:t>
            </w:r>
            <w:proofErr w:type="spellEnd"/>
            <w:r w:rsidRPr="07571D1B">
              <w:rPr>
                <w:b/>
                <w:bCs/>
                <w:color w:val="000000" w:themeColor="text1"/>
              </w:rPr>
              <w:t>ακό</w:t>
            </w:r>
            <w:r>
              <w:rPr>
                <w:b/>
                <w:bCs/>
                <w:color w:val="000000" w:themeColor="text1"/>
                <w:lang w:val="el-GR"/>
              </w:rPr>
              <w:t xml:space="preserve"> </w:t>
            </w:r>
            <w:proofErr w:type="spellStart"/>
            <w:r w:rsidRPr="07571D1B">
              <w:rPr>
                <w:b/>
                <w:bCs/>
                <w:color w:val="000000" w:themeColor="text1"/>
              </w:rPr>
              <w:t>Πρόγρ</w:t>
            </w:r>
            <w:proofErr w:type="spellEnd"/>
            <w:r w:rsidRPr="07571D1B">
              <w:rPr>
                <w:b/>
                <w:bCs/>
                <w:color w:val="000000" w:themeColor="text1"/>
              </w:rPr>
              <w:t>αμμα:</w:t>
            </w:r>
          </w:p>
        </w:tc>
        <w:tc>
          <w:tcPr>
            <w:tcW w:w="6202" w:type="dxa"/>
            <w:gridSpan w:val="2"/>
            <w:shd w:val="clear" w:color="auto" w:fill="auto"/>
            <w:vAlign w:val="center"/>
          </w:tcPr>
          <w:p w14:paraId="3E0B3635" w14:textId="77777777" w:rsidR="00356191" w:rsidRDefault="00356191" w:rsidP="00CC3490">
            <w:pPr>
              <w:spacing w:after="0"/>
              <w:jc w:val="left"/>
              <w:rPr>
                <w:b/>
                <w:bCs/>
                <w:color w:val="000000" w:themeColor="text1"/>
              </w:rPr>
            </w:pPr>
            <w:r w:rsidRPr="07571D1B">
              <w:rPr>
                <w:b/>
                <w:bCs/>
                <w:color w:val="000000" w:themeColor="text1"/>
                <w:lang w:val="el-GR"/>
              </w:rPr>
              <w:t>Ταμείο Ανάκαμψης και Ανθεκτικότητας</w:t>
            </w:r>
          </w:p>
        </w:tc>
      </w:tr>
      <w:tr w:rsidR="00356191" w:rsidRPr="004E7208" w14:paraId="3E0B363A" w14:textId="77777777" w:rsidTr="00CC3490">
        <w:tc>
          <w:tcPr>
            <w:tcW w:w="3652" w:type="dxa"/>
            <w:shd w:val="clear" w:color="auto" w:fill="auto"/>
            <w:vAlign w:val="center"/>
          </w:tcPr>
          <w:p w14:paraId="3E0B3637" w14:textId="77777777" w:rsidR="00356191" w:rsidRPr="00603221" w:rsidRDefault="00356191" w:rsidP="00CC3490">
            <w:pPr>
              <w:autoSpaceDE w:val="0"/>
              <w:autoSpaceDN w:val="0"/>
              <w:adjustRightInd w:val="0"/>
              <w:spacing w:after="0"/>
              <w:jc w:val="right"/>
              <w:rPr>
                <w:b/>
                <w:color w:val="000000"/>
              </w:rPr>
            </w:pPr>
            <w:r w:rsidRPr="00603221">
              <w:rPr>
                <w:b/>
                <w:color w:val="000000"/>
                <w:lang w:val="el-GR"/>
              </w:rPr>
              <w:t>Εκτιμώμενη αξία σύμβασης</w:t>
            </w:r>
            <w:r w:rsidRPr="00603221">
              <w:rPr>
                <w:b/>
                <w:color w:val="000000"/>
              </w:rPr>
              <w:t>:</w:t>
            </w:r>
          </w:p>
          <w:p w14:paraId="3E0B3638" w14:textId="77777777" w:rsidR="00356191" w:rsidRPr="00603221" w:rsidRDefault="00356191" w:rsidP="00CC3490">
            <w:pPr>
              <w:autoSpaceDE w:val="0"/>
              <w:autoSpaceDN w:val="0"/>
              <w:adjustRightInd w:val="0"/>
              <w:spacing w:after="0"/>
              <w:jc w:val="right"/>
              <w:rPr>
                <w:b/>
                <w:color w:val="000000"/>
              </w:rPr>
            </w:pPr>
          </w:p>
        </w:tc>
        <w:tc>
          <w:tcPr>
            <w:tcW w:w="6202" w:type="dxa"/>
            <w:gridSpan w:val="2"/>
            <w:shd w:val="clear" w:color="auto" w:fill="auto"/>
            <w:vAlign w:val="center"/>
          </w:tcPr>
          <w:p w14:paraId="3E0B3639" w14:textId="4CBC88F8" w:rsidR="00356191" w:rsidRPr="00200EC7" w:rsidRDefault="00356191" w:rsidP="006A74B8">
            <w:pPr>
              <w:pStyle w:val="Tabletext"/>
              <w:spacing w:after="0"/>
              <w:jc w:val="both"/>
              <w:rPr>
                <w:rFonts w:cs="Tahoma"/>
                <w:sz w:val="22"/>
                <w:szCs w:val="22"/>
              </w:rPr>
            </w:pPr>
            <w:r w:rsidRPr="03F18944">
              <w:rPr>
                <w:rFonts w:cs="Tahoma"/>
                <w:sz w:val="22"/>
                <w:szCs w:val="22"/>
              </w:rPr>
              <w:t>Εκτιμώμενη</w:t>
            </w:r>
            <w:r>
              <w:rPr>
                <w:rFonts w:cs="Tahoma"/>
                <w:sz w:val="22"/>
                <w:szCs w:val="22"/>
              </w:rPr>
              <w:t xml:space="preserve"> </w:t>
            </w:r>
            <w:r w:rsidRPr="03F18944">
              <w:rPr>
                <w:rFonts w:cs="Tahoma"/>
                <w:sz w:val="22"/>
                <w:szCs w:val="22"/>
              </w:rPr>
              <w:t>αξία παρούσας σύμβασης 308.513,97€ μη περιλαμβανομένου ΦΠΑ (Προϋπολογισμός με ΦΠΑ: 382.</w:t>
            </w:r>
            <w:r w:rsidRPr="00DF2CE3">
              <w:rPr>
                <w:rFonts w:cs="Tahoma"/>
                <w:sz w:val="22"/>
                <w:szCs w:val="22"/>
              </w:rPr>
              <w:t>557,3</w:t>
            </w:r>
            <w:r w:rsidR="00AA64FB" w:rsidRPr="00DF2CE3">
              <w:rPr>
                <w:rFonts w:cs="Tahoma"/>
                <w:sz w:val="22"/>
                <w:szCs w:val="22"/>
              </w:rPr>
              <w:t>2</w:t>
            </w:r>
            <w:r w:rsidRPr="00DF2CE3">
              <w:rPr>
                <w:rFonts w:cs="Tahoma"/>
                <w:sz w:val="22"/>
                <w:szCs w:val="22"/>
              </w:rPr>
              <w:t>€, ΦΠΑ</w:t>
            </w:r>
            <w:r w:rsidRPr="03F18944">
              <w:rPr>
                <w:rFonts w:cs="Tahoma"/>
                <w:sz w:val="22"/>
                <w:szCs w:val="22"/>
              </w:rPr>
              <w:t xml:space="preserve"> 24%  74.043,35</w:t>
            </w:r>
            <w:r>
              <w:rPr>
                <w:rFonts w:cs="Tahoma"/>
                <w:sz w:val="22"/>
                <w:szCs w:val="22"/>
              </w:rPr>
              <w:t>€</w:t>
            </w:r>
            <w:r w:rsidRPr="03F18944">
              <w:rPr>
                <w:rFonts w:cs="Tahoma"/>
                <w:sz w:val="22"/>
                <w:szCs w:val="22"/>
              </w:rPr>
              <w:t>)</w:t>
            </w:r>
          </w:p>
        </w:tc>
      </w:tr>
      <w:tr w:rsidR="00356191" w:rsidRPr="004E7208" w14:paraId="3E0B363D" w14:textId="77777777" w:rsidTr="00CC3490">
        <w:tc>
          <w:tcPr>
            <w:tcW w:w="3652" w:type="dxa"/>
            <w:shd w:val="clear" w:color="auto" w:fill="auto"/>
            <w:vAlign w:val="center"/>
          </w:tcPr>
          <w:p w14:paraId="3E0B363B" w14:textId="77777777" w:rsidR="00356191" w:rsidRPr="00603221" w:rsidRDefault="00356191" w:rsidP="00CC3490">
            <w:pPr>
              <w:autoSpaceDE w:val="0"/>
              <w:autoSpaceDN w:val="0"/>
              <w:adjustRightInd w:val="0"/>
              <w:spacing w:after="0"/>
              <w:jc w:val="right"/>
              <w:rPr>
                <w:b/>
                <w:color w:val="000000"/>
                <w:highlight w:val="cyan"/>
              </w:rPr>
            </w:pPr>
            <w:r w:rsidRPr="00603221">
              <w:rPr>
                <w:b/>
                <w:color w:val="000000"/>
                <w:lang w:val="en-US"/>
              </w:rPr>
              <w:t>CPV</w:t>
            </w:r>
            <w:r w:rsidRPr="00603221">
              <w:rPr>
                <w:b/>
                <w:color w:val="000000"/>
              </w:rPr>
              <w:t>:</w:t>
            </w:r>
          </w:p>
        </w:tc>
        <w:tc>
          <w:tcPr>
            <w:tcW w:w="6202" w:type="dxa"/>
            <w:gridSpan w:val="2"/>
            <w:shd w:val="clear" w:color="auto" w:fill="auto"/>
            <w:vAlign w:val="center"/>
          </w:tcPr>
          <w:p w14:paraId="3E0B363C" w14:textId="77777777" w:rsidR="00356191" w:rsidRPr="00DD45A7" w:rsidRDefault="00356191" w:rsidP="00CC3490">
            <w:pPr>
              <w:spacing w:after="0"/>
              <w:jc w:val="left"/>
              <w:rPr>
                <w:rFonts w:eastAsia="Tahoma"/>
                <w:color w:val="000000" w:themeColor="text1"/>
                <w:lang w:val="el-GR"/>
              </w:rPr>
            </w:pPr>
            <w:r w:rsidRPr="07571D1B">
              <w:rPr>
                <w:rFonts w:eastAsia="Tahoma"/>
                <w:color w:val="000000" w:themeColor="text1"/>
                <w:lang w:val="el-GR"/>
              </w:rPr>
              <w:t>79410000-1</w:t>
            </w:r>
            <w:r w:rsidRPr="00995186">
              <w:rPr>
                <w:lang w:val="el-GR"/>
              </w:rPr>
              <w:tab/>
            </w:r>
            <w:r w:rsidRPr="07571D1B">
              <w:rPr>
                <w:rFonts w:eastAsia="Tahoma"/>
                <w:color w:val="000000" w:themeColor="text1"/>
                <w:lang w:val="el-GR"/>
              </w:rPr>
              <w:t>Υπηρεσίες παροχής επιχειρηματικών συμβουλών και συμβουλών σε θέματα διαχείρισης</w:t>
            </w:r>
          </w:p>
        </w:tc>
      </w:tr>
      <w:tr w:rsidR="00356191" w:rsidRPr="004E7208" w14:paraId="3E0B3640" w14:textId="77777777" w:rsidTr="00CC3490">
        <w:trPr>
          <w:trHeight w:val="735"/>
        </w:trPr>
        <w:tc>
          <w:tcPr>
            <w:tcW w:w="3652" w:type="dxa"/>
            <w:shd w:val="clear" w:color="auto" w:fill="auto"/>
            <w:vAlign w:val="center"/>
          </w:tcPr>
          <w:p w14:paraId="3E0B363E" w14:textId="77777777" w:rsidR="00356191" w:rsidRPr="00603221" w:rsidRDefault="00356191" w:rsidP="00CC3490">
            <w:pPr>
              <w:autoSpaceDE w:val="0"/>
              <w:autoSpaceDN w:val="0"/>
              <w:adjustRightInd w:val="0"/>
              <w:spacing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202" w:type="dxa"/>
            <w:gridSpan w:val="2"/>
            <w:shd w:val="clear" w:color="auto" w:fill="auto"/>
            <w:vAlign w:val="center"/>
          </w:tcPr>
          <w:p w14:paraId="3E0B363F" w14:textId="77777777" w:rsidR="00356191" w:rsidRPr="00603221" w:rsidRDefault="00356191" w:rsidP="00CC3490">
            <w:pPr>
              <w:autoSpaceDE w:val="0"/>
              <w:autoSpaceDN w:val="0"/>
              <w:adjustRightInd w:val="0"/>
              <w:spacing w:after="0"/>
              <w:jc w:val="left"/>
              <w:rPr>
                <w:b/>
                <w:bCs/>
                <w:color w:val="000000"/>
                <w:lang w:val="el-GR"/>
              </w:rPr>
            </w:pPr>
            <w:r w:rsidRPr="07571D1B">
              <w:rPr>
                <w:b/>
                <w:bCs/>
                <w:color w:val="000000" w:themeColor="text1"/>
                <w:lang w:val="el-GR"/>
              </w:rPr>
              <w:t>Η πλέον συμφέρουσα από οικονομική άποψη προσφορά βάσει βέλτιστης σχέσης ποιότητας – τιμής</w:t>
            </w:r>
          </w:p>
        </w:tc>
      </w:tr>
      <w:tr w:rsidR="00356191" w:rsidRPr="00DF02B0" w:rsidDel="005977E7" w14:paraId="3E0B3643" w14:textId="77777777" w:rsidTr="00CC3490">
        <w:tc>
          <w:tcPr>
            <w:tcW w:w="3652" w:type="dxa"/>
            <w:shd w:val="clear" w:color="auto" w:fill="auto"/>
            <w:vAlign w:val="center"/>
          </w:tcPr>
          <w:p w14:paraId="3E0B3641" w14:textId="77777777" w:rsidR="00356191" w:rsidRPr="00603221" w:rsidRDefault="00356191" w:rsidP="00CC3490">
            <w:pPr>
              <w:autoSpaceDE w:val="0"/>
              <w:autoSpaceDN w:val="0"/>
              <w:adjustRightInd w:val="0"/>
              <w:spacing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202" w:type="dxa"/>
            <w:gridSpan w:val="2"/>
            <w:shd w:val="clear" w:color="auto" w:fill="auto"/>
            <w:vAlign w:val="center"/>
          </w:tcPr>
          <w:p w14:paraId="3E0B3642" w14:textId="346FDDDF" w:rsidR="00356191" w:rsidRPr="00DF2CE3" w:rsidDel="005977E7" w:rsidRDefault="00DF2CE3" w:rsidP="00CC3490">
            <w:pPr>
              <w:autoSpaceDE w:val="0"/>
              <w:autoSpaceDN w:val="0"/>
              <w:adjustRightInd w:val="0"/>
              <w:spacing w:after="0"/>
              <w:jc w:val="left"/>
              <w:rPr>
                <w:b/>
                <w:color w:val="000000"/>
                <w:lang w:val="el-GR"/>
              </w:rPr>
            </w:pPr>
            <w:r w:rsidRPr="00DF2CE3">
              <w:rPr>
                <w:b/>
                <w:bCs/>
                <w:color w:val="000000" w:themeColor="text1"/>
                <w:lang w:val="el-GR"/>
              </w:rPr>
              <w:t>31-03-2025</w:t>
            </w:r>
          </w:p>
        </w:tc>
      </w:tr>
      <w:tr w:rsidR="00356191" w:rsidRPr="00DF02B0" w:rsidDel="005977E7" w14:paraId="3E0B3646" w14:textId="77777777" w:rsidTr="00CC3490">
        <w:tc>
          <w:tcPr>
            <w:tcW w:w="7504" w:type="dxa"/>
            <w:gridSpan w:val="2"/>
            <w:tcBorders>
              <w:bottom w:val="nil"/>
            </w:tcBorders>
            <w:shd w:val="clear" w:color="auto" w:fill="auto"/>
            <w:vAlign w:val="bottom"/>
          </w:tcPr>
          <w:p w14:paraId="3E0B3644" w14:textId="77777777" w:rsidR="00356191" w:rsidRPr="00603221" w:rsidRDefault="00356191" w:rsidP="00CC3490">
            <w:pPr>
              <w:autoSpaceDE w:val="0"/>
              <w:autoSpaceDN w:val="0"/>
              <w:adjustRightInd w:val="0"/>
              <w:spacing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350" w:type="dxa"/>
            <w:shd w:val="clear" w:color="auto" w:fill="auto"/>
            <w:vAlign w:val="center"/>
          </w:tcPr>
          <w:p w14:paraId="3E0B3645" w14:textId="170553A1" w:rsidR="00356191" w:rsidRPr="00DF2CE3" w:rsidDel="005977E7" w:rsidRDefault="00DF2CE3" w:rsidP="00CC3490">
            <w:pPr>
              <w:autoSpaceDE w:val="0"/>
              <w:autoSpaceDN w:val="0"/>
              <w:adjustRightInd w:val="0"/>
              <w:spacing w:after="0"/>
              <w:jc w:val="left"/>
              <w:rPr>
                <w:b/>
                <w:color w:val="000000"/>
                <w:highlight w:val="yellow"/>
                <w:lang w:val="el-GR"/>
              </w:rPr>
            </w:pPr>
            <w:r w:rsidRPr="00DF2CE3">
              <w:rPr>
                <w:b/>
                <w:bCs/>
                <w:color w:val="000000" w:themeColor="text1"/>
                <w:lang w:val="el-GR"/>
              </w:rPr>
              <w:t>26-02-2025</w:t>
            </w:r>
          </w:p>
        </w:tc>
      </w:tr>
      <w:tr w:rsidR="00356191" w:rsidRPr="00DF02B0" w:rsidDel="005977E7" w14:paraId="3E0B3649" w14:textId="77777777" w:rsidTr="00CC3490">
        <w:tc>
          <w:tcPr>
            <w:tcW w:w="7504" w:type="dxa"/>
            <w:gridSpan w:val="2"/>
            <w:tcBorders>
              <w:bottom w:val="nil"/>
            </w:tcBorders>
            <w:shd w:val="clear" w:color="auto" w:fill="auto"/>
            <w:vAlign w:val="bottom"/>
          </w:tcPr>
          <w:p w14:paraId="3E0B3647" w14:textId="77777777" w:rsidR="00356191" w:rsidRPr="00603221" w:rsidRDefault="00356191" w:rsidP="00CC3490">
            <w:pPr>
              <w:autoSpaceDE w:val="0"/>
              <w:autoSpaceDN w:val="0"/>
              <w:adjustRightInd w:val="0"/>
              <w:spacing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350" w:type="dxa"/>
            <w:shd w:val="clear" w:color="auto" w:fill="auto"/>
            <w:vAlign w:val="center"/>
          </w:tcPr>
          <w:p w14:paraId="3E0B3648" w14:textId="2E856D56" w:rsidR="00356191" w:rsidRPr="00603221" w:rsidDel="005977E7" w:rsidRDefault="00DF2CE3" w:rsidP="00CC3490">
            <w:pPr>
              <w:autoSpaceDE w:val="0"/>
              <w:autoSpaceDN w:val="0"/>
              <w:adjustRightInd w:val="0"/>
              <w:spacing w:after="0"/>
              <w:jc w:val="left"/>
              <w:rPr>
                <w:b/>
                <w:color w:val="000000"/>
                <w:highlight w:val="yellow"/>
              </w:rPr>
            </w:pPr>
            <w:r w:rsidRPr="00DF2CE3">
              <w:rPr>
                <w:b/>
                <w:bCs/>
                <w:color w:val="000000" w:themeColor="text1"/>
                <w:lang w:val="el-GR"/>
              </w:rPr>
              <w:t>26-02-2025</w:t>
            </w:r>
          </w:p>
        </w:tc>
      </w:tr>
      <w:tr w:rsidR="00356191" w:rsidRPr="00DF02B0" w:rsidDel="005977E7" w14:paraId="3E0B364C" w14:textId="77777777" w:rsidTr="00CC3490">
        <w:tc>
          <w:tcPr>
            <w:tcW w:w="7504" w:type="dxa"/>
            <w:gridSpan w:val="2"/>
            <w:tcBorders>
              <w:bottom w:val="single" w:sz="4" w:space="0" w:color="auto"/>
            </w:tcBorders>
            <w:shd w:val="clear" w:color="auto" w:fill="auto"/>
            <w:vAlign w:val="bottom"/>
          </w:tcPr>
          <w:p w14:paraId="3E0B364A" w14:textId="77777777" w:rsidR="00356191" w:rsidRPr="00C82832" w:rsidRDefault="00356191" w:rsidP="00CC3490">
            <w:pPr>
              <w:autoSpaceDE w:val="0"/>
              <w:autoSpaceDN w:val="0"/>
              <w:adjustRightInd w:val="0"/>
              <w:spacing w:after="0"/>
              <w:jc w:val="right"/>
              <w:rPr>
                <w:b/>
                <w:bCs/>
                <w:color w:val="000000"/>
                <w:lang w:val="el-GR"/>
              </w:rPr>
            </w:pPr>
            <w:r w:rsidRPr="07571D1B">
              <w:rPr>
                <w:b/>
                <w:bCs/>
                <w:color w:val="000000" w:themeColor="text1"/>
                <w:lang w:val="el-GR"/>
              </w:rPr>
              <w:t>Ημερομηνία</w:t>
            </w:r>
            <w:r w:rsidRPr="07571D1B">
              <w:rPr>
                <w:b/>
                <w:bCs/>
                <w:lang w:val="el-GR"/>
              </w:rPr>
              <w:t xml:space="preserve"> Αποστολής Διακήρυξης σε Ε.Ε. (Υπ. Επίσημων Εκδόσεων) </w:t>
            </w:r>
          </w:p>
        </w:tc>
        <w:tc>
          <w:tcPr>
            <w:tcW w:w="2350" w:type="dxa"/>
            <w:shd w:val="clear" w:color="auto" w:fill="auto"/>
            <w:vAlign w:val="center"/>
          </w:tcPr>
          <w:p w14:paraId="3E0B364B" w14:textId="47E1CDE6" w:rsidR="00356191" w:rsidRPr="00603221" w:rsidRDefault="00DF2CE3" w:rsidP="00CC3490">
            <w:pPr>
              <w:autoSpaceDE w:val="0"/>
              <w:autoSpaceDN w:val="0"/>
              <w:adjustRightInd w:val="0"/>
              <w:spacing w:after="0"/>
              <w:jc w:val="left"/>
              <w:rPr>
                <w:b/>
                <w:bCs/>
                <w:color w:val="000000"/>
              </w:rPr>
            </w:pPr>
            <w:r w:rsidRPr="00DF2CE3">
              <w:rPr>
                <w:b/>
                <w:bCs/>
                <w:color w:val="000000" w:themeColor="text1"/>
                <w:lang w:val="el-GR"/>
              </w:rPr>
              <w:t>2</w:t>
            </w:r>
            <w:r>
              <w:rPr>
                <w:b/>
                <w:bCs/>
                <w:color w:val="000000" w:themeColor="text1"/>
                <w:lang w:val="el-GR"/>
              </w:rPr>
              <w:t>4</w:t>
            </w:r>
            <w:r w:rsidRPr="00DF2CE3">
              <w:rPr>
                <w:b/>
                <w:bCs/>
                <w:color w:val="000000" w:themeColor="text1"/>
                <w:lang w:val="el-GR"/>
              </w:rPr>
              <w:t>-02-2025</w:t>
            </w:r>
          </w:p>
        </w:tc>
      </w:tr>
      <w:tr w:rsidR="00DF2CE3" w:rsidRPr="00DF2CE3" w:rsidDel="005977E7" w14:paraId="6F551189" w14:textId="77777777" w:rsidTr="00CC3490">
        <w:tc>
          <w:tcPr>
            <w:tcW w:w="7504" w:type="dxa"/>
            <w:gridSpan w:val="2"/>
            <w:tcBorders>
              <w:bottom w:val="single" w:sz="4" w:space="0" w:color="auto"/>
            </w:tcBorders>
            <w:shd w:val="clear" w:color="auto" w:fill="auto"/>
            <w:vAlign w:val="bottom"/>
          </w:tcPr>
          <w:p w14:paraId="7E970ED2" w14:textId="790A59DD" w:rsidR="00DF2CE3" w:rsidRPr="07571D1B" w:rsidRDefault="00DF2CE3" w:rsidP="00CC3490">
            <w:pPr>
              <w:autoSpaceDE w:val="0"/>
              <w:autoSpaceDN w:val="0"/>
              <w:adjustRightInd w:val="0"/>
              <w:spacing w:after="0"/>
              <w:jc w:val="right"/>
              <w:rPr>
                <w:b/>
                <w:bCs/>
                <w:color w:val="000000" w:themeColor="text1"/>
                <w:lang w:val="el-GR"/>
              </w:rPr>
            </w:pPr>
            <w:r w:rsidRPr="07571D1B">
              <w:rPr>
                <w:b/>
                <w:bCs/>
                <w:color w:val="000000" w:themeColor="text1"/>
                <w:lang w:val="el-GR"/>
              </w:rPr>
              <w:t>Ημερομηνία</w:t>
            </w:r>
            <w:r>
              <w:rPr>
                <w:b/>
                <w:bCs/>
                <w:color w:val="000000" w:themeColor="text1"/>
                <w:lang w:val="el-GR"/>
              </w:rPr>
              <w:t xml:space="preserve"> Δημοσίευσης</w:t>
            </w:r>
            <w:r w:rsidRPr="07571D1B">
              <w:rPr>
                <w:b/>
                <w:bCs/>
                <w:lang w:val="el-GR"/>
              </w:rPr>
              <w:t xml:space="preserve"> Διακήρυξης σε Ε.Ε.</w:t>
            </w:r>
          </w:p>
        </w:tc>
        <w:tc>
          <w:tcPr>
            <w:tcW w:w="2350" w:type="dxa"/>
            <w:shd w:val="clear" w:color="auto" w:fill="auto"/>
            <w:vAlign w:val="center"/>
          </w:tcPr>
          <w:p w14:paraId="042089DA" w14:textId="4D51A7F3" w:rsidR="00DF2CE3" w:rsidRPr="00DF2CE3" w:rsidRDefault="00DF2CE3" w:rsidP="00CC3490">
            <w:pPr>
              <w:autoSpaceDE w:val="0"/>
              <w:autoSpaceDN w:val="0"/>
              <w:adjustRightInd w:val="0"/>
              <w:spacing w:after="0"/>
              <w:jc w:val="left"/>
              <w:rPr>
                <w:b/>
                <w:bCs/>
                <w:shd w:val="clear" w:color="auto" w:fill="F4B083" w:themeFill="accent2" w:themeFillTint="99"/>
                <w:lang w:val="el-GR"/>
              </w:rPr>
            </w:pPr>
            <w:r w:rsidRPr="00DF2CE3">
              <w:rPr>
                <w:b/>
                <w:bCs/>
                <w:color w:val="000000" w:themeColor="text1"/>
                <w:lang w:val="el-GR"/>
              </w:rPr>
              <w:t>2</w:t>
            </w:r>
            <w:r>
              <w:rPr>
                <w:b/>
                <w:bCs/>
                <w:color w:val="000000" w:themeColor="text1"/>
                <w:lang w:val="el-GR"/>
              </w:rPr>
              <w:t>5</w:t>
            </w:r>
            <w:r w:rsidRPr="00DF2CE3">
              <w:rPr>
                <w:b/>
                <w:bCs/>
                <w:color w:val="000000" w:themeColor="text1"/>
                <w:lang w:val="el-GR"/>
              </w:rPr>
              <w:t>-02-2025</w:t>
            </w:r>
          </w:p>
        </w:tc>
      </w:tr>
      <w:tr w:rsidR="00356191" w:rsidRPr="003C0732" w:rsidDel="005977E7" w14:paraId="3E0B364F" w14:textId="77777777" w:rsidTr="00CC3490">
        <w:tc>
          <w:tcPr>
            <w:tcW w:w="7504" w:type="dxa"/>
            <w:gridSpan w:val="2"/>
            <w:tcBorders>
              <w:bottom w:val="single" w:sz="4" w:space="0" w:color="auto"/>
            </w:tcBorders>
            <w:shd w:val="clear" w:color="auto" w:fill="auto"/>
            <w:vAlign w:val="bottom"/>
          </w:tcPr>
          <w:p w14:paraId="3E0B364D" w14:textId="5B323BC0" w:rsidR="00356191" w:rsidRPr="00DF02B0" w:rsidRDefault="00356191" w:rsidP="00CC3490">
            <w:pPr>
              <w:autoSpaceDE w:val="0"/>
              <w:autoSpaceDN w:val="0"/>
              <w:adjustRightInd w:val="0"/>
              <w:spacing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hyperlink r:id="rId8" w:history="1">
              <w:r w:rsidR="00701902" w:rsidRPr="00171E27">
                <w:rPr>
                  <w:rStyle w:val="-"/>
                  <w:b/>
                </w:rPr>
                <w:t>www</w:t>
              </w:r>
              <w:r w:rsidR="00701902" w:rsidRPr="00171E27">
                <w:rPr>
                  <w:rStyle w:val="-"/>
                  <w:b/>
                  <w:lang w:val="el-GR"/>
                </w:rPr>
                <w:t>.</w:t>
              </w:r>
              <w:proofErr w:type="spellStart"/>
              <w:r w:rsidR="00701902" w:rsidRPr="00171E27">
                <w:rPr>
                  <w:rStyle w:val="-"/>
                  <w:b/>
                </w:rPr>
                <w:t>ktpae</w:t>
              </w:r>
              <w:proofErr w:type="spellEnd"/>
              <w:r w:rsidR="00701902" w:rsidRPr="00171E27">
                <w:rPr>
                  <w:rStyle w:val="-"/>
                  <w:b/>
                  <w:lang w:val="el-GR"/>
                </w:rPr>
                <w:t>.</w:t>
              </w:r>
              <w:r w:rsidR="00701902" w:rsidRPr="00171E27">
                <w:rPr>
                  <w:rStyle w:val="-"/>
                  <w:b/>
                </w:rPr>
                <w:t>gr</w:t>
              </w:r>
            </w:hyperlink>
          </w:p>
        </w:tc>
        <w:tc>
          <w:tcPr>
            <w:tcW w:w="2350" w:type="dxa"/>
            <w:shd w:val="clear" w:color="auto" w:fill="auto"/>
            <w:vAlign w:val="center"/>
          </w:tcPr>
          <w:p w14:paraId="3E0B364E" w14:textId="61650FDB" w:rsidR="00356191" w:rsidRPr="00603221" w:rsidRDefault="00DF2CE3" w:rsidP="00CC3490">
            <w:pPr>
              <w:autoSpaceDE w:val="0"/>
              <w:autoSpaceDN w:val="0"/>
              <w:adjustRightInd w:val="0"/>
              <w:spacing w:after="0"/>
              <w:jc w:val="left"/>
              <w:rPr>
                <w:b/>
                <w:highlight w:val="magenta"/>
                <w:lang w:val="el-GR"/>
              </w:rPr>
            </w:pPr>
            <w:r w:rsidRPr="00DF2CE3">
              <w:rPr>
                <w:b/>
                <w:bCs/>
                <w:color w:val="000000" w:themeColor="text1"/>
                <w:lang w:val="el-GR"/>
              </w:rPr>
              <w:t>26-02-2025</w:t>
            </w:r>
          </w:p>
        </w:tc>
      </w:tr>
    </w:tbl>
    <w:p w14:paraId="3E0B3650" w14:textId="77777777" w:rsidR="003C0732" w:rsidRPr="00855499" w:rsidRDefault="003C0732" w:rsidP="00603221">
      <w:pPr>
        <w:spacing w:after="0"/>
        <w:rPr>
          <w:b/>
          <w:color w:val="000000"/>
          <w:sz w:val="16"/>
          <w:szCs w:val="16"/>
        </w:rPr>
      </w:pPr>
    </w:p>
    <w:p w14:paraId="3E0B3651" w14:textId="77777777" w:rsidR="003C0732" w:rsidRDefault="003C0732" w:rsidP="00C82832"/>
    <w:p w14:paraId="3E0B3652" w14:textId="77777777" w:rsidR="00C82832" w:rsidRDefault="00C82832" w:rsidP="00C82832"/>
    <w:p w14:paraId="3E0B3653" w14:textId="77777777" w:rsidR="00C82832" w:rsidRDefault="00C82832" w:rsidP="00C82832"/>
    <w:p w14:paraId="3E0B3654" w14:textId="77777777" w:rsidR="00C82832" w:rsidRDefault="00C82832" w:rsidP="00C82832"/>
    <w:p w14:paraId="3E0B3655" w14:textId="77777777" w:rsidR="0024279E" w:rsidRPr="00FE037B" w:rsidRDefault="00995186" w:rsidP="07571D1B">
      <w:pPr>
        <w:pStyle w:val="Contents"/>
        <w:numPr>
          <w:ilvl w:val="0"/>
          <w:numId w:val="0"/>
        </w:numPr>
        <w:rPr>
          <w:rFonts w:ascii="Tahoma" w:hAnsi="Tahoma" w:cs="Tahoma"/>
          <w:sz w:val="22"/>
          <w:szCs w:val="22"/>
        </w:rPr>
      </w:pPr>
      <w:bookmarkStart w:id="0" w:name="_Toc375058496"/>
      <w:bookmarkStart w:id="1" w:name="_Toc418166314"/>
      <w:bookmarkStart w:id="2" w:name="_Toc97194254"/>
      <w:bookmarkStart w:id="3" w:name="_Toc97194401"/>
      <w:bookmarkStart w:id="4" w:name="_Toc189730605"/>
      <w:r>
        <w:rPr>
          <w:rFonts w:ascii="Tahoma" w:hAnsi="Tahoma" w:cs="Tahoma"/>
          <w:sz w:val="22"/>
          <w:szCs w:val="22"/>
        </w:rPr>
        <w:lastRenderedPageBreak/>
        <w:t>Γ</w:t>
      </w:r>
      <w:r w:rsidR="0024279E" w:rsidRPr="07571D1B">
        <w:rPr>
          <w:rFonts w:ascii="Tahoma" w:hAnsi="Tahoma" w:cs="Tahoma"/>
          <w:sz w:val="22"/>
          <w:szCs w:val="22"/>
        </w:rPr>
        <w:t>ΕΝΙΚΕΣ ΠΛΗΡΟΦΟΡΙΕΣ</w:t>
      </w:r>
      <w:bookmarkEnd w:id="0"/>
      <w:bookmarkEnd w:id="1"/>
      <w:bookmarkEnd w:id="2"/>
      <w:bookmarkEnd w:id="3"/>
      <w:bookmarkEnd w:id="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5981"/>
      </w:tblGrid>
      <w:tr w:rsidR="0024279E" w:rsidRPr="00327FA8" w14:paraId="3E0B3657" w14:textId="77777777" w:rsidTr="00327FA8">
        <w:trPr>
          <w:tblHeader/>
          <w:jc w:val="center"/>
        </w:trPr>
        <w:tc>
          <w:tcPr>
            <w:tcW w:w="9855" w:type="dxa"/>
            <w:gridSpan w:val="2"/>
            <w:shd w:val="clear" w:color="auto" w:fill="E0E0E0"/>
            <w:vAlign w:val="center"/>
          </w:tcPr>
          <w:p w14:paraId="3E0B3656" w14:textId="77777777" w:rsidR="0024279E" w:rsidRPr="00327FA8" w:rsidRDefault="0024279E" w:rsidP="00327FA8">
            <w:pPr>
              <w:spacing w:after="0"/>
              <w:rPr>
                <w:b/>
                <w:bCs/>
                <w:lang w:val="el-GR"/>
              </w:rPr>
            </w:pPr>
            <w:bookmarkStart w:id="5" w:name="_Toc375058497"/>
            <w:bookmarkStart w:id="6" w:name="_Toc418166315"/>
            <w:bookmarkStart w:id="7" w:name="_Toc97194255"/>
            <w:bookmarkStart w:id="8" w:name="_Toc97194402"/>
            <w:r w:rsidRPr="00327FA8">
              <w:rPr>
                <w:b/>
                <w:bCs/>
                <w:lang w:val="el-GR"/>
              </w:rPr>
              <w:t>Συνοπτικά στοιχεία Έργου</w:t>
            </w:r>
            <w:bookmarkEnd w:id="5"/>
            <w:bookmarkEnd w:id="6"/>
            <w:bookmarkEnd w:id="7"/>
            <w:bookmarkEnd w:id="8"/>
          </w:p>
        </w:tc>
      </w:tr>
      <w:tr w:rsidR="0024279E" w:rsidRPr="004E7208" w14:paraId="3E0B365A" w14:textId="77777777" w:rsidTr="00327FA8">
        <w:trPr>
          <w:trHeight w:val="785"/>
          <w:jc w:val="center"/>
        </w:trPr>
        <w:tc>
          <w:tcPr>
            <w:tcW w:w="3708" w:type="dxa"/>
            <w:vAlign w:val="center"/>
          </w:tcPr>
          <w:p w14:paraId="3E0B3658" w14:textId="77777777" w:rsidR="0024279E" w:rsidRPr="00327FA8" w:rsidRDefault="0024279E" w:rsidP="00327FA8">
            <w:pPr>
              <w:pStyle w:val="TabletextChar"/>
              <w:spacing w:after="0"/>
              <w:rPr>
                <w:rFonts w:cs="Tahoma"/>
                <w:b/>
                <w:sz w:val="22"/>
                <w:szCs w:val="22"/>
              </w:rPr>
            </w:pPr>
            <w:r w:rsidRPr="00327FA8">
              <w:rPr>
                <w:rFonts w:cs="Tahoma"/>
                <w:b/>
                <w:sz w:val="22"/>
                <w:szCs w:val="22"/>
              </w:rPr>
              <w:t>ΤΙΤΛΟΣ ΕΡΓΟΥ</w:t>
            </w:r>
          </w:p>
        </w:tc>
        <w:tc>
          <w:tcPr>
            <w:tcW w:w="6147" w:type="dxa"/>
            <w:vAlign w:val="center"/>
          </w:tcPr>
          <w:p w14:paraId="3E0B3659" w14:textId="77777777" w:rsidR="0024279E" w:rsidRPr="00C161DC" w:rsidRDefault="00327FA8" w:rsidP="00452F59">
            <w:pPr>
              <w:pStyle w:val="TabletextChar"/>
              <w:spacing w:after="0"/>
              <w:jc w:val="both"/>
              <w:rPr>
                <w:rFonts w:cs="Tahoma"/>
                <w:b/>
                <w:sz w:val="22"/>
                <w:szCs w:val="22"/>
              </w:rPr>
            </w:pPr>
            <w:r w:rsidRPr="00327FA8">
              <w:rPr>
                <w:rFonts w:cs="Tahoma"/>
                <w:b/>
                <w:sz w:val="22"/>
                <w:szCs w:val="22"/>
              </w:rPr>
              <w:t xml:space="preserve">Υπηρεσίες γραφείου ενημέρωσης και υποστήριξης Προγράμματος “Κουπόνι Συνδεσιμότητας </w:t>
            </w:r>
            <w:proofErr w:type="spellStart"/>
            <w:r w:rsidRPr="00327FA8">
              <w:rPr>
                <w:rFonts w:cs="Tahoma"/>
                <w:b/>
                <w:sz w:val="22"/>
                <w:szCs w:val="22"/>
              </w:rPr>
              <w:t>Gigabit</w:t>
            </w:r>
            <w:proofErr w:type="spellEnd"/>
            <w:r w:rsidRPr="00327FA8">
              <w:rPr>
                <w:rFonts w:cs="Tahoma"/>
                <w:b/>
                <w:sz w:val="22"/>
                <w:szCs w:val="22"/>
              </w:rPr>
              <w:t>”</w:t>
            </w:r>
            <w:r w:rsidR="00C161DC" w:rsidRPr="00C161DC">
              <w:rPr>
                <w:rFonts w:cs="Tahoma"/>
                <w:b/>
                <w:sz w:val="22"/>
                <w:szCs w:val="22"/>
              </w:rPr>
              <w:t xml:space="preserve"> (</w:t>
            </w:r>
            <w:r w:rsidR="00C161DC">
              <w:rPr>
                <w:rFonts w:cs="Tahoma"/>
                <w:b/>
                <w:sz w:val="22"/>
                <w:szCs w:val="22"/>
                <w:lang w:val="en-US"/>
              </w:rPr>
              <w:t>Help</w:t>
            </w:r>
            <w:r w:rsidR="00C161DC" w:rsidRPr="00C161DC">
              <w:rPr>
                <w:rFonts w:cs="Tahoma"/>
                <w:b/>
                <w:sz w:val="22"/>
                <w:szCs w:val="22"/>
              </w:rPr>
              <w:t xml:space="preserve"> </w:t>
            </w:r>
            <w:r w:rsidR="00C161DC">
              <w:rPr>
                <w:rFonts w:cs="Tahoma"/>
                <w:b/>
                <w:sz w:val="22"/>
                <w:szCs w:val="22"/>
                <w:lang w:val="en-US"/>
              </w:rPr>
              <w:t>Desk</w:t>
            </w:r>
            <w:r w:rsidR="00C161DC" w:rsidRPr="00C161DC">
              <w:rPr>
                <w:rFonts w:cs="Tahoma"/>
                <w:b/>
                <w:sz w:val="22"/>
                <w:szCs w:val="22"/>
              </w:rPr>
              <w:t>)</w:t>
            </w:r>
          </w:p>
        </w:tc>
      </w:tr>
      <w:tr w:rsidR="0024279E" w:rsidRPr="00327FA8" w14:paraId="3E0B365D" w14:textId="77777777" w:rsidTr="00327FA8">
        <w:trPr>
          <w:jc w:val="center"/>
        </w:trPr>
        <w:tc>
          <w:tcPr>
            <w:tcW w:w="3708" w:type="dxa"/>
            <w:vAlign w:val="center"/>
          </w:tcPr>
          <w:p w14:paraId="3E0B365B" w14:textId="77777777" w:rsidR="0024279E" w:rsidRPr="00327FA8" w:rsidRDefault="0024279E" w:rsidP="00327FA8">
            <w:pPr>
              <w:pStyle w:val="TabletextChar"/>
              <w:spacing w:after="0"/>
              <w:rPr>
                <w:rFonts w:cs="Tahoma"/>
                <w:b/>
                <w:sz w:val="22"/>
                <w:szCs w:val="22"/>
              </w:rPr>
            </w:pPr>
            <w:r w:rsidRPr="00327FA8">
              <w:rPr>
                <w:rFonts w:cs="Tahoma"/>
                <w:b/>
                <w:sz w:val="22"/>
                <w:szCs w:val="22"/>
              </w:rPr>
              <w:t>ΑΝΑΘΕΤΟΥΣΑ ΑΡΧΗ</w:t>
            </w:r>
          </w:p>
        </w:tc>
        <w:tc>
          <w:tcPr>
            <w:tcW w:w="6147" w:type="dxa"/>
            <w:vAlign w:val="center"/>
          </w:tcPr>
          <w:p w14:paraId="3E0B365C" w14:textId="77777777" w:rsidR="0024279E" w:rsidRPr="00327FA8" w:rsidRDefault="0024279E" w:rsidP="00327FA8">
            <w:pPr>
              <w:pStyle w:val="TabletextChar"/>
              <w:spacing w:after="0"/>
              <w:rPr>
                <w:rFonts w:cs="Tahoma"/>
                <w:sz w:val="22"/>
                <w:szCs w:val="22"/>
              </w:rPr>
            </w:pPr>
            <w:r w:rsidRPr="00327FA8">
              <w:rPr>
                <w:rFonts w:cs="Tahoma"/>
                <w:b/>
                <w:sz w:val="22"/>
                <w:szCs w:val="22"/>
              </w:rPr>
              <w:t xml:space="preserve">«Κοινωνία της Πληροφορίας </w:t>
            </w:r>
            <w:r w:rsidR="00C1135D" w:rsidRPr="00327FA8">
              <w:rPr>
                <w:rFonts w:cs="Tahoma"/>
                <w:b/>
                <w:sz w:val="22"/>
                <w:szCs w:val="22"/>
              </w:rPr>
              <w:t>Μ.</w:t>
            </w:r>
            <w:r w:rsidRPr="00327FA8">
              <w:rPr>
                <w:rFonts w:cs="Tahoma"/>
                <w:b/>
                <w:sz w:val="22"/>
                <w:szCs w:val="22"/>
              </w:rPr>
              <w:t xml:space="preserve">Α.Ε.» </w:t>
            </w:r>
            <w:r w:rsidRPr="00327FA8">
              <w:rPr>
                <w:rFonts w:cs="Tahoma"/>
                <w:sz w:val="22"/>
                <w:szCs w:val="22"/>
              </w:rPr>
              <w:t>(</w:t>
            </w:r>
            <w:proofErr w:type="spellStart"/>
            <w:r w:rsidRPr="00327FA8">
              <w:rPr>
                <w:rFonts w:cs="Tahoma"/>
                <w:b/>
                <w:sz w:val="22"/>
                <w:szCs w:val="22"/>
              </w:rPr>
              <w:t>ΚτΠ</w:t>
            </w:r>
            <w:proofErr w:type="spellEnd"/>
            <w:r w:rsidRPr="00327FA8">
              <w:rPr>
                <w:rFonts w:cs="Tahoma"/>
                <w:b/>
                <w:sz w:val="22"/>
                <w:szCs w:val="22"/>
              </w:rPr>
              <w:t xml:space="preserve"> </w:t>
            </w:r>
            <w:r w:rsidR="00C1135D" w:rsidRPr="00327FA8">
              <w:rPr>
                <w:rFonts w:cs="Tahoma"/>
                <w:b/>
                <w:sz w:val="22"/>
                <w:szCs w:val="22"/>
              </w:rPr>
              <w:t>Μ.</w:t>
            </w:r>
            <w:r w:rsidRPr="00327FA8">
              <w:rPr>
                <w:rFonts w:cs="Tahoma"/>
                <w:b/>
                <w:sz w:val="22"/>
                <w:szCs w:val="22"/>
              </w:rPr>
              <w:t>Α.Ε.</w:t>
            </w:r>
            <w:r w:rsidRPr="00327FA8">
              <w:rPr>
                <w:rFonts w:cs="Tahoma"/>
                <w:sz w:val="22"/>
                <w:szCs w:val="22"/>
              </w:rPr>
              <w:t>)</w:t>
            </w:r>
          </w:p>
        </w:tc>
      </w:tr>
      <w:tr w:rsidR="0024279E" w:rsidRPr="00327FA8" w14:paraId="3E0B3660" w14:textId="77777777" w:rsidTr="00327FA8">
        <w:trPr>
          <w:jc w:val="center"/>
        </w:trPr>
        <w:tc>
          <w:tcPr>
            <w:tcW w:w="3708" w:type="dxa"/>
            <w:vAlign w:val="center"/>
          </w:tcPr>
          <w:p w14:paraId="3E0B365E" w14:textId="77777777" w:rsidR="0024279E" w:rsidRPr="00327FA8" w:rsidRDefault="0024279E" w:rsidP="00327FA8">
            <w:pPr>
              <w:pStyle w:val="TabletextChar"/>
              <w:spacing w:after="0"/>
              <w:rPr>
                <w:rFonts w:cs="Tahoma"/>
                <w:b/>
                <w:sz w:val="22"/>
                <w:szCs w:val="22"/>
              </w:rPr>
            </w:pPr>
            <w:r w:rsidRPr="00327FA8">
              <w:rPr>
                <w:rFonts w:cs="Tahoma"/>
                <w:b/>
                <w:sz w:val="22"/>
                <w:szCs w:val="22"/>
              </w:rPr>
              <w:t>ΦΟΡΕΑΣ ΛΕΙΤΟΥΡΓΙΑΣ</w:t>
            </w:r>
          </w:p>
        </w:tc>
        <w:tc>
          <w:tcPr>
            <w:tcW w:w="6147" w:type="dxa"/>
            <w:vAlign w:val="center"/>
          </w:tcPr>
          <w:p w14:paraId="3E0B365F" w14:textId="77777777" w:rsidR="0024279E" w:rsidRPr="00327FA8" w:rsidRDefault="00B97103" w:rsidP="00327FA8">
            <w:pPr>
              <w:pStyle w:val="TabletextChar"/>
              <w:spacing w:after="0"/>
              <w:rPr>
                <w:rFonts w:cs="Tahoma"/>
                <w:b/>
                <w:sz w:val="22"/>
                <w:szCs w:val="22"/>
              </w:rPr>
            </w:pPr>
            <w:r w:rsidRPr="00327FA8">
              <w:rPr>
                <w:rFonts w:cs="Tahoma"/>
                <w:b/>
                <w:sz w:val="22"/>
                <w:szCs w:val="22"/>
              </w:rPr>
              <w:t>ΥΠΟΥΡΓΕΙΟ ΨΗΦΙΑΚΗΣ ΔΙΑΚΥΒΕΡΝΗΣΗΣ</w:t>
            </w:r>
          </w:p>
        </w:tc>
      </w:tr>
      <w:tr w:rsidR="0024279E" w:rsidRPr="00327FA8" w14:paraId="3E0B3663" w14:textId="77777777" w:rsidTr="00327FA8">
        <w:trPr>
          <w:jc w:val="center"/>
        </w:trPr>
        <w:tc>
          <w:tcPr>
            <w:tcW w:w="3708" w:type="dxa"/>
            <w:vAlign w:val="center"/>
          </w:tcPr>
          <w:p w14:paraId="3E0B3661" w14:textId="77777777" w:rsidR="0024279E" w:rsidRPr="00327FA8" w:rsidRDefault="0024279E" w:rsidP="00327FA8">
            <w:pPr>
              <w:pStyle w:val="TabletextChar"/>
              <w:spacing w:after="0"/>
              <w:rPr>
                <w:rFonts w:cs="Tahoma"/>
                <w:b/>
                <w:sz w:val="22"/>
                <w:szCs w:val="22"/>
              </w:rPr>
            </w:pPr>
            <w:r w:rsidRPr="00327FA8">
              <w:rPr>
                <w:rFonts w:cs="Tahoma"/>
                <w:b/>
                <w:sz w:val="22"/>
                <w:szCs w:val="22"/>
              </w:rPr>
              <w:t>ΚΥΡΙΟΣ ΤΟΥ ΕΡΓΟΥ</w:t>
            </w:r>
          </w:p>
        </w:tc>
        <w:tc>
          <w:tcPr>
            <w:tcW w:w="6147" w:type="dxa"/>
            <w:vAlign w:val="center"/>
          </w:tcPr>
          <w:p w14:paraId="3E0B3662" w14:textId="77777777" w:rsidR="0024279E" w:rsidRPr="00327FA8" w:rsidRDefault="00B97103" w:rsidP="00327FA8">
            <w:pPr>
              <w:pStyle w:val="TabletextChar"/>
              <w:spacing w:after="0"/>
              <w:rPr>
                <w:rFonts w:cs="Tahoma"/>
                <w:sz w:val="22"/>
                <w:szCs w:val="22"/>
              </w:rPr>
            </w:pPr>
            <w:r w:rsidRPr="00327FA8">
              <w:rPr>
                <w:rFonts w:cs="Tahoma"/>
                <w:b/>
                <w:sz w:val="22"/>
                <w:szCs w:val="22"/>
              </w:rPr>
              <w:t>ΥΠΟΥΡΓΕΙΟ ΨΗΦΙΑΚΗΣ ΔΙΑΚΥΒΕΡΝΗΣΗΣ</w:t>
            </w:r>
          </w:p>
        </w:tc>
      </w:tr>
      <w:tr w:rsidR="0024279E" w:rsidRPr="00327FA8" w14:paraId="3E0B3666" w14:textId="77777777" w:rsidTr="00327FA8">
        <w:trPr>
          <w:jc w:val="center"/>
        </w:trPr>
        <w:tc>
          <w:tcPr>
            <w:tcW w:w="3708" w:type="dxa"/>
            <w:vAlign w:val="center"/>
          </w:tcPr>
          <w:p w14:paraId="3E0B3664" w14:textId="77777777" w:rsidR="0024279E" w:rsidRPr="00327FA8" w:rsidRDefault="0024279E" w:rsidP="00327FA8">
            <w:pPr>
              <w:pStyle w:val="TabletextChar"/>
              <w:spacing w:after="0"/>
              <w:rPr>
                <w:rFonts w:cs="Tahoma"/>
                <w:b/>
                <w:sz w:val="22"/>
                <w:szCs w:val="22"/>
              </w:rPr>
            </w:pPr>
            <w:r w:rsidRPr="00327FA8">
              <w:rPr>
                <w:rFonts w:cs="Tahoma"/>
                <w:b/>
                <w:sz w:val="22"/>
                <w:szCs w:val="22"/>
              </w:rPr>
              <w:t>ΦΟΡΕΑΣ ΧΡΗΜΑΤΟΔΟΤΗΣΗΣ</w:t>
            </w:r>
          </w:p>
        </w:tc>
        <w:tc>
          <w:tcPr>
            <w:tcW w:w="6147" w:type="dxa"/>
            <w:vAlign w:val="center"/>
          </w:tcPr>
          <w:p w14:paraId="3E0B3665" w14:textId="77777777" w:rsidR="0024279E" w:rsidRPr="00327FA8" w:rsidRDefault="00B97103" w:rsidP="00327FA8">
            <w:pPr>
              <w:pStyle w:val="TabletextChar"/>
              <w:spacing w:after="0"/>
              <w:rPr>
                <w:rFonts w:cs="Tahoma"/>
                <w:b/>
                <w:sz w:val="22"/>
                <w:szCs w:val="22"/>
              </w:rPr>
            </w:pPr>
            <w:r w:rsidRPr="00327FA8">
              <w:rPr>
                <w:rFonts w:cs="Tahoma"/>
                <w:b/>
                <w:sz w:val="22"/>
                <w:szCs w:val="22"/>
              </w:rPr>
              <w:t>ΥΠΟΥΡΓΕΙΟ ΨΗΦΙΑΚΗΣ ΔΙΑΚΥΒΕΡΝΗΣΗΣ</w:t>
            </w:r>
          </w:p>
        </w:tc>
      </w:tr>
      <w:tr w:rsidR="0024279E" w:rsidRPr="00327FA8" w14:paraId="3E0B3669" w14:textId="77777777" w:rsidTr="00327FA8">
        <w:trPr>
          <w:jc w:val="center"/>
        </w:trPr>
        <w:tc>
          <w:tcPr>
            <w:tcW w:w="3708" w:type="dxa"/>
            <w:vAlign w:val="center"/>
          </w:tcPr>
          <w:p w14:paraId="3E0B3667" w14:textId="77777777" w:rsidR="0024279E" w:rsidRPr="00327FA8" w:rsidRDefault="0024279E" w:rsidP="00327FA8">
            <w:pPr>
              <w:pStyle w:val="TabletextChar"/>
              <w:spacing w:after="0"/>
              <w:rPr>
                <w:rFonts w:cs="Tahoma"/>
                <w:b/>
                <w:sz w:val="22"/>
                <w:szCs w:val="22"/>
              </w:rPr>
            </w:pPr>
            <w:r w:rsidRPr="00327FA8">
              <w:rPr>
                <w:rFonts w:cs="Tahoma"/>
                <w:b/>
                <w:sz w:val="22"/>
                <w:szCs w:val="22"/>
              </w:rPr>
              <w:t>ΤΟΠΟΣ ΠΑΡΑΔΟΣΗΣ – ΤΟΠΟΣ ΠΑΡΟΧΗΣ ΥΠΗΡΕΣΙΩΝ</w:t>
            </w:r>
          </w:p>
        </w:tc>
        <w:tc>
          <w:tcPr>
            <w:tcW w:w="6147" w:type="dxa"/>
            <w:vAlign w:val="center"/>
          </w:tcPr>
          <w:p w14:paraId="3E0B3668" w14:textId="77777777" w:rsidR="0024279E" w:rsidRPr="00327FA8" w:rsidRDefault="00B97103" w:rsidP="00327FA8">
            <w:pPr>
              <w:pStyle w:val="TabletextChar"/>
              <w:spacing w:after="0"/>
              <w:rPr>
                <w:rFonts w:cs="Tahoma"/>
                <w:sz w:val="22"/>
                <w:szCs w:val="22"/>
              </w:rPr>
            </w:pPr>
            <w:r w:rsidRPr="00327FA8">
              <w:rPr>
                <w:rFonts w:cs="Tahoma"/>
                <w:b/>
                <w:sz w:val="22"/>
                <w:szCs w:val="22"/>
              </w:rPr>
              <w:t xml:space="preserve">«Κοινωνία της Πληροφορίας Μ.Α.Ε.» </w:t>
            </w:r>
            <w:r w:rsidRPr="00327FA8">
              <w:rPr>
                <w:rFonts w:cs="Tahoma"/>
                <w:sz w:val="22"/>
                <w:szCs w:val="22"/>
              </w:rPr>
              <w:t>(</w:t>
            </w:r>
            <w:proofErr w:type="spellStart"/>
            <w:r w:rsidRPr="00327FA8">
              <w:rPr>
                <w:rFonts w:cs="Tahoma"/>
                <w:b/>
                <w:sz w:val="22"/>
                <w:szCs w:val="22"/>
              </w:rPr>
              <w:t>ΚτΠ</w:t>
            </w:r>
            <w:proofErr w:type="spellEnd"/>
            <w:r w:rsidRPr="00327FA8">
              <w:rPr>
                <w:rFonts w:cs="Tahoma"/>
                <w:b/>
                <w:sz w:val="22"/>
                <w:szCs w:val="22"/>
              </w:rPr>
              <w:t xml:space="preserve"> Μ.Α.Ε.</w:t>
            </w:r>
            <w:r w:rsidRPr="00327FA8">
              <w:rPr>
                <w:rFonts w:cs="Tahoma"/>
                <w:sz w:val="22"/>
                <w:szCs w:val="22"/>
              </w:rPr>
              <w:t>)</w:t>
            </w:r>
          </w:p>
        </w:tc>
      </w:tr>
      <w:tr w:rsidR="0024279E" w:rsidRPr="004E7208" w14:paraId="3E0B366C" w14:textId="77777777" w:rsidTr="00327FA8">
        <w:trPr>
          <w:jc w:val="center"/>
        </w:trPr>
        <w:tc>
          <w:tcPr>
            <w:tcW w:w="3708" w:type="dxa"/>
            <w:vAlign w:val="center"/>
          </w:tcPr>
          <w:p w14:paraId="3E0B366A" w14:textId="77777777" w:rsidR="0024279E" w:rsidRPr="00327FA8" w:rsidRDefault="0024279E" w:rsidP="00327FA8">
            <w:pPr>
              <w:pStyle w:val="TabletextChar"/>
              <w:spacing w:after="0"/>
              <w:rPr>
                <w:rFonts w:cs="Tahoma"/>
                <w:b/>
                <w:sz w:val="22"/>
                <w:szCs w:val="22"/>
              </w:rPr>
            </w:pPr>
            <w:r w:rsidRPr="00327FA8">
              <w:rPr>
                <w:rFonts w:cs="Tahoma"/>
                <w:b/>
                <w:sz w:val="22"/>
                <w:szCs w:val="22"/>
              </w:rPr>
              <w:t>ΕΙΔΟΣ ΣΥΜΒΑΣΗΣ</w:t>
            </w:r>
          </w:p>
        </w:tc>
        <w:tc>
          <w:tcPr>
            <w:tcW w:w="6147" w:type="dxa"/>
            <w:vAlign w:val="center"/>
          </w:tcPr>
          <w:p w14:paraId="3E0B366B" w14:textId="77777777" w:rsidR="005A3970" w:rsidRPr="00327FA8" w:rsidRDefault="00D157B7" w:rsidP="00452F59">
            <w:pPr>
              <w:pStyle w:val="TabletextChar"/>
              <w:spacing w:after="0"/>
              <w:jc w:val="both"/>
              <w:rPr>
                <w:rFonts w:cs="Tahoma"/>
                <w:b/>
                <w:sz w:val="22"/>
                <w:szCs w:val="22"/>
              </w:rPr>
            </w:pPr>
            <w:r w:rsidRPr="00327FA8">
              <w:rPr>
                <w:rFonts w:cs="Tahoma"/>
                <w:b/>
                <w:sz w:val="22"/>
                <w:szCs w:val="22"/>
                <w:lang w:val="en-US"/>
              </w:rPr>
              <w:t>CPV</w:t>
            </w:r>
            <w:r w:rsidRPr="00327FA8">
              <w:rPr>
                <w:rFonts w:cs="Tahoma"/>
                <w:b/>
                <w:sz w:val="22"/>
                <w:szCs w:val="22"/>
              </w:rPr>
              <w:t>:</w:t>
            </w:r>
            <w:r w:rsidR="00B97103" w:rsidRPr="00327FA8">
              <w:rPr>
                <w:rFonts w:cs="Tahoma"/>
                <w:sz w:val="22"/>
                <w:szCs w:val="22"/>
              </w:rPr>
              <w:t xml:space="preserve"> </w:t>
            </w:r>
            <w:r w:rsidR="00B97103" w:rsidRPr="00327FA8">
              <w:rPr>
                <w:rFonts w:cs="Tahoma"/>
                <w:bCs/>
                <w:sz w:val="22"/>
                <w:szCs w:val="22"/>
              </w:rPr>
              <w:t>79410000-1</w:t>
            </w:r>
            <w:r w:rsidR="00B97103" w:rsidRPr="00327FA8">
              <w:rPr>
                <w:rFonts w:cs="Tahoma"/>
                <w:bCs/>
                <w:sz w:val="22"/>
                <w:szCs w:val="22"/>
              </w:rPr>
              <w:tab/>
              <w:t>Υπηρεσίες παροχής επιχειρηματικών συμβουλών και συμβουλών σε θέματα διαχείρισης</w:t>
            </w:r>
          </w:p>
        </w:tc>
      </w:tr>
      <w:tr w:rsidR="0024279E" w:rsidRPr="004E7208" w14:paraId="3E0B366F" w14:textId="77777777" w:rsidTr="00327FA8">
        <w:trPr>
          <w:jc w:val="center"/>
        </w:trPr>
        <w:tc>
          <w:tcPr>
            <w:tcW w:w="3708" w:type="dxa"/>
            <w:vAlign w:val="center"/>
          </w:tcPr>
          <w:p w14:paraId="3E0B366D" w14:textId="77777777" w:rsidR="0024279E" w:rsidRPr="00327FA8" w:rsidRDefault="0024279E" w:rsidP="00327FA8">
            <w:pPr>
              <w:pStyle w:val="TabletextChar"/>
              <w:spacing w:after="0"/>
              <w:rPr>
                <w:rFonts w:cs="Tahoma"/>
                <w:b/>
                <w:sz w:val="22"/>
                <w:szCs w:val="22"/>
              </w:rPr>
            </w:pPr>
            <w:r w:rsidRPr="00327FA8">
              <w:rPr>
                <w:rFonts w:cs="Tahoma"/>
                <w:b/>
                <w:sz w:val="22"/>
                <w:szCs w:val="22"/>
              </w:rPr>
              <w:t>ΕΙΔΟΣ ΔΙΑΔΙΚΑΣΙΑΣ</w:t>
            </w:r>
          </w:p>
        </w:tc>
        <w:tc>
          <w:tcPr>
            <w:tcW w:w="6147" w:type="dxa"/>
            <w:vAlign w:val="center"/>
          </w:tcPr>
          <w:p w14:paraId="3E0B366E" w14:textId="77777777" w:rsidR="0024279E" w:rsidRPr="00327FA8" w:rsidRDefault="003C0732" w:rsidP="00452F59">
            <w:pPr>
              <w:pStyle w:val="TabletextChar"/>
              <w:spacing w:after="0"/>
              <w:jc w:val="both"/>
              <w:rPr>
                <w:rFonts w:cs="Tahoma"/>
                <w:sz w:val="22"/>
                <w:szCs w:val="22"/>
              </w:rPr>
            </w:pPr>
            <w:r w:rsidRPr="00327FA8">
              <w:rPr>
                <w:rFonts w:cs="Tahoma"/>
                <w:sz w:val="22"/>
                <w:szCs w:val="22"/>
              </w:rPr>
              <w:t xml:space="preserve">Ηλεκτρονικός </w:t>
            </w:r>
            <w:r w:rsidR="0024279E" w:rsidRPr="00327FA8">
              <w:rPr>
                <w:rFonts w:cs="Tahoma"/>
                <w:sz w:val="22"/>
                <w:szCs w:val="22"/>
              </w:rPr>
              <w:t xml:space="preserve">Ανοικτός </w:t>
            </w:r>
            <w:r w:rsidR="00A406A5" w:rsidRPr="00327FA8">
              <w:rPr>
                <w:rFonts w:cs="Tahoma"/>
                <w:sz w:val="22"/>
                <w:szCs w:val="22"/>
              </w:rPr>
              <w:t xml:space="preserve">Διεθνής άνω </w:t>
            </w:r>
            <w:r w:rsidR="004355E9" w:rsidRPr="00327FA8">
              <w:rPr>
                <w:rFonts w:cs="Tahoma"/>
                <w:sz w:val="22"/>
                <w:szCs w:val="22"/>
              </w:rPr>
              <w:t xml:space="preserve">των ορίων </w:t>
            </w:r>
            <w:r w:rsidR="0024279E" w:rsidRPr="00327FA8">
              <w:rPr>
                <w:rFonts w:cs="Tahoma"/>
                <w:sz w:val="22"/>
                <w:szCs w:val="22"/>
              </w:rPr>
              <w:t xml:space="preserve">Διαγωνισμός με κριτήριο ανάθεσης </w:t>
            </w:r>
            <w:r w:rsidR="001E64FE" w:rsidRPr="00327FA8">
              <w:rPr>
                <w:rFonts w:cs="Tahoma"/>
                <w:sz w:val="22"/>
                <w:szCs w:val="22"/>
              </w:rPr>
              <w:t>την πλέον συμφέρουσα από οικονομική άποψη προσφορά</w:t>
            </w:r>
            <w:r w:rsidR="00995186" w:rsidRPr="00327FA8">
              <w:rPr>
                <w:rFonts w:cs="Tahoma"/>
                <w:sz w:val="22"/>
                <w:szCs w:val="22"/>
              </w:rPr>
              <w:t xml:space="preserve"> </w:t>
            </w:r>
            <w:r w:rsidR="001E64FE" w:rsidRPr="00327FA8">
              <w:rPr>
                <w:rFonts w:cs="Tahoma"/>
                <w:sz w:val="22"/>
                <w:szCs w:val="22"/>
              </w:rPr>
              <w:t>βάσει βέλτιστης σχέσης ποιότητας – τιμής</w:t>
            </w:r>
          </w:p>
        </w:tc>
      </w:tr>
      <w:tr w:rsidR="0024279E" w:rsidRPr="004E7208" w14:paraId="3E0B3672" w14:textId="77777777" w:rsidTr="00327FA8">
        <w:trPr>
          <w:jc w:val="center"/>
        </w:trPr>
        <w:tc>
          <w:tcPr>
            <w:tcW w:w="3708" w:type="dxa"/>
            <w:vAlign w:val="center"/>
          </w:tcPr>
          <w:p w14:paraId="3E0B3670" w14:textId="77777777" w:rsidR="0024279E" w:rsidRPr="00327FA8" w:rsidRDefault="001F5F4A" w:rsidP="00327FA8">
            <w:pPr>
              <w:pStyle w:val="TabletextChar"/>
              <w:spacing w:after="0"/>
              <w:rPr>
                <w:rFonts w:cs="Tahoma"/>
                <w:b/>
                <w:sz w:val="22"/>
                <w:szCs w:val="22"/>
              </w:rPr>
            </w:pPr>
            <w:r w:rsidRPr="00327FA8">
              <w:rPr>
                <w:rFonts w:cs="Tahoma"/>
                <w:b/>
                <w:sz w:val="22"/>
                <w:szCs w:val="22"/>
              </w:rPr>
              <w:t>ΕΚΤΙΜΩΜΕΝΗ ΑΞΙΑ ΣΥΜΒΑΣΗΣ</w:t>
            </w:r>
          </w:p>
        </w:tc>
        <w:tc>
          <w:tcPr>
            <w:tcW w:w="6147" w:type="dxa"/>
            <w:vAlign w:val="center"/>
          </w:tcPr>
          <w:p w14:paraId="3E0B3671" w14:textId="4F137A60" w:rsidR="001F455A" w:rsidRPr="006A74B8" w:rsidRDefault="006D5714" w:rsidP="006A74B8">
            <w:pPr>
              <w:pStyle w:val="Tabletext"/>
              <w:spacing w:after="0"/>
              <w:jc w:val="both"/>
              <w:rPr>
                <w:rFonts w:cs="Tahoma"/>
                <w:sz w:val="22"/>
                <w:szCs w:val="22"/>
              </w:rPr>
            </w:pPr>
            <w:r w:rsidRPr="00327FA8">
              <w:rPr>
                <w:rFonts w:cs="Tahoma"/>
                <w:sz w:val="22"/>
                <w:szCs w:val="22"/>
              </w:rPr>
              <w:t xml:space="preserve">Εκτιμώμενη αξία παρούσας σύμβασης </w:t>
            </w:r>
            <w:bookmarkStart w:id="9" w:name="_Hlk188170035"/>
            <w:r w:rsidRPr="00327FA8">
              <w:rPr>
                <w:rFonts w:cs="Tahoma"/>
                <w:sz w:val="22"/>
                <w:szCs w:val="22"/>
              </w:rPr>
              <w:t>308.513,97€ μη περιλαμβανομένου ΦΠΑ (Προϋπολογισμός με ΦΠΑ: 382.</w:t>
            </w:r>
            <w:r w:rsidRPr="00EA1CBD">
              <w:rPr>
                <w:rFonts w:cs="Tahoma"/>
                <w:sz w:val="22"/>
                <w:szCs w:val="22"/>
              </w:rPr>
              <w:t>557,3</w:t>
            </w:r>
            <w:r w:rsidR="00AA64FB" w:rsidRPr="00EA1CBD">
              <w:rPr>
                <w:rFonts w:cs="Tahoma"/>
                <w:sz w:val="22"/>
                <w:szCs w:val="22"/>
              </w:rPr>
              <w:t>2</w:t>
            </w:r>
            <w:r w:rsidRPr="00EA1CBD">
              <w:rPr>
                <w:rFonts w:cs="Tahoma"/>
                <w:sz w:val="22"/>
                <w:szCs w:val="22"/>
              </w:rPr>
              <w:t>€, ΦΠΑ</w:t>
            </w:r>
            <w:r w:rsidRPr="00327FA8">
              <w:rPr>
                <w:rFonts w:cs="Tahoma"/>
                <w:sz w:val="22"/>
                <w:szCs w:val="22"/>
              </w:rPr>
              <w:t xml:space="preserve"> 24%  74.043,35€)</w:t>
            </w:r>
            <w:bookmarkEnd w:id="9"/>
          </w:p>
        </w:tc>
      </w:tr>
      <w:tr w:rsidR="0024279E" w:rsidRPr="004E7208" w14:paraId="3E0B3676" w14:textId="77777777" w:rsidTr="00327FA8">
        <w:trPr>
          <w:jc w:val="center"/>
        </w:trPr>
        <w:tc>
          <w:tcPr>
            <w:tcW w:w="3708" w:type="dxa"/>
            <w:vAlign w:val="center"/>
          </w:tcPr>
          <w:p w14:paraId="3E0B3673" w14:textId="77777777" w:rsidR="0024279E" w:rsidRPr="00327FA8" w:rsidRDefault="0024279E" w:rsidP="00327FA8">
            <w:pPr>
              <w:pStyle w:val="TabletextChar"/>
              <w:spacing w:after="0"/>
              <w:rPr>
                <w:rFonts w:cs="Tahoma"/>
                <w:b/>
                <w:sz w:val="22"/>
                <w:szCs w:val="22"/>
              </w:rPr>
            </w:pPr>
            <w:r w:rsidRPr="00327FA8">
              <w:rPr>
                <w:rFonts w:cs="Tahoma"/>
                <w:b/>
                <w:sz w:val="22"/>
                <w:szCs w:val="22"/>
              </w:rPr>
              <w:t>ΧΡΗΜΑΤΟΔΟΤΗΣΗ ΕΡΓΟΥ</w:t>
            </w:r>
          </w:p>
        </w:tc>
        <w:tc>
          <w:tcPr>
            <w:tcW w:w="6147" w:type="dxa"/>
            <w:vAlign w:val="center"/>
          </w:tcPr>
          <w:p w14:paraId="3E0B3674" w14:textId="77777777" w:rsidR="00A05069" w:rsidRPr="00327FA8" w:rsidRDefault="5E1CB33E" w:rsidP="00452F59">
            <w:pPr>
              <w:spacing w:after="0"/>
              <w:rPr>
                <w:rFonts w:eastAsia="Tahoma"/>
                <w:color w:val="000000" w:themeColor="text1"/>
                <w:lang w:val="el-GR"/>
              </w:rPr>
            </w:pPr>
            <w:r w:rsidRPr="00327FA8">
              <w:rPr>
                <w:rFonts w:eastAsia="Tahoma"/>
                <w:color w:val="000000" w:themeColor="text1"/>
                <w:lang w:val="en-US"/>
              </w:rPr>
              <w:t>To</w:t>
            </w:r>
            <w:r w:rsidRPr="00327FA8">
              <w:rPr>
                <w:rFonts w:eastAsia="Tahoma"/>
                <w:color w:val="000000" w:themeColor="text1"/>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proofErr w:type="spellStart"/>
            <w:r w:rsidRPr="00327FA8">
              <w:rPr>
                <w:rFonts w:eastAsia="Tahoma"/>
                <w:color w:val="000000" w:themeColor="text1"/>
                <w:lang w:val="el-GR"/>
              </w:rPr>
              <w:t>NextGeneration</w:t>
            </w:r>
            <w:proofErr w:type="spellEnd"/>
            <w:r w:rsidRPr="00327FA8">
              <w:rPr>
                <w:rFonts w:eastAsia="Tahoma"/>
                <w:color w:val="000000" w:themeColor="text1"/>
                <w:lang w:val="el-GR"/>
              </w:rPr>
              <w:t xml:space="preserve"> EU (κωδικός Δράσης: 16818 / Άξονας 2.1). </w:t>
            </w:r>
          </w:p>
          <w:p w14:paraId="3E0B3675" w14:textId="77777777" w:rsidR="00A05069" w:rsidRPr="00327FA8" w:rsidRDefault="5E1CB33E" w:rsidP="00452F59">
            <w:pPr>
              <w:pStyle w:val="TabletextChar"/>
              <w:spacing w:after="0"/>
              <w:jc w:val="both"/>
              <w:rPr>
                <w:rFonts w:eastAsia="Tahoma" w:cs="Tahoma"/>
                <w:color w:val="000000" w:themeColor="text1"/>
                <w:sz w:val="22"/>
                <w:szCs w:val="22"/>
              </w:rPr>
            </w:pPr>
            <w:r w:rsidRPr="00327FA8">
              <w:rPr>
                <w:rFonts w:eastAsia="Tahoma" w:cs="Tahoma"/>
                <w:color w:val="000000" w:themeColor="text1"/>
                <w:sz w:val="22"/>
                <w:szCs w:val="22"/>
              </w:rPr>
              <w:t xml:space="preserve">Οι δαπάνες του Έργου, θα βαρύνουν το Πρόγραμμα Δημοσίων Επενδύσεων-TAA, και συγκεκριμένα την ΣΑΤΑ 063 με </w:t>
            </w:r>
            <w:proofErr w:type="spellStart"/>
            <w:r w:rsidRPr="00327FA8">
              <w:rPr>
                <w:rFonts w:eastAsia="Tahoma" w:cs="Tahoma"/>
                <w:color w:val="000000" w:themeColor="text1"/>
                <w:sz w:val="22"/>
                <w:szCs w:val="22"/>
              </w:rPr>
              <w:t>ενάριθμο</w:t>
            </w:r>
            <w:proofErr w:type="spellEnd"/>
            <w:r w:rsidRPr="00327FA8">
              <w:rPr>
                <w:rFonts w:eastAsia="Tahoma" w:cs="Tahoma"/>
                <w:color w:val="000000" w:themeColor="text1"/>
                <w:sz w:val="22"/>
                <w:szCs w:val="22"/>
              </w:rPr>
              <w:t xml:space="preserve"> κωδικό 2024ΤΑ06300008</w:t>
            </w:r>
          </w:p>
        </w:tc>
      </w:tr>
      <w:tr w:rsidR="0024279E" w:rsidRPr="004E7208" w14:paraId="3E0B3679" w14:textId="77777777" w:rsidTr="00327FA8">
        <w:trPr>
          <w:jc w:val="center"/>
        </w:trPr>
        <w:tc>
          <w:tcPr>
            <w:tcW w:w="3708" w:type="dxa"/>
            <w:vAlign w:val="center"/>
          </w:tcPr>
          <w:p w14:paraId="3E0B3677" w14:textId="77777777" w:rsidR="0024279E" w:rsidRPr="00327FA8" w:rsidDel="00CD2F0B" w:rsidRDefault="0024279E" w:rsidP="00327FA8">
            <w:pPr>
              <w:pStyle w:val="TabletextChar"/>
              <w:spacing w:after="0"/>
              <w:rPr>
                <w:rFonts w:cs="Tahoma"/>
                <w:b/>
                <w:sz w:val="22"/>
                <w:szCs w:val="22"/>
              </w:rPr>
            </w:pPr>
            <w:r w:rsidRPr="00327FA8">
              <w:rPr>
                <w:rFonts w:cs="Tahoma"/>
                <w:b/>
                <w:sz w:val="22"/>
                <w:szCs w:val="22"/>
              </w:rPr>
              <w:t xml:space="preserve">ΔΙΑΡΚΕΙΑ ΣΥΜΒΑΣΗΣ </w:t>
            </w:r>
          </w:p>
        </w:tc>
        <w:tc>
          <w:tcPr>
            <w:tcW w:w="6147" w:type="dxa"/>
            <w:vAlign w:val="center"/>
          </w:tcPr>
          <w:p w14:paraId="3E0B3678" w14:textId="20D69CD8" w:rsidR="0024279E" w:rsidRPr="00907FA6" w:rsidRDefault="004B7B83" w:rsidP="00327FA8">
            <w:pPr>
              <w:spacing w:after="0"/>
              <w:jc w:val="left"/>
              <w:rPr>
                <w:rFonts w:eastAsia="Tahoma"/>
                <w:b/>
                <w:bCs/>
                <w:lang w:val="el-GR"/>
              </w:rPr>
            </w:pPr>
            <w:bookmarkStart w:id="10" w:name="_Hlk188170777"/>
            <w:r w:rsidRPr="00907FA6">
              <w:rPr>
                <w:rFonts w:eastAsia="Tahoma"/>
                <w:b/>
                <w:bCs/>
                <w:color w:val="000000" w:themeColor="text1"/>
                <w:lang w:val="el-GR"/>
              </w:rPr>
              <w:t xml:space="preserve">Οκτώ </w:t>
            </w:r>
            <w:r w:rsidR="74AE2322" w:rsidRPr="00907FA6">
              <w:rPr>
                <w:rFonts w:eastAsia="Tahoma"/>
                <w:b/>
                <w:bCs/>
                <w:color w:val="000000" w:themeColor="text1"/>
                <w:lang w:val="el-GR"/>
              </w:rPr>
              <w:t>(</w:t>
            </w:r>
            <w:r w:rsidRPr="00907FA6">
              <w:rPr>
                <w:rFonts w:eastAsia="Tahoma"/>
                <w:b/>
                <w:bCs/>
                <w:color w:val="000000" w:themeColor="text1"/>
                <w:lang w:val="el-GR"/>
              </w:rPr>
              <w:t>8</w:t>
            </w:r>
            <w:r w:rsidR="74AE2322" w:rsidRPr="00907FA6">
              <w:rPr>
                <w:rFonts w:eastAsia="Tahoma"/>
                <w:b/>
                <w:bCs/>
                <w:color w:val="000000" w:themeColor="text1"/>
                <w:lang w:val="el-GR"/>
              </w:rPr>
              <w:t xml:space="preserve">) μήνες </w:t>
            </w:r>
            <w:r w:rsidRPr="00907FA6">
              <w:rPr>
                <w:rFonts w:eastAsia="Tahoma"/>
                <w:b/>
                <w:bCs/>
                <w:color w:val="000000" w:themeColor="text1"/>
                <w:lang w:val="el-GR"/>
              </w:rPr>
              <w:t>και όχι πέραν της</w:t>
            </w:r>
            <w:r w:rsidR="74AE2322" w:rsidRPr="00907FA6">
              <w:rPr>
                <w:rFonts w:eastAsia="Tahoma"/>
                <w:b/>
                <w:bCs/>
                <w:color w:val="000000" w:themeColor="text1"/>
                <w:lang w:val="el-GR"/>
              </w:rPr>
              <w:t xml:space="preserve"> 31/12/2025</w:t>
            </w:r>
            <w:bookmarkEnd w:id="10"/>
          </w:p>
        </w:tc>
      </w:tr>
      <w:tr w:rsidR="00C82832" w:rsidRPr="00327FA8" w14:paraId="3E0B367C" w14:textId="77777777" w:rsidTr="00327FA8">
        <w:trPr>
          <w:jc w:val="center"/>
        </w:trPr>
        <w:tc>
          <w:tcPr>
            <w:tcW w:w="3708" w:type="dxa"/>
            <w:vAlign w:val="center"/>
          </w:tcPr>
          <w:p w14:paraId="3E0B367A" w14:textId="77777777" w:rsidR="00C82832" w:rsidRPr="00327FA8" w:rsidRDefault="00C82832" w:rsidP="00327FA8">
            <w:pPr>
              <w:pStyle w:val="TabletextChar"/>
              <w:spacing w:after="0"/>
              <w:rPr>
                <w:rFonts w:cs="Tahoma"/>
                <w:b/>
                <w:sz w:val="22"/>
                <w:szCs w:val="22"/>
              </w:rPr>
            </w:pPr>
            <w:r w:rsidRPr="00327FA8">
              <w:rPr>
                <w:rFonts w:cs="Tahoma"/>
                <w:b/>
                <w:sz w:val="22"/>
                <w:szCs w:val="22"/>
              </w:rPr>
              <w:t>ΗΜΕΡΟΜΗΝΙΑ ΔΙΑΚΗΡΥΞΗΣ</w:t>
            </w:r>
          </w:p>
        </w:tc>
        <w:tc>
          <w:tcPr>
            <w:tcW w:w="6147" w:type="dxa"/>
            <w:vAlign w:val="center"/>
          </w:tcPr>
          <w:p w14:paraId="3E0B367B" w14:textId="446A0A3D" w:rsidR="00C82832" w:rsidRPr="00327FA8" w:rsidRDefault="00701902" w:rsidP="00452F59">
            <w:pPr>
              <w:pStyle w:val="TabletextChar"/>
              <w:spacing w:after="0"/>
              <w:rPr>
                <w:rFonts w:cs="Tahoma"/>
                <w:b/>
                <w:sz w:val="22"/>
                <w:szCs w:val="22"/>
              </w:rPr>
            </w:pPr>
            <w:r w:rsidRPr="00701902">
              <w:rPr>
                <w:rFonts w:eastAsia="Tahoma" w:cs="Tahoma"/>
                <w:b/>
                <w:bCs/>
                <w:color w:val="000000" w:themeColor="text1"/>
                <w:sz w:val="22"/>
                <w:szCs w:val="22"/>
                <w:lang w:eastAsia="zh-CN"/>
              </w:rPr>
              <w:t>21-02-2025</w:t>
            </w:r>
          </w:p>
        </w:tc>
      </w:tr>
      <w:tr w:rsidR="00C82832" w:rsidRPr="00327FA8" w14:paraId="3E0B367F" w14:textId="77777777" w:rsidTr="00327FA8">
        <w:trPr>
          <w:jc w:val="center"/>
        </w:trPr>
        <w:tc>
          <w:tcPr>
            <w:tcW w:w="3708" w:type="dxa"/>
            <w:vAlign w:val="center"/>
          </w:tcPr>
          <w:p w14:paraId="3E0B367D" w14:textId="77777777" w:rsidR="00C82832" w:rsidRPr="00327FA8" w:rsidRDefault="00C82832" w:rsidP="00327FA8">
            <w:pPr>
              <w:pStyle w:val="TabletextChar"/>
              <w:spacing w:after="0"/>
              <w:rPr>
                <w:rFonts w:cs="Tahoma"/>
                <w:b/>
                <w:sz w:val="22"/>
                <w:szCs w:val="22"/>
              </w:rPr>
            </w:pPr>
            <w:r w:rsidRPr="00327FA8">
              <w:rPr>
                <w:rFonts w:cs="Tahoma"/>
                <w:b/>
                <w:sz w:val="22"/>
                <w:szCs w:val="22"/>
              </w:rPr>
              <w:t>ΠΡΟΘΕΣΜΙΑ ΓΙΑ ΥΠΟΒΟΛΗ ΔΙΕΥΚΡΙΝΙΣΕΩΝ ΕΠΙ ΤΩΝ ΟΡΩΝ ΤΗΣ ΔΙΑΚΗΡΥΞΗΣ</w:t>
            </w:r>
          </w:p>
        </w:tc>
        <w:tc>
          <w:tcPr>
            <w:tcW w:w="6147" w:type="dxa"/>
            <w:vAlign w:val="center"/>
          </w:tcPr>
          <w:p w14:paraId="3E0B367E" w14:textId="49C55281" w:rsidR="00C82832" w:rsidRPr="00327FA8" w:rsidRDefault="00701902" w:rsidP="00452F59">
            <w:pPr>
              <w:pStyle w:val="TabletextChar"/>
              <w:spacing w:after="0"/>
              <w:rPr>
                <w:rFonts w:cs="Tahoma"/>
                <w:b/>
                <w:sz w:val="22"/>
                <w:szCs w:val="22"/>
              </w:rPr>
            </w:pPr>
            <w:r w:rsidRPr="00701902">
              <w:rPr>
                <w:rFonts w:eastAsia="Tahoma" w:cs="Tahoma"/>
                <w:b/>
                <w:bCs/>
                <w:color w:val="000000" w:themeColor="text1"/>
                <w:sz w:val="22"/>
                <w:szCs w:val="22"/>
                <w:lang w:eastAsia="zh-CN"/>
              </w:rPr>
              <w:t>12-03-2025</w:t>
            </w:r>
          </w:p>
        </w:tc>
      </w:tr>
      <w:tr w:rsidR="00DF02B0" w:rsidRPr="00DF2CE3" w14:paraId="3E0B3682" w14:textId="77777777" w:rsidTr="00327FA8">
        <w:trPr>
          <w:jc w:val="center"/>
        </w:trPr>
        <w:tc>
          <w:tcPr>
            <w:tcW w:w="3708" w:type="dxa"/>
            <w:vAlign w:val="center"/>
          </w:tcPr>
          <w:p w14:paraId="3E0B3680" w14:textId="77777777" w:rsidR="00DF02B0" w:rsidRPr="00327FA8" w:rsidRDefault="00DF02B0" w:rsidP="00327FA8">
            <w:pPr>
              <w:pStyle w:val="TabletextChar"/>
              <w:spacing w:after="0"/>
              <w:rPr>
                <w:rFonts w:cs="Tahoma"/>
                <w:b/>
                <w:sz w:val="22"/>
                <w:szCs w:val="22"/>
              </w:rPr>
            </w:pPr>
            <w:r w:rsidRPr="00327FA8">
              <w:rPr>
                <w:rFonts w:cs="Tahoma"/>
                <w:b/>
                <w:sz w:val="22"/>
                <w:szCs w:val="22"/>
              </w:rPr>
              <w:t xml:space="preserve">ΗΜΕΡΟΜΗΝΙΑ </w:t>
            </w:r>
            <w:r w:rsidR="00B97103" w:rsidRPr="00327FA8">
              <w:rPr>
                <w:rFonts w:cs="Tahoma"/>
                <w:b/>
                <w:sz w:val="22"/>
                <w:szCs w:val="22"/>
              </w:rPr>
              <w:t>Ε</w:t>
            </w:r>
            <w:r w:rsidRPr="00327FA8">
              <w:rPr>
                <w:rFonts w:cs="Tahoma"/>
                <w:b/>
                <w:sz w:val="22"/>
                <w:szCs w:val="22"/>
              </w:rPr>
              <w:t>ΝΑΡΞΗΣ ΗΛΕΚΤΡΟΝΙΚΗΣ ΥΠΟΒΟΛΗΣ ΠΡΟΣΦΟΡΩΝ</w:t>
            </w:r>
          </w:p>
        </w:tc>
        <w:tc>
          <w:tcPr>
            <w:tcW w:w="6147" w:type="dxa"/>
            <w:vAlign w:val="center"/>
          </w:tcPr>
          <w:p w14:paraId="3E0B3681" w14:textId="173DE4FE" w:rsidR="00DF02B0" w:rsidRPr="00327FA8" w:rsidRDefault="00701902" w:rsidP="00327FA8">
            <w:pPr>
              <w:pStyle w:val="TabletextChar"/>
              <w:spacing w:after="0"/>
              <w:rPr>
                <w:rFonts w:cs="Tahoma"/>
                <w:b/>
                <w:color w:val="000000"/>
                <w:sz w:val="22"/>
                <w:szCs w:val="22"/>
                <w:highlight w:val="magenta"/>
              </w:rPr>
            </w:pPr>
            <w:r w:rsidRPr="00701902">
              <w:rPr>
                <w:rFonts w:eastAsia="Tahoma" w:cs="Tahoma"/>
                <w:b/>
                <w:bCs/>
                <w:color w:val="000000" w:themeColor="text1"/>
                <w:sz w:val="22"/>
                <w:szCs w:val="22"/>
                <w:lang w:eastAsia="zh-CN"/>
              </w:rPr>
              <w:t>26-02-2025</w:t>
            </w:r>
            <w:r>
              <w:rPr>
                <w:b/>
                <w:bCs/>
                <w:color w:val="000000" w:themeColor="text1"/>
              </w:rPr>
              <w:t xml:space="preserve"> </w:t>
            </w:r>
          </w:p>
        </w:tc>
      </w:tr>
      <w:tr w:rsidR="00DF02B0" w:rsidRPr="00DF2CE3" w14:paraId="3E0B3687" w14:textId="77777777" w:rsidTr="00327FA8">
        <w:trPr>
          <w:jc w:val="center"/>
        </w:trPr>
        <w:tc>
          <w:tcPr>
            <w:tcW w:w="3708" w:type="dxa"/>
            <w:vAlign w:val="center"/>
          </w:tcPr>
          <w:p w14:paraId="3E0B3683" w14:textId="77777777" w:rsidR="00DF02B0" w:rsidRPr="00327FA8" w:rsidRDefault="00DF02B0" w:rsidP="00327FA8">
            <w:pPr>
              <w:pStyle w:val="TabletextChar"/>
              <w:spacing w:after="0"/>
              <w:rPr>
                <w:rFonts w:cs="Tahoma"/>
                <w:b/>
                <w:sz w:val="22"/>
                <w:szCs w:val="22"/>
              </w:rPr>
            </w:pPr>
            <w:r w:rsidRPr="00327FA8">
              <w:rPr>
                <w:rFonts w:cs="Tahoma"/>
                <w:b/>
                <w:sz w:val="22"/>
                <w:szCs w:val="22"/>
              </w:rPr>
              <w:t>ΚΑΤΑΛΗΚΤΙΚΗ ΗΜΕΡΟΜΗΝΙΑ ΚΑΙ ΩΡΑ ΥΠΟΒΟΛΗΣ ΠΡΟΣΦΟΡΩΝ</w:t>
            </w:r>
          </w:p>
        </w:tc>
        <w:tc>
          <w:tcPr>
            <w:tcW w:w="6147" w:type="dxa"/>
            <w:vAlign w:val="center"/>
          </w:tcPr>
          <w:p w14:paraId="3E0B3684" w14:textId="1D602E01" w:rsidR="00DF02B0" w:rsidRPr="00701902" w:rsidRDefault="00701902" w:rsidP="00701902">
            <w:pPr>
              <w:pStyle w:val="TabletextChar"/>
              <w:spacing w:after="0"/>
              <w:rPr>
                <w:rFonts w:eastAsia="Tahoma" w:cs="Tahoma"/>
                <w:b/>
                <w:bCs/>
                <w:color w:val="000000" w:themeColor="text1"/>
                <w:sz w:val="22"/>
                <w:szCs w:val="22"/>
                <w:lang w:eastAsia="zh-CN"/>
              </w:rPr>
            </w:pPr>
            <w:r w:rsidRPr="00701902">
              <w:rPr>
                <w:rFonts w:eastAsia="Tahoma" w:cs="Tahoma"/>
                <w:b/>
                <w:bCs/>
                <w:color w:val="000000" w:themeColor="text1"/>
                <w:sz w:val="22"/>
                <w:szCs w:val="22"/>
                <w:lang w:eastAsia="zh-CN"/>
              </w:rPr>
              <w:t>31-03-2025</w:t>
            </w:r>
            <w:r w:rsidR="00433D32" w:rsidRPr="00701902">
              <w:rPr>
                <w:rFonts w:eastAsia="Tahoma" w:cs="Tahoma"/>
                <w:b/>
                <w:bCs/>
                <w:color w:val="000000" w:themeColor="text1"/>
                <w:sz w:val="22"/>
                <w:szCs w:val="22"/>
                <w:lang w:eastAsia="zh-CN"/>
              </w:rPr>
              <w:t xml:space="preserve"> </w:t>
            </w:r>
            <w:r w:rsidR="00C91AA6" w:rsidRPr="00701902">
              <w:rPr>
                <w:rFonts w:eastAsia="Tahoma" w:cs="Tahoma"/>
                <w:color w:val="000000" w:themeColor="text1"/>
                <w:sz w:val="22"/>
                <w:szCs w:val="22"/>
                <w:lang w:eastAsia="zh-CN"/>
              </w:rPr>
              <w:t>ημέρα</w:t>
            </w:r>
            <w:r w:rsidR="00C91AA6" w:rsidRPr="00701902">
              <w:rPr>
                <w:rFonts w:eastAsia="Tahoma" w:cs="Tahoma"/>
                <w:b/>
                <w:bCs/>
                <w:color w:val="000000" w:themeColor="text1"/>
                <w:sz w:val="22"/>
                <w:szCs w:val="22"/>
                <w:lang w:eastAsia="zh-CN"/>
              </w:rPr>
              <w:t xml:space="preserve"> </w:t>
            </w:r>
            <w:r w:rsidRPr="00701902">
              <w:rPr>
                <w:rFonts w:eastAsia="Tahoma" w:cs="Tahoma"/>
                <w:b/>
                <w:bCs/>
                <w:color w:val="000000" w:themeColor="text1"/>
                <w:sz w:val="22"/>
                <w:szCs w:val="22"/>
                <w:lang w:eastAsia="zh-CN"/>
              </w:rPr>
              <w:t xml:space="preserve">Δευτέρα </w:t>
            </w:r>
            <w:r w:rsidRPr="00701902">
              <w:rPr>
                <w:rFonts w:eastAsia="Tahoma" w:cs="Tahoma"/>
                <w:color w:val="000000" w:themeColor="text1"/>
                <w:sz w:val="22"/>
                <w:szCs w:val="22"/>
                <w:lang w:eastAsia="zh-CN"/>
              </w:rPr>
              <w:t xml:space="preserve">και </w:t>
            </w:r>
            <w:r w:rsidR="00C91AA6" w:rsidRPr="00701902">
              <w:rPr>
                <w:rFonts w:eastAsia="Tahoma" w:cs="Tahoma"/>
                <w:color w:val="000000" w:themeColor="text1"/>
                <w:sz w:val="22"/>
                <w:szCs w:val="22"/>
                <w:lang w:eastAsia="zh-CN"/>
              </w:rPr>
              <w:t>ώρα</w:t>
            </w:r>
            <w:r w:rsidR="00C91AA6" w:rsidRPr="00701902">
              <w:rPr>
                <w:rFonts w:eastAsia="Tahoma" w:cs="Tahoma"/>
                <w:b/>
                <w:bCs/>
                <w:color w:val="000000" w:themeColor="text1"/>
                <w:sz w:val="22"/>
                <w:szCs w:val="22"/>
                <w:lang w:eastAsia="zh-CN"/>
              </w:rPr>
              <w:t xml:space="preserve"> </w:t>
            </w:r>
            <w:r w:rsidRPr="00701902">
              <w:rPr>
                <w:rFonts w:eastAsia="Tahoma" w:cs="Tahoma"/>
                <w:b/>
                <w:bCs/>
                <w:color w:val="000000" w:themeColor="text1"/>
                <w:sz w:val="22"/>
                <w:szCs w:val="22"/>
                <w:lang w:eastAsia="zh-CN"/>
              </w:rPr>
              <w:t>14:00</w:t>
            </w:r>
          </w:p>
          <w:p w14:paraId="3E0B3685" w14:textId="77777777" w:rsidR="00A457F4" w:rsidRDefault="00A457F4" w:rsidP="00327FA8">
            <w:pPr>
              <w:autoSpaceDE w:val="0"/>
              <w:autoSpaceDN w:val="0"/>
              <w:adjustRightInd w:val="0"/>
              <w:spacing w:after="0" w:line="276" w:lineRule="auto"/>
              <w:jc w:val="left"/>
              <w:rPr>
                <w:b/>
                <w:color w:val="000000"/>
                <w:shd w:val="clear" w:color="auto" w:fill="F4B083" w:themeFill="accent2" w:themeFillTint="99"/>
                <w:lang w:val="el-GR"/>
              </w:rPr>
            </w:pPr>
          </w:p>
          <w:p w14:paraId="3E0B3686" w14:textId="77777777" w:rsidR="00A457F4" w:rsidRPr="00327FA8" w:rsidRDefault="00A457F4" w:rsidP="00327FA8">
            <w:pPr>
              <w:autoSpaceDE w:val="0"/>
              <w:autoSpaceDN w:val="0"/>
              <w:adjustRightInd w:val="0"/>
              <w:spacing w:after="0" w:line="276" w:lineRule="auto"/>
              <w:jc w:val="left"/>
              <w:rPr>
                <w:lang w:val="el-GR"/>
              </w:rPr>
            </w:pPr>
          </w:p>
        </w:tc>
      </w:tr>
      <w:tr w:rsidR="00DF02B0" w:rsidRPr="004E7208" w14:paraId="3E0B368D" w14:textId="77777777" w:rsidTr="00327FA8">
        <w:trPr>
          <w:jc w:val="center"/>
        </w:trPr>
        <w:tc>
          <w:tcPr>
            <w:tcW w:w="3708" w:type="dxa"/>
            <w:vAlign w:val="center"/>
          </w:tcPr>
          <w:p w14:paraId="3E0B3688" w14:textId="77777777" w:rsidR="00DF02B0" w:rsidRPr="00327FA8" w:rsidRDefault="00DF02B0" w:rsidP="00327FA8">
            <w:pPr>
              <w:pStyle w:val="TabletextChar"/>
              <w:spacing w:after="0"/>
              <w:rPr>
                <w:rFonts w:cs="Tahoma"/>
                <w:b/>
                <w:sz w:val="22"/>
                <w:szCs w:val="22"/>
              </w:rPr>
            </w:pPr>
            <w:r w:rsidRPr="00327FA8">
              <w:rPr>
                <w:rFonts w:cs="Tahoma"/>
                <w:b/>
                <w:sz w:val="22"/>
                <w:szCs w:val="22"/>
              </w:rPr>
              <w:t>ΤΟΠΟΣ</w:t>
            </w:r>
            <w:r w:rsidRPr="00327FA8">
              <w:rPr>
                <w:rFonts w:cs="Tahoma"/>
                <w:b/>
                <w:sz w:val="22"/>
                <w:szCs w:val="22"/>
                <w:lang w:val="en-US"/>
              </w:rPr>
              <w:t xml:space="preserve"> </w:t>
            </w:r>
            <w:r w:rsidRPr="00327FA8">
              <w:rPr>
                <w:rFonts w:cs="Tahoma"/>
                <w:b/>
                <w:sz w:val="22"/>
                <w:szCs w:val="22"/>
              </w:rPr>
              <w:t>&amp; ΤΡΟΠΟΣ ΚΑΤΑΘΕΣΗΣ ΠΡΟΣΦΟΡΩΝ</w:t>
            </w:r>
          </w:p>
        </w:tc>
        <w:tc>
          <w:tcPr>
            <w:tcW w:w="6147" w:type="dxa"/>
            <w:vAlign w:val="center"/>
          </w:tcPr>
          <w:p w14:paraId="3E0B3689" w14:textId="77777777" w:rsidR="00DF02B0" w:rsidRPr="00327FA8" w:rsidRDefault="00DF02B0" w:rsidP="00452F59">
            <w:pPr>
              <w:autoSpaceDE w:val="0"/>
              <w:autoSpaceDN w:val="0"/>
              <w:adjustRightInd w:val="0"/>
              <w:spacing w:after="0" w:line="276" w:lineRule="auto"/>
              <w:rPr>
                <w:color w:val="000000"/>
                <w:lang w:val="el-GR"/>
              </w:rPr>
            </w:pPr>
            <w:r w:rsidRPr="00327FA8">
              <w:rPr>
                <w:color w:val="000000"/>
                <w:lang w:val="el-GR"/>
              </w:rPr>
              <w:t>Ηλεκτρονική Υποβολή:</w:t>
            </w:r>
          </w:p>
          <w:p w14:paraId="3E0B368A" w14:textId="3D0A110F" w:rsidR="00DF02B0" w:rsidRDefault="00DF02B0" w:rsidP="00452F59">
            <w:pPr>
              <w:autoSpaceDE w:val="0"/>
              <w:autoSpaceDN w:val="0"/>
              <w:adjustRightInd w:val="0"/>
              <w:spacing w:after="0" w:line="276" w:lineRule="auto"/>
              <w:rPr>
                <w:color w:val="000000"/>
                <w:lang w:val="el-GR"/>
              </w:rPr>
            </w:pPr>
            <w:r w:rsidRPr="00327FA8">
              <w:rPr>
                <w:color w:val="000000"/>
                <w:lang w:val="el-GR"/>
              </w:rPr>
              <w:t xml:space="preserve">Στη διαδικτυακή πύλη </w:t>
            </w:r>
            <w:hyperlink r:id="rId9" w:history="1">
              <w:r w:rsidR="00701902" w:rsidRPr="00E26EFF">
                <w:rPr>
                  <w:rStyle w:val="-"/>
                  <w:lang w:val="en-US"/>
                </w:rPr>
                <w:t>www</w:t>
              </w:r>
              <w:r w:rsidR="00701902" w:rsidRPr="00E26EFF">
                <w:rPr>
                  <w:rStyle w:val="-"/>
                  <w:lang w:val="el-GR"/>
                </w:rPr>
                <w:t>.</w:t>
              </w:r>
              <w:proofErr w:type="spellStart"/>
              <w:r w:rsidR="00701902" w:rsidRPr="00E26EFF">
                <w:rPr>
                  <w:rStyle w:val="-"/>
                  <w:lang w:val="en-US"/>
                </w:rPr>
                <w:t>promitheus</w:t>
              </w:r>
              <w:proofErr w:type="spellEnd"/>
              <w:r w:rsidR="00701902" w:rsidRPr="00E26EFF">
                <w:rPr>
                  <w:rStyle w:val="-"/>
                  <w:lang w:val="el-GR"/>
                </w:rPr>
                <w:t>.</w:t>
              </w:r>
              <w:r w:rsidR="00701902" w:rsidRPr="00E26EFF">
                <w:rPr>
                  <w:rStyle w:val="-"/>
                  <w:lang w:val="en-US"/>
                </w:rPr>
                <w:t>gov</w:t>
              </w:r>
              <w:r w:rsidR="00701902" w:rsidRPr="00E26EFF">
                <w:rPr>
                  <w:rStyle w:val="-"/>
                  <w:lang w:val="el-GR"/>
                </w:rPr>
                <w:t>.</w:t>
              </w:r>
              <w:r w:rsidR="00701902" w:rsidRPr="00E26EFF">
                <w:rPr>
                  <w:rStyle w:val="-"/>
                  <w:lang w:val="en-US"/>
                </w:rPr>
                <w:t>gr</w:t>
              </w:r>
            </w:hyperlink>
            <w:r w:rsidR="00701902">
              <w:rPr>
                <w:lang w:val="el-GR"/>
              </w:rPr>
              <w:t xml:space="preserve"> </w:t>
            </w:r>
            <w:r w:rsidRPr="00327FA8">
              <w:rPr>
                <w:color w:val="000000"/>
                <w:lang w:val="el-GR"/>
              </w:rPr>
              <w:t>του</w:t>
            </w:r>
            <w:r w:rsidR="00452F59" w:rsidRPr="00452F59">
              <w:rPr>
                <w:color w:val="000000"/>
                <w:lang w:val="el-GR"/>
              </w:rPr>
              <w:t xml:space="preserve"> </w:t>
            </w:r>
            <w:r w:rsidRPr="00327FA8">
              <w:rPr>
                <w:color w:val="000000"/>
                <w:lang w:val="el-GR"/>
              </w:rPr>
              <w:t>Εθνικού Συστήματος Ηλεκτρονικών Δημοσίων Συμβάσεων</w:t>
            </w:r>
            <w:r w:rsidR="00452F59" w:rsidRPr="00452F59">
              <w:rPr>
                <w:color w:val="000000"/>
                <w:lang w:val="el-GR"/>
              </w:rPr>
              <w:t xml:space="preserve"> </w:t>
            </w:r>
            <w:r w:rsidR="00452F59">
              <w:rPr>
                <w:color w:val="000000"/>
                <w:lang w:val="el-GR"/>
              </w:rPr>
              <w:t>(ΕΣΗΔΗΣ)</w:t>
            </w:r>
            <w:r w:rsidR="00452F59" w:rsidRPr="00452F59">
              <w:rPr>
                <w:color w:val="000000"/>
                <w:lang w:val="el-GR"/>
              </w:rPr>
              <w:t xml:space="preserve"> </w:t>
            </w:r>
            <w:r w:rsidRPr="00327FA8">
              <w:rPr>
                <w:color w:val="000000"/>
                <w:lang w:val="el-GR"/>
              </w:rPr>
              <w:t>(ηλεκτρονική μορφή)</w:t>
            </w:r>
          </w:p>
          <w:p w14:paraId="342F1F8D" w14:textId="77777777" w:rsidR="00701902" w:rsidRPr="00327FA8" w:rsidRDefault="00701902" w:rsidP="00452F59">
            <w:pPr>
              <w:autoSpaceDE w:val="0"/>
              <w:autoSpaceDN w:val="0"/>
              <w:adjustRightInd w:val="0"/>
              <w:spacing w:after="0" w:line="276" w:lineRule="auto"/>
              <w:rPr>
                <w:color w:val="000000"/>
                <w:lang w:val="el-GR"/>
              </w:rPr>
            </w:pPr>
          </w:p>
          <w:p w14:paraId="3E0B368B" w14:textId="77777777" w:rsidR="00DF02B0" w:rsidRPr="00DD3006" w:rsidRDefault="00AD70BB" w:rsidP="00452F59">
            <w:pPr>
              <w:spacing w:after="0" w:line="276" w:lineRule="auto"/>
              <w:rPr>
                <w:lang w:val="el-GR"/>
              </w:rPr>
            </w:pPr>
            <w:r w:rsidRPr="00327FA8">
              <w:rPr>
                <w:color w:val="000000"/>
                <w:lang w:val="el-GR"/>
              </w:rPr>
              <w:t>Έντυπη Υποβολή</w:t>
            </w:r>
            <w:r w:rsidR="005D1542" w:rsidRPr="00327FA8">
              <w:rPr>
                <w:color w:val="000000"/>
                <w:lang w:val="el-GR"/>
              </w:rPr>
              <w:t>:</w:t>
            </w:r>
            <w:r w:rsidR="00452F59" w:rsidRPr="00DD3006">
              <w:rPr>
                <w:color w:val="000000"/>
                <w:lang w:val="el-GR"/>
              </w:rPr>
              <w:t xml:space="preserve"> </w:t>
            </w:r>
          </w:p>
          <w:p w14:paraId="3E0B368C" w14:textId="77777777" w:rsidR="00DF02B0" w:rsidRPr="00327FA8" w:rsidRDefault="00DF02B0" w:rsidP="00452F59">
            <w:pPr>
              <w:autoSpaceDE w:val="0"/>
              <w:autoSpaceDN w:val="0"/>
              <w:adjustRightInd w:val="0"/>
              <w:spacing w:after="0" w:line="276" w:lineRule="auto"/>
              <w:rPr>
                <w:lang w:val="el-GR"/>
              </w:rPr>
            </w:pPr>
            <w:r w:rsidRPr="00327FA8">
              <w:rPr>
                <w:color w:val="000000"/>
                <w:lang w:val="el-GR"/>
              </w:rPr>
              <w:t xml:space="preserve">Η έδρα της </w:t>
            </w:r>
            <w:proofErr w:type="spellStart"/>
            <w:r w:rsidRPr="00327FA8">
              <w:rPr>
                <w:color w:val="000000"/>
                <w:lang w:val="el-GR"/>
              </w:rPr>
              <w:t>ΚτΠ</w:t>
            </w:r>
            <w:proofErr w:type="spellEnd"/>
            <w:r w:rsidRPr="00327FA8">
              <w:rPr>
                <w:color w:val="000000"/>
                <w:lang w:val="el-GR"/>
              </w:rPr>
              <w:t xml:space="preserve"> </w:t>
            </w:r>
            <w:r w:rsidR="003A0B33" w:rsidRPr="00327FA8">
              <w:rPr>
                <w:color w:val="000000"/>
                <w:lang w:val="el-GR"/>
              </w:rPr>
              <w:t>Μ.</w:t>
            </w:r>
            <w:r w:rsidRPr="00327FA8">
              <w:rPr>
                <w:color w:val="000000"/>
                <w:lang w:val="el-GR"/>
              </w:rPr>
              <w:t>Α.Ε.</w:t>
            </w:r>
          </w:p>
        </w:tc>
      </w:tr>
      <w:tr w:rsidR="00433D32" w:rsidRPr="00327FA8" w14:paraId="3E0B3690" w14:textId="77777777" w:rsidTr="00327FA8">
        <w:trPr>
          <w:jc w:val="center"/>
        </w:trPr>
        <w:tc>
          <w:tcPr>
            <w:tcW w:w="3708" w:type="dxa"/>
          </w:tcPr>
          <w:p w14:paraId="3E0B368E" w14:textId="77777777" w:rsidR="00433D32" w:rsidRPr="00327FA8" w:rsidRDefault="00433D32" w:rsidP="00327FA8">
            <w:pPr>
              <w:pStyle w:val="TabletextChar"/>
              <w:spacing w:after="0"/>
              <w:rPr>
                <w:rFonts w:cs="Tahoma"/>
                <w:b/>
                <w:sz w:val="22"/>
                <w:szCs w:val="22"/>
              </w:rPr>
            </w:pPr>
            <w:r w:rsidRPr="00327FA8">
              <w:rPr>
                <w:rFonts w:cs="Tahoma"/>
                <w:b/>
                <w:sz w:val="22"/>
                <w:szCs w:val="22"/>
              </w:rPr>
              <w:lastRenderedPageBreak/>
              <w:t>ΗΜΕΡΟΜΗΝΙΑ ΑΝΑΡΤΗΣΗΣ ΣΤΗ ΔΙΑΔΙΚΤΥΑΚΗ ΠΥΛΗ ΤΟΥ ΕΣΗΔΗΣ</w:t>
            </w:r>
          </w:p>
        </w:tc>
        <w:tc>
          <w:tcPr>
            <w:tcW w:w="6147" w:type="dxa"/>
            <w:vAlign w:val="center"/>
          </w:tcPr>
          <w:p w14:paraId="3E0B368F" w14:textId="663ED885" w:rsidR="00433D32" w:rsidRPr="003E0893" w:rsidRDefault="003E0893" w:rsidP="00452F59">
            <w:pPr>
              <w:autoSpaceDE w:val="0"/>
              <w:autoSpaceDN w:val="0"/>
              <w:adjustRightInd w:val="0"/>
              <w:spacing w:after="0" w:line="276" w:lineRule="auto"/>
              <w:rPr>
                <w:b/>
                <w:bCs/>
                <w:color w:val="000000"/>
                <w:lang w:val="el-GR"/>
              </w:rPr>
            </w:pPr>
            <w:r w:rsidRPr="003E0893">
              <w:rPr>
                <w:b/>
                <w:bCs/>
                <w:color w:val="000000"/>
                <w:lang w:val="el-GR"/>
              </w:rPr>
              <w:t>26-02-2025</w:t>
            </w:r>
          </w:p>
        </w:tc>
      </w:tr>
      <w:tr w:rsidR="00433D32" w:rsidRPr="00DF2CE3" w14:paraId="3E0B3693" w14:textId="77777777" w:rsidTr="00327FA8">
        <w:trPr>
          <w:jc w:val="center"/>
        </w:trPr>
        <w:tc>
          <w:tcPr>
            <w:tcW w:w="3708" w:type="dxa"/>
            <w:vAlign w:val="center"/>
          </w:tcPr>
          <w:p w14:paraId="3E0B3691" w14:textId="77777777" w:rsidR="00433D32" w:rsidRPr="00327FA8" w:rsidRDefault="00433D32" w:rsidP="00327FA8">
            <w:pPr>
              <w:pStyle w:val="TabletextChar"/>
              <w:spacing w:after="0"/>
              <w:rPr>
                <w:rFonts w:cs="Tahoma"/>
                <w:b/>
                <w:sz w:val="22"/>
                <w:szCs w:val="22"/>
              </w:rPr>
            </w:pPr>
            <w:r w:rsidRPr="00327FA8">
              <w:rPr>
                <w:rFonts w:cs="Tahoma"/>
                <w:b/>
                <w:sz w:val="22"/>
                <w:szCs w:val="22"/>
              </w:rPr>
              <w:t>ΗΜΕΡΟΜΗΝΙΑ ΚΑΙ ΩΡΑ ΑΠΟΣΦΡΑΓΙΣΗΣ ΠΡΟΣΦΟΡΩΝ</w:t>
            </w:r>
          </w:p>
        </w:tc>
        <w:tc>
          <w:tcPr>
            <w:tcW w:w="6147" w:type="dxa"/>
            <w:vAlign w:val="center"/>
          </w:tcPr>
          <w:p w14:paraId="3E0B3692" w14:textId="0FB174C9" w:rsidR="00433D32" w:rsidRPr="003E0893" w:rsidRDefault="003E0893" w:rsidP="00452F59">
            <w:pPr>
              <w:pStyle w:val="TabletextChar"/>
              <w:spacing w:after="0"/>
              <w:jc w:val="both"/>
              <w:rPr>
                <w:rFonts w:cs="Tahoma"/>
                <w:b/>
                <w:bCs/>
                <w:color w:val="000000"/>
                <w:sz w:val="22"/>
                <w:szCs w:val="22"/>
                <w:lang w:eastAsia="zh-CN"/>
              </w:rPr>
            </w:pPr>
            <w:r w:rsidRPr="003E0893">
              <w:rPr>
                <w:rFonts w:cs="Tahoma"/>
                <w:b/>
                <w:bCs/>
                <w:color w:val="000000"/>
                <w:sz w:val="22"/>
                <w:szCs w:val="22"/>
                <w:lang w:eastAsia="zh-CN"/>
              </w:rPr>
              <w:t xml:space="preserve">04-04-2025 </w:t>
            </w:r>
            <w:r w:rsidRPr="003E0893">
              <w:rPr>
                <w:rFonts w:cs="Tahoma"/>
                <w:color w:val="000000"/>
                <w:sz w:val="22"/>
                <w:szCs w:val="22"/>
                <w:lang w:eastAsia="zh-CN"/>
              </w:rPr>
              <w:t xml:space="preserve">ημέρα </w:t>
            </w:r>
            <w:r w:rsidRPr="003E0893">
              <w:rPr>
                <w:rFonts w:cs="Tahoma"/>
                <w:b/>
                <w:bCs/>
                <w:color w:val="000000"/>
                <w:sz w:val="22"/>
                <w:szCs w:val="22"/>
                <w:lang w:eastAsia="zh-CN"/>
              </w:rPr>
              <w:t>Παρασκευή</w:t>
            </w:r>
            <w:r w:rsidR="00433D32" w:rsidRPr="003E0893">
              <w:rPr>
                <w:rFonts w:cs="Tahoma"/>
                <w:b/>
                <w:bCs/>
                <w:color w:val="000000"/>
                <w:sz w:val="22"/>
                <w:szCs w:val="22"/>
                <w:lang w:eastAsia="zh-CN"/>
              </w:rPr>
              <w:t xml:space="preserve"> </w:t>
            </w:r>
            <w:r w:rsidR="00433D32" w:rsidRPr="003E0893">
              <w:rPr>
                <w:rFonts w:cs="Tahoma"/>
                <w:color w:val="000000"/>
                <w:sz w:val="22"/>
                <w:szCs w:val="22"/>
                <w:lang w:eastAsia="zh-CN"/>
              </w:rPr>
              <w:t>και ώρα</w:t>
            </w:r>
            <w:r w:rsidR="00433D32" w:rsidRPr="003E0893">
              <w:rPr>
                <w:rFonts w:cs="Tahoma"/>
                <w:b/>
                <w:bCs/>
                <w:color w:val="000000"/>
                <w:sz w:val="22"/>
                <w:szCs w:val="22"/>
                <w:lang w:eastAsia="zh-CN"/>
              </w:rPr>
              <w:t xml:space="preserve"> </w:t>
            </w:r>
            <w:r>
              <w:rPr>
                <w:rFonts w:cs="Tahoma"/>
                <w:b/>
                <w:bCs/>
                <w:color w:val="000000"/>
                <w:sz w:val="22"/>
                <w:szCs w:val="22"/>
                <w:lang w:eastAsia="zh-CN"/>
              </w:rPr>
              <w:t>14:00</w:t>
            </w:r>
          </w:p>
        </w:tc>
      </w:tr>
    </w:tbl>
    <w:p w14:paraId="3E0B3694"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10"/>
          <w:footerReference w:type="default" r:id="rId11"/>
          <w:headerReference w:type="first" r:id="rId12"/>
          <w:footerReference w:type="first" r:id="rId13"/>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E0B3695" w14:textId="77777777"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00B40E46" w14:textId="5047B4CE" w:rsidR="002E4960" w:rsidRDefault="005521D0">
          <w:pPr>
            <w:pStyle w:val="1a"/>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89730605" w:history="1">
            <w:r w:rsidR="002E4960" w:rsidRPr="00757E09">
              <w:rPr>
                <w:rStyle w:val="-"/>
                <w:noProof/>
              </w:rPr>
              <w:t>ΓΕΝΙΚΕΣ ΠΛΗΡΟΦΟΡΙΕΣ</w:t>
            </w:r>
            <w:r w:rsidR="002E4960">
              <w:rPr>
                <w:noProof/>
                <w:webHidden/>
              </w:rPr>
              <w:tab/>
            </w:r>
            <w:r w:rsidR="002E4960">
              <w:rPr>
                <w:noProof/>
                <w:webHidden/>
              </w:rPr>
              <w:fldChar w:fldCharType="begin"/>
            </w:r>
            <w:r w:rsidR="002E4960">
              <w:rPr>
                <w:noProof/>
                <w:webHidden/>
              </w:rPr>
              <w:instrText xml:space="preserve"> PAGEREF _Toc189730605 \h </w:instrText>
            </w:r>
            <w:r w:rsidR="002E4960">
              <w:rPr>
                <w:noProof/>
                <w:webHidden/>
              </w:rPr>
            </w:r>
            <w:r w:rsidR="002E4960">
              <w:rPr>
                <w:noProof/>
                <w:webHidden/>
              </w:rPr>
              <w:fldChar w:fldCharType="separate"/>
            </w:r>
            <w:r w:rsidR="004E7208">
              <w:rPr>
                <w:noProof/>
                <w:webHidden/>
              </w:rPr>
              <w:t>2</w:t>
            </w:r>
            <w:r w:rsidR="002E4960">
              <w:rPr>
                <w:noProof/>
                <w:webHidden/>
              </w:rPr>
              <w:fldChar w:fldCharType="end"/>
            </w:r>
          </w:hyperlink>
        </w:p>
        <w:p w14:paraId="1694329A" w14:textId="3B666C12" w:rsidR="002E4960" w:rsidRDefault="002E4960">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730606" w:history="1">
            <w:r w:rsidRPr="00757E09">
              <w:rPr>
                <w:rStyle w:val="-"/>
                <w:noProof/>
                <w:lang w:val="el-GR"/>
              </w:rPr>
              <w:t>1.</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757E09">
              <w:rPr>
                <w:rStyle w:val="-"/>
                <w:noProof/>
                <w:lang w:val="el-GR"/>
              </w:rPr>
              <w:t>ΑΝΑΘΕΤΟΥΣΑ ΑΡΧΗ ΚΑΙ ΑΝΤΙΚΕΙΜΕΝΟ ΣΥΜΒΑΣΗΣ</w:t>
            </w:r>
            <w:r>
              <w:rPr>
                <w:noProof/>
                <w:webHidden/>
              </w:rPr>
              <w:tab/>
            </w:r>
            <w:r>
              <w:rPr>
                <w:noProof/>
                <w:webHidden/>
              </w:rPr>
              <w:fldChar w:fldCharType="begin"/>
            </w:r>
            <w:r>
              <w:rPr>
                <w:noProof/>
                <w:webHidden/>
              </w:rPr>
              <w:instrText xml:space="preserve"> PAGEREF _Toc189730606 \h </w:instrText>
            </w:r>
            <w:r>
              <w:rPr>
                <w:noProof/>
                <w:webHidden/>
              </w:rPr>
            </w:r>
            <w:r>
              <w:rPr>
                <w:noProof/>
                <w:webHidden/>
              </w:rPr>
              <w:fldChar w:fldCharType="separate"/>
            </w:r>
            <w:r w:rsidR="004E7208">
              <w:rPr>
                <w:noProof/>
                <w:webHidden/>
              </w:rPr>
              <w:t>7</w:t>
            </w:r>
            <w:r>
              <w:rPr>
                <w:noProof/>
                <w:webHidden/>
              </w:rPr>
              <w:fldChar w:fldCharType="end"/>
            </w:r>
          </w:hyperlink>
        </w:p>
        <w:p w14:paraId="4E660700" w14:textId="1548308C"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07" w:history="1">
            <w:r w:rsidRPr="00757E09">
              <w:rPr>
                <w:rStyle w:val="-"/>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_Toc189730607 \h </w:instrText>
            </w:r>
            <w:r>
              <w:rPr>
                <w:noProof/>
                <w:webHidden/>
              </w:rPr>
            </w:r>
            <w:r>
              <w:rPr>
                <w:noProof/>
                <w:webHidden/>
              </w:rPr>
              <w:fldChar w:fldCharType="separate"/>
            </w:r>
            <w:r w:rsidR="004E7208">
              <w:rPr>
                <w:noProof/>
                <w:webHidden/>
              </w:rPr>
              <w:t>7</w:t>
            </w:r>
            <w:r>
              <w:rPr>
                <w:noProof/>
                <w:webHidden/>
              </w:rPr>
              <w:fldChar w:fldCharType="end"/>
            </w:r>
          </w:hyperlink>
        </w:p>
        <w:p w14:paraId="3B27742A" w14:textId="4B806A4A"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08" w:history="1">
            <w:r w:rsidRPr="00757E09">
              <w:rPr>
                <w:rStyle w:val="-"/>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_Toc189730608 \h </w:instrText>
            </w:r>
            <w:r>
              <w:rPr>
                <w:noProof/>
                <w:webHidden/>
              </w:rPr>
            </w:r>
            <w:r>
              <w:rPr>
                <w:noProof/>
                <w:webHidden/>
              </w:rPr>
              <w:fldChar w:fldCharType="separate"/>
            </w:r>
            <w:r w:rsidR="004E7208">
              <w:rPr>
                <w:noProof/>
                <w:webHidden/>
              </w:rPr>
              <w:t>8</w:t>
            </w:r>
            <w:r>
              <w:rPr>
                <w:noProof/>
                <w:webHidden/>
              </w:rPr>
              <w:fldChar w:fldCharType="end"/>
            </w:r>
          </w:hyperlink>
        </w:p>
        <w:p w14:paraId="73A0334A" w14:textId="2A3FCF86"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09" w:history="1">
            <w:r w:rsidRPr="00757E09">
              <w:rPr>
                <w:rStyle w:val="-"/>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_Toc189730609 \h </w:instrText>
            </w:r>
            <w:r>
              <w:rPr>
                <w:noProof/>
                <w:webHidden/>
              </w:rPr>
            </w:r>
            <w:r>
              <w:rPr>
                <w:noProof/>
                <w:webHidden/>
              </w:rPr>
              <w:fldChar w:fldCharType="separate"/>
            </w:r>
            <w:r w:rsidR="004E7208">
              <w:rPr>
                <w:noProof/>
                <w:webHidden/>
              </w:rPr>
              <w:t>8</w:t>
            </w:r>
            <w:r>
              <w:rPr>
                <w:noProof/>
                <w:webHidden/>
              </w:rPr>
              <w:fldChar w:fldCharType="end"/>
            </w:r>
          </w:hyperlink>
        </w:p>
        <w:p w14:paraId="63DC9B63" w14:textId="0D447772"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10" w:history="1">
            <w:r w:rsidRPr="00757E09">
              <w:rPr>
                <w:rStyle w:val="-"/>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Θεσμικό πλαίσιο</w:t>
            </w:r>
            <w:r>
              <w:rPr>
                <w:noProof/>
                <w:webHidden/>
              </w:rPr>
              <w:tab/>
            </w:r>
            <w:r>
              <w:rPr>
                <w:noProof/>
                <w:webHidden/>
              </w:rPr>
              <w:fldChar w:fldCharType="begin"/>
            </w:r>
            <w:r>
              <w:rPr>
                <w:noProof/>
                <w:webHidden/>
              </w:rPr>
              <w:instrText xml:space="preserve"> PAGEREF _Toc189730610 \h </w:instrText>
            </w:r>
            <w:r>
              <w:rPr>
                <w:noProof/>
                <w:webHidden/>
              </w:rPr>
            </w:r>
            <w:r>
              <w:rPr>
                <w:noProof/>
                <w:webHidden/>
              </w:rPr>
              <w:fldChar w:fldCharType="separate"/>
            </w:r>
            <w:r w:rsidR="004E7208">
              <w:rPr>
                <w:noProof/>
                <w:webHidden/>
              </w:rPr>
              <w:t>8</w:t>
            </w:r>
            <w:r>
              <w:rPr>
                <w:noProof/>
                <w:webHidden/>
              </w:rPr>
              <w:fldChar w:fldCharType="end"/>
            </w:r>
          </w:hyperlink>
        </w:p>
        <w:p w14:paraId="21420866" w14:textId="2371EF4A"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11" w:history="1">
            <w:r w:rsidRPr="00757E09">
              <w:rPr>
                <w:rStyle w:val="-"/>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_Toc189730611 \h </w:instrText>
            </w:r>
            <w:r>
              <w:rPr>
                <w:noProof/>
                <w:webHidden/>
              </w:rPr>
            </w:r>
            <w:r>
              <w:rPr>
                <w:noProof/>
                <w:webHidden/>
              </w:rPr>
              <w:fldChar w:fldCharType="separate"/>
            </w:r>
            <w:r w:rsidR="004E7208">
              <w:rPr>
                <w:noProof/>
                <w:webHidden/>
              </w:rPr>
              <w:t>14</w:t>
            </w:r>
            <w:r>
              <w:rPr>
                <w:noProof/>
                <w:webHidden/>
              </w:rPr>
              <w:fldChar w:fldCharType="end"/>
            </w:r>
          </w:hyperlink>
        </w:p>
        <w:p w14:paraId="7D48E5F3" w14:textId="42DE27D4"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12" w:history="1">
            <w:r w:rsidRPr="00757E09">
              <w:rPr>
                <w:rStyle w:val="-"/>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Δημοσιότητα</w:t>
            </w:r>
            <w:r>
              <w:rPr>
                <w:noProof/>
                <w:webHidden/>
              </w:rPr>
              <w:tab/>
            </w:r>
            <w:r>
              <w:rPr>
                <w:noProof/>
                <w:webHidden/>
              </w:rPr>
              <w:fldChar w:fldCharType="begin"/>
            </w:r>
            <w:r>
              <w:rPr>
                <w:noProof/>
                <w:webHidden/>
              </w:rPr>
              <w:instrText xml:space="preserve"> PAGEREF _Toc189730612 \h </w:instrText>
            </w:r>
            <w:r>
              <w:rPr>
                <w:noProof/>
                <w:webHidden/>
              </w:rPr>
            </w:r>
            <w:r>
              <w:rPr>
                <w:noProof/>
                <w:webHidden/>
              </w:rPr>
              <w:fldChar w:fldCharType="separate"/>
            </w:r>
            <w:r w:rsidR="004E7208">
              <w:rPr>
                <w:noProof/>
                <w:webHidden/>
              </w:rPr>
              <w:t>14</w:t>
            </w:r>
            <w:r>
              <w:rPr>
                <w:noProof/>
                <w:webHidden/>
              </w:rPr>
              <w:fldChar w:fldCharType="end"/>
            </w:r>
          </w:hyperlink>
        </w:p>
        <w:p w14:paraId="70AAA49E" w14:textId="35A72CE3"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13" w:history="1">
            <w:r w:rsidRPr="00757E09">
              <w:rPr>
                <w:rStyle w:val="-"/>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_Toc189730613 \h </w:instrText>
            </w:r>
            <w:r>
              <w:rPr>
                <w:noProof/>
                <w:webHidden/>
              </w:rPr>
            </w:r>
            <w:r>
              <w:rPr>
                <w:noProof/>
                <w:webHidden/>
              </w:rPr>
              <w:fldChar w:fldCharType="separate"/>
            </w:r>
            <w:r w:rsidR="004E7208">
              <w:rPr>
                <w:noProof/>
                <w:webHidden/>
              </w:rPr>
              <w:t>15</w:t>
            </w:r>
            <w:r>
              <w:rPr>
                <w:noProof/>
                <w:webHidden/>
              </w:rPr>
              <w:fldChar w:fldCharType="end"/>
            </w:r>
          </w:hyperlink>
        </w:p>
        <w:p w14:paraId="5D7A3FA7" w14:textId="4EFBFD94" w:rsidR="002E4960" w:rsidRDefault="002E4960">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730614" w:history="1">
            <w:r w:rsidRPr="00757E09">
              <w:rPr>
                <w:rStyle w:val="-"/>
                <w:noProof/>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757E09">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_Toc189730614 \h </w:instrText>
            </w:r>
            <w:r>
              <w:rPr>
                <w:noProof/>
                <w:webHidden/>
              </w:rPr>
            </w:r>
            <w:r>
              <w:rPr>
                <w:noProof/>
                <w:webHidden/>
              </w:rPr>
              <w:fldChar w:fldCharType="separate"/>
            </w:r>
            <w:r w:rsidR="004E7208">
              <w:rPr>
                <w:noProof/>
                <w:webHidden/>
              </w:rPr>
              <w:t>16</w:t>
            </w:r>
            <w:r>
              <w:rPr>
                <w:noProof/>
                <w:webHidden/>
              </w:rPr>
              <w:fldChar w:fldCharType="end"/>
            </w:r>
          </w:hyperlink>
        </w:p>
        <w:p w14:paraId="35E8C60E" w14:textId="7A2E401E"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15" w:history="1">
            <w:r w:rsidRPr="00757E09">
              <w:rPr>
                <w:rStyle w:val="-"/>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Γενικές Πληροφορίες</w:t>
            </w:r>
            <w:r>
              <w:rPr>
                <w:noProof/>
                <w:webHidden/>
              </w:rPr>
              <w:tab/>
            </w:r>
            <w:r>
              <w:rPr>
                <w:noProof/>
                <w:webHidden/>
              </w:rPr>
              <w:fldChar w:fldCharType="begin"/>
            </w:r>
            <w:r>
              <w:rPr>
                <w:noProof/>
                <w:webHidden/>
              </w:rPr>
              <w:instrText xml:space="preserve"> PAGEREF _Toc189730615 \h </w:instrText>
            </w:r>
            <w:r>
              <w:rPr>
                <w:noProof/>
                <w:webHidden/>
              </w:rPr>
            </w:r>
            <w:r>
              <w:rPr>
                <w:noProof/>
                <w:webHidden/>
              </w:rPr>
              <w:fldChar w:fldCharType="separate"/>
            </w:r>
            <w:r w:rsidR="004E7208">
              <w:rPr>
                <w:noProof/>
                <w:webHidden/>
              </w:rPr>
              <w:t>16</w:t>
            </w:r>
            <w:r>
              <w:rPr>
                <w:noProof/>
                <w:webHidden/>
              </w:rPr>
              <w:fldChar w:fldCharType="end"/>
            </w:r>
          </w:hyperlink>
        </w:p>
        <w:p w14:paraId="3E02DF80" w14:textId="59890036"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16" w:history="1">
            <w:r w:rsidRPr="00757E09">
              <w:rPr>
                <w:rStyle w:val="-"/>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Έγγραφα της σύμβασης</w:t>
            </w:r>
            <w:r>
              <w:rPr>
                <w:noProof/>
                <w:webHidden/>
              </w:rPr>
              <w:tab/>
            </w:r>
            <w:r>
              <w:rPr>
                <w:noProof/>
                <w:webHidden/>
              </w:rPr>
              <w:fldChar w:fldCharType="begin"/>
            </w:r>
            <w:r>
              <w:rPr>
                <w:noProof/>
                <w:webHidden/>
              </w:rPr>
              <w:instrText xml:space="preserve"> PAGEREF _Toc189730616 \h </w:instrText>
            </w:r>
            <w:r>
              <w:rPr>
                <w:noProof/>
                <w:webHidden/>
              </w:rPr>
            </w:r>
            <w:r>
              <w:rPr>
                <w:noProof/>
                <w:webHidden/>
              </w:rPr>
              <w:fldChar w:fldCharType="separate"/>
            </w:r>
            <w:r w:rsidR="004E7208">
              <w:rPr>
                <w:noProof/>
                <w:webHidden/>
              </w:rPr>
              <w:t>16</w:t>
            </w:r>
            <w:r>
              <w:rPr>
                <w:noProof/>
                <w:webHidden/>
              </w:rPr>
              <w:fldChar w:fldCharType="end"/>
            </w:r>
          </w:hyperlink>
        </w:p>
        <w:p w14:paraId="0F45183B" w14:textId="03639564"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17" w:history="1">
            <w:r w:rsidRPr="00757E09">
              <w:rPr>
                <w:rStyle w:val="-"/>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_Toc189730617 \h </w:instrText>
            </w:r>
            <w:r>
              <w:rPr>
                <w:noProof/>
                <w:webHidden/>
              </w:rPr>
            </w:r>
            <w:r>
              <w:rPr>
                <w:noProof/>
                <w:webHidden/>
              </w:rPr>
              <w:fldChar w:fldCharType="separate"/>
            </w:r>
            <w:r w:rsidR="004E7208">
              <w:rPr>
                <w:noProof/>
                <w:webHidden/>
              </w:rPr>
              <w:t>16</w:t>
            </w:r>
            <w:r>
              <w:rPr>
                <w:noProof/>
                <w:webHidden/>
              </w:rPr>
              <w:fldChar w:fldCharType="end"/>
            </w:r>
          </w:hyperlink>
        </w:p>
        <w:p w14:paraId="68BF4408" w14:textId="6748D8D2"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18" w:history="1">
            <w:r w:rsidRPr="00757E09">
              <w:rPr>
                <w:rStyle w:val="-"/>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Παροχή Διευκρινίσεων</w:t>
            </w:r>
            <w:r>
              <w:rPr>
                <w:noProof/>
                <w:webHidden/>
              </w:rPr>
              <w:tab/>
            </w:r>
            <w:r>
              <w:rPr>
                <w:noProof/>
                <w:webHidden/>
              </w:rPr>
              <w:fldChar w:fldCharType="begin"/>
            </w:r>
            <w:r>
              <w:rPr>
                <w:noProof/>
                <w:webHidden/>
              </w:rPr>
              <w:instrText xml:space="preserve"> PAGEREF _Toc189730618 \h </w:instrText>
            </w:r>
            <w:r>
              <w:rPr>
                <w:noProof/>
                <w:webHidden/>
              </w:rPr>
            </w:r>
            <w:r>
              <w:rPr>
                <w:noProof/>
                <w:webHidden/>
              </w:rPr>
              <w:fldChar w:fldCharType="separate"/>
            </w:r>
            <w:r w:rsidR="004E7208">
              <w:rPr>
                <w:noProof/>
                <w:webHidden/>
              </w:rPr>
              <w:t>16</w:t>
            </w:r>
            <w:r>
              <w:rPr>
                <w:noProof/>
                <w:webHidden/>
              </w:rPr>
              <w:fldChar w:fldCharType="end"/>
            </w:r>
          </w:hyperlink>
        </w:p>
        <w:p w14:paraId="0CA1D461" w14:textId="170F5982"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19" w:history="1">
            <w:r w:rsidRPr="00757E09">
              <w:rPr>
                <w:rStyle w:val="-"/>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Γλώσσα</w:t>
            </w:r>
            <w:r>
              <w:rPr>
                <w:noProof/>
                <w:webHidden/>
              </w:rPr>
              <w:tab/>
            </w:r>
            <w:r>
              <w:rPr>
                <w:noProof/>
                <w:webHidden/>
              </w:rPr>
              <w:fldChar w:fldCharType="begin"/>
            </w:r>
            <w:r>
              <w:rPr>
                <w:noProof/>
                <w:webHidden/>
              </w:rPr>
              <w:instrText xml:space="preserve"> PAGEREF _Toc189730619 \h </w:instrText>
            </w:r>
            <w:r>
              <w:rPr>
                <w:noProof/>
                <w:webHidden/>
              </w:rPr>
            </w:r>
            <w:r>
              <w:rPr>
                <w:noProof/>
                <w:webHidden/>
              </w:rPr>
              <w:fldChar w:fldCharType="separate"/>
            </w:r>
            <w:r w:rsidR="004E7208">
              <w:rPr>
                <w:noProof/>
                <w:webHidden/>
              </w:rPr>
              <w:t>17</w:t>
            </w:r>
            <w:r>
              <w:rPr>
                <w:noProof/>
                <w:webHidden/>
              </w:rPr>
              <w:fldChar w:fldCharType="end"/>
            </w:r>
          </w:hyperlink>
        </w:p>
        <w:p w14:paraId="375D4F2D" w14:textId="12CD694F"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20" w:history="1">
            <w:r w:rsidRPr="00757E09">
              <w:rPr>
                <w:rStyle w:val="-"/>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Εγγυήσεις</w:t>
            </w:r>
            <w:r>
              <w:rPr>
                <w:noProof/>
                <w:webHidden/>
              </w:rPr>
              <w:tab/>
            </w:r>
            <w:r>
              <w:rPr>
                <w:noProof/>
                <w:webHidden/>
              </w:rPr>
              <w:fldChar w:fldCharType="begin"/>
            </w:r>
            <w:r>
              <w:rPr>
                <w:noProof/>
                <w:webHidden/>
              </w:rPr>
              <w:instrText xml:space="preserve"> PAGEREF _Toc189730620 \h </w:instrText>
            </w:r>
            <w:r>
              <w:rPr>
                <w:noProof/>
                <w:webHidden/>
              </w:rPr>
            </w:r>
            <w:r>
              <w:rPr>
                <w:noProof/>
                <w:webHidden/>
              </w:rPr>
              <w:fldChar w:fldCharType="separate"/>
            </w:r>
            <w:r w:rsidR="004E7208">
              <w:rPr>
                <w:noProof/>
                <w:webHidden/>
              </w:rPr>
              <w:t>17</w:t>
            </w:r>
            <w:r>
              <w:rPr>
                <w:noProof/>
                <w:webHidden/>
              </w:rPr>
              <w:fldChar w:fldCharType="end"/>
            </w:r>
          </w:hyperlink>
        </w:p>
        <w:p w14:paraId="11B34532" w14:textId="584BE2C2"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21" w:history="1">
            <w:r w:rsidRPr="00757E09">
              <w:rPr>
                <w:rStyle w:val="-"/>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_Toc189730621 \h </w:instrText>
            </w:r>
            <w:r>
              <w:rPr>
                <w:noProof/>
                <w:webHidden/>
              </w:rPr>
            </w:r>
            <w:r>
              <w:rPr>
                <w:noProof/>
                <w:webHidden/>
              </w:rPr>
              <w:fldChar w:fldCharType="separate"/>
            </w:r>
            <w:r w:rsidR="004E7208">
              <w:rPr>
                <w:noProof/>
                <w:webHidden/>
              </w:rPr>
              <w:t>18</w:t>
            </w:r>
            <w:r>
              <w:rPr>
                <w:noProof/>
                <w:webHidden/>
              </w:rPr>
              <w:fldChar w:fldCharType="end"/>
            </w:r>
          </w:hyperlink>
        </w:p>
        <w:p w14:paraId="25724C75" w14:textId="2E3C6FE3"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22" w:history="1">
            <w:r w:rsidRPr="00757E09">
              <w:rPr>
                <w:rStyle w:val="-"/>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_Toc189730622 \h </w:instrText>
            </w:r>
            <w:r>
              <w:rPr>
                <w:noProof/>
                <w:webHidden/>
              </w:rPr>
            </w:r>
            <w:r>
              <w:rPr>
                <w:noProof/>
                <w:webHidden/>
              </w:rPr>
              <w:fldChar w:fldCharType="separate"/>
            </w:r>
            <w:r w:rsidR="004E7208">
              <w:rPr>
                <w:noProof/>
                <w:webHidden/>
              </w:rPr>
              <w:t>19</w:t>
            </w:r>
            <w:r>
              <w:rPr>
                <w:noProof/>
                <w:webHidden/>
              </w:rPr>
              <w:fldChar w:fldCharType="end"/>
            </w:r>
          </w:hyperlink>
        </w:p>
        <w:p w14:paraId="2CEBEE4F" w14:textId="29547339"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23" w:history="1">
            <w:r w:rsidRPr="00757E09">
              <w:rPr>
                <w:rStyle w:val="-"/>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Δικαιούμενοι συμμετοχής</w:t>
            </w:r>
            <w:r>
              <w:rPr>
                <w:noProof/>
                <w:webHidden/>
              </w:rPr>
              <w:tab/>
            </w:r>
            <w:r>
              <w:rPr>
                <w:noProof/>
                <w:webHidden/>
              </w:rPr>
              <w:fldChar w:fldCharType="begin"/>
            </w:r>
            <w:r>
              <w:rPr>
                <w:noProof/>
                <w:webHidden/>
              </w:rPr>
              <w:instrText xml:space="preserve"> PAGEREF _Toc189730623 \h </w:instrText>
            </w:r>
            <w:r>
              <w:rPr>
                <w:noProof/>
                <w:webHidden/>
              </w:rPr>
            </w:r>
            <w:r>
              <w:rPr>
                <w:noProof/>
                <w:webHidden/>
              </w:rPr>
              <w:fldChar w:fldCharType="separate"/>
            </w:r>
            <w:r w:rsidR="004E7208">
              <w:rPr>
                <w:noProof/>
                <w:webHidden/>
              </w:rPr>
              <w:t>19</w:t>
            </w:r>
            <w:r>
              <w:rPr>
                <w:noProof/>
                <w:webHidden/>
              </w:rPr>
              <w:fldChar w:fldCharType="end"/>
            </w:r>
          </w:hyperlink>
        </w:p>
        <w:p w14:paraId="72222350" w14:textId="3296695A"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24" w:history="1">
            <w:r w:rsidRPr="00757E09">
              <w:rPr>
                <w:rStyle w:val="-"/>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Εγγύηση συμμετοχής</w:t>
            </w:r>
            <w:r>
              <w:rPr>
                <w:noProof/>
                <w:webHidden/>
              </w:rPr>
              <w:tab/>
            </w:r>
            <w:r>
              <w:rPr>
                <w:noProof/>
                <w:webHidden/>
              </w:rPr>
              <w:fldChar w:fldCharType="begin"/>
            </w:r>
            <w:r>
              <w:rPr>
                <w:noProof/>
                <w:webHidden/>
              </w:rPr>
              <w:instrText xml:space="preserve"> PAGEREF _Toc189730624 \h </w:instrText>
            </w:r>
            <w:r>
              <w:rPr>
                <w:noProof/>
                <w:webHidden/>
              </w:rPr>
            </w:r>
            <w:r>
              <w:rPr>
                <w:noProof/>
                <w:webHidden/>
              </w:rPr>
              <w:fldChar w:fldCharType="separate"/>
            </w:r>
            <w:r w:rsidR="004E7208">
              <w:rPr>
                <w:noProof/>
                <w:webHidden/>
              </w:rPr>
              <w:t>20</w:t>
            </w:r>
            <w:r>
              <w:rPr>
                <w:noProof/>
                <w:webHidden/>
              </w:rPr>
              <w:fldChar w:fldCharType="end"/>
            </w:r>
          </w:hyperlink>
        </w:p>
        <w:p w14:paraId="22B1B35E" w14:textId="7342B469"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25" w:history="1">
            <w:r w:rsidRPr="00757E09">
              <w:rPr>
                <w:rStyle w:val="-"/>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Λόγοι αποκλεισμού</w:t>
            </w:r>
            <w:r>
              <w:rPr>
                <w:noProof/>
                <w:webHidden/>
              </w:rPr>
              <w:tab/>
            </w:r>
            <w:r>
              <w:rPr>
                <w:noProof/>
                <w:webHidden/>
              </w:rPr>
              <w:fldChar w:fldCharType="begin"/>
            </w:r>
            <w:r>
              <w:rPr>
                <w:noProof/>
                <w:webHidden/>
              </w:rPr>
              <w:instrText xml:space="preserve"> PAGEREF _Toc189730625 \h </w:instrText>
            </w:r>
            <w:r>
              <w:rPr>
                <w:noProof/>
                <w:webHidden/>
              </w:rPr>
            </w:r>
            <w:r>
              <w:rPr>
                <w:noProof/>
                <w:webHidden/>
              </w:rPr>
              <w:fldChar w:fldCharType="separate"/>
            </w:r>
            <w:r w:rsidR="004E7208">
              <w:rPr>
                <w:noProof/>
                <w:webHidden/>
              </w:rPr>
              <w:t>21</w:t>
            </w:r>
            <w:r>
              <w:rPr>
                <w:noProof/>
                <w:webHidden/>
              </w:rPr>
              <w:fldChar w:fldCharType="end"/>
            </w:r>
          </w:hyperlink>
        </w:p>
        <w:p w14:paraId="163AE801" w14:textId="3FE72869" w:rsidR="002E4960" w:rsidRDefault="002E4960">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26" w:history="1">
            <w:r w:rsidRPr="00757E09">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_Toc189730626 \h </w:instrText>
            </w:r>
            <w:r>
              <w:rPr>
                <w:noProof/>
                <w:webHidden/>
              </w:rPr>
            </w:r>
            <w:r>
              <w:rPr>
                <w:noProof/>
                <w:webHidden/>
              </w:rPr>
              <w:fldChar w:fldCharType="separate"/>
            </w:r>
            <w:r w:rsidR="004E7208">
              <w:rPr>
                <w:noProof/>
                <w:webHidden/>
              </w:rPr>
              <w:t>26</w:t>
            </w:r>
            <w:r>
              <w:rPr>
                <w:noProof/>
                <w:webHidden/>
              </w:rPr>
              <w:fldChar w:fldCharType="end"/>
            </w:r>
          </w:hyperlink>
        </w:p>
        <w:p w14:paraId="6CE33372" w14:textId="5FDE7C89"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27" w:history="1">
            <w:r w:rsidRPr="00757E09">
              <w:rPr>
                <w:rStyle w:val="-"/>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_Toc189730627 \h </w:instrText>
            </w:r>
            <w:r>
              <w:rPr>
                <w:noProof/>
                <w:webHidden/>
              </w:rPr>
            </w:r>
            <w:r>
              <w:rPr>
                <w:noProof/>
                <w:webHidden/>
              </w:rPr>
              <w:fldChar w:fldCharType="separate"/>
            </w:r>
            <w:r w:rsidR="004E7208">
              <w:rPr>
                <w:noProof/>
                <w:webHidden/>
              </w:rPr>
              <w:t>26</w:t>
            </w:r>
            <w:r>
              <w:rPr>
                <w:noProof/>
                <w:webHidden/>
              </w:rPr>
              <w:fldChar w:fldCharType="end"/>
            </w:r>
          </w:hyperlink>
        </w:p>
        <w:p w14:paraId="63398862" w14:textId="794CC428"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28" w:history="1">
            <w:r w:rsidRPr="00757E09">
              <w:rPr>
                <w:rStyle w:val="-"/>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_Toc189730628 \h </w:instrText>
            </w:r>
            <w:r>
              <w:rPr>
                <w:noProof/>
                <w:webHidden/>
              </w:rPr>
            </w:r>
            <w:r>
              <w:rPr>
                <w:noProof/>
                <w:webHidden/>
              </w:rPr>
              <w:fldChar w:fldCharType="separate"/>
            </w:r>
            <w:r w:rsidR="004E7208">
              <w:rPr>
                <w:noProof/>
                <w:webHidden/>
              </w:rPr>
              <w:t>26</w:t>
            </w:r>
            <w:r>
              <w:rPr>
                <w:noProof/>
                <w:webHidden/>
              </w:rPr>
              <w:fldChar w:fldCharType="end"/>
            </w:r>
          </w:hyperlink>
        </w:p>
        <w:p w14:paraId="31320E10" w14:textId="65870D07"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29" w:history="1">
            <w:r w:rsidRPr="00757E09">
              <w:rPr>
                <w:rStyle w:val="-"/>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_Toc189730629 \h </w:instrText>
            </w:r>
            <w:r>
              <w:rPr>
                <w:noProof/>
                <w:webHidden/>
              </w:rPr>
            </w:r>
            <w:r>
              <w:rPr>
                <w:noProof/>
                <w:webHidden/>
              </w:rPr>
              <w:fldChar w:fldCharType="separate"/>
            </w:r>
            <w:r w:rsidR="004E7208">
              <w:rPr>
                <w:noProof/>
                <w:webHidden/>
              </w:rPr>
              <w:t>27</w:t>
            </w:r>
            <w:r>
              <w:rPr>
                <w:noProof/>
                <w:webHidden/>
              </w:rPr>
              <w:fldChar w:fldCharType="end"/>
            </w:r>
          </w:hyperlink>
        </w:p>
        <w:p w14:paraId="68525C51" w14:textId="230FE92C" w:rsidR="002E4960" w:rsidRDefault="002E496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30" w:history="1">
            <w:r w:rsidRPr="00757E09">
              <w:rPr>
                <w:rStyle w:val="-"/>
                <w:noProof/>
                <w:lang w:val="en-US" w:eastAsia="en-US"/>
              </w:rPr>
              <w:t xml:space="preserve">2.2.6.1 </w:t>
            </w:r>
            <w:r w:rsidRPr="00757E09">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_Toc189730630 \h </w:instrText>
            </w:r>
            <w:r>
              <w:rPr>
                <w:noProof/>
                <w:webHidden/>
              </w:rPr>
            </w:r>
            <w:r>
              <w:rPr>
                <w:noProof/>
                <w:webHidden/>
              </w:rPr>
              <w:fldChar w:fldCharType="separate"/>
            </w:r>
            <w:r w:rsidR="004E7208">
              <w:rPr>
                <w:noProof/>
                <w:webHidden/>
              </w:rPr>
              <w:t>27</w:t>
            </w:r>
            <w:r>
              <w:rPr>
                <w:noProof/>
                <w:webHidden/>
              </w:rPr>
              <w:fldChar w:fldCharType="end"/>
            </w:r>
          </w:hyperlink>
        </w:p>
        <w:p w14:paraId="3AAC8DD5" w14:textId="70ED152D" w:rsidR="002E4960" w:rsidRDefault="002E496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31" w:history="1">
            <w:r w:rsidRPr="00757E09">
              <w:rPr>
                <w:rStyle w:val="-"/>
                <w:noProof/>
                <w:lang w:val="el-GR" w:eastAsia="en-US"/>
              </w:rPr>
              <w:t>2.2.6.2 Επαγγελματική Ικανότητα – Ομάδα Έργου</w:t>
            </w:r>
            <w:r>
              <w:rPr>
                <w:noProof/>
                <w:webHidden/>
              </w:rPr>
              <w:tab/>
            </w:r>
            <w:r>
              <w:rPr>
                <w:noProof/>
                <w:webHidden/>
              </w:rPr>
              <w:fldChar w:fldCharType="begin"/>
            </w:r>
            <w:r>
              <w:rPr>
                <w:noProof/>
                <w:webHidden/>
              </w:rPr>
              <w:instrText xml:space="preserve"> PAGEREF _Toc189730631 \h </w:instrText>
            </w:r>
            <w:r>
              <w:rPr>
                <w:noProof/>
                <w:webHidden/>
              </w:rPr>
            </w:r>
            <w:r>
              <w:rPr>
                <w:noProof/>
                <w:webHidden/>
              </w:rPr>
              <w:fldChar w:fldCharType="separate"/>
            </w:r>
            <w:r w:rsidR="004E7208">
              <w:rPr>
                <w:noProof/>
                <w:webHidden/>
              </w:rPr>
              <w:t>27</w:t>
            </w:r>
            <w:r>
              <w:rPr>
                <w:noProof/>
                <w:webHidden/>
              </w:rPr>
              <w:fldChar w:fldCharType="end"/>
            </w:r>
          </w:hyperlink>
        </w:p>
        <w:p w14:paraId="08C9E845" w14:textId="3B53EAFA"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32" w:history="1">
            <w:r w:rsidRPr="00757E09">
              <w:rPr>
                <w:rStyle w:val="-"/>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Πρότυπα διασφάλισης ποιότητας</w:t>
            </w:r>
            <w:r>
              <w:rPr>
                <w:noProof/>
                <w:webHidden/>
              </w:rPr>
              <w:tab/>
            </w:r>
            <w:r>
              <w:rPr>
                <w:noProof/>
                <w:webHidden/>
              </w:rPr>
              <w:fldChar w:fldCharType="begin"/>
            </w:r>
            <w:r>
              <w:rPr>
                <w:noProof/>
                <w:webHidden/>
              </w:rPr>
              <w:instrText xml:space="preserve"> PAGEREF _Toc189730632 \h </w:instrText>
            </w:r>
            <w:r>
              <w:rPr>
                <w:noProof/>
                <w:webHidden/>
              </w:rPr>
            </w:r>
            <w:r>
              <w:rPr>
                <w:noProof/>
                <w:webHidden/>
              </w:rPr>
              <w:fldChar w:fldCharType="separate"/>
            </w:r>
            <w:r w:rsidR="004E7208">
              <w:rPr>
                <w:noProof/>
                <w:webHidden/>
              </w:rPr>
              <w:t>28</w:t>
            </w:r>
            <w:r>
              <w:rPr>
                <w:noProof/>
                <w:webHidden/>
              </w:rPr>
              <w:fldChar w:fldCharType="end"/>
            </w:r>
          </w:hyperlink>
        </w:p>
        <w:p w14:paraId="44E041E8" w14:textId="100F304E"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33" w:history="1">
            <w:r w:rsidRPr="00757E09">
              <w:rPr>
                <w:rStyle w:val="-"/>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_Toc189730633 \h </w:instrText>
            </w:r>
            <w:r>
              <w:rPr>
                <w:noProof/>
                <w:webHidden/>
              </w:rPr>
            </w:r>
            <w:r>
              <w:rPr>
                <w:noProof/>
                <w:webHidden/>
              </w:rPr>
              <w:fldChar w:fldCharType="separate"/>
            </w:r>
            <w:r w:rsidR="004E7208">
              <w:rPr>
                <w:noProof/>
                <w:webHidden/>
              </w:rPr>
              <w:t>28</w:t>
            </w:r>
            <w:r>
              <w:rPr>
                <w:noProof/>
                <w:webHidden/>
              </w:rPr>
              <w:fldChar w:fldCharType="end"/>
            </w:r>
          </w:hyperlink>
        </w:p>
        <w:p w14:paraId="6A4D4CE0" w14:textId="37835CCA" w:rsidR="002E4960" w:rsidRDefault="002E496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34" w:history="1">
            <w:r w:rsidRPr="00757E09">
              <w:rPr>
                <w:rStyle w:val="-"/>
                <w:noProof/>
                <w:lang w:val="en-US"/>
              </w:rPr>
              <w:t xml:space="preserve">2.2.8.1 </w:t>
            </w:r>
            <w:r w:rsidRPr="00757E09">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_Toc189730634 \h </w:instrText>
            </w:r>
            <w:r>
              <w:rPr>
                <w:noProof/>
                <w:webHidden/>
              </w:rPr>
            </w:r>
            <w:r>
              <w:rPr>
                <w:noProof/>
                <w:webHidden/>
              </w:rPr>
              <w:fldChar w:fldCharType="separate"/>
            </w:r>
            <w:r w:rsidR="004E7208">
              <w:rPr>
                <w:noProof/>
                <w:webHidden/>
              </w:rPr>
              <w:t>28</w:t>
            </w:r>
            <w:r>
              <w:rPr>
                <w:noProof/>
                <w:webHidden/>
              </w:rPr>
              <w:fldChar w:fldCharType="end"/>
            </w:r>
          </w:hyperlink>
        </w:p>
        <w:p w14:paraId="328B2749" w14:textId="16B36C82" w:rsidR="002E4960" w:rsidRDefault="002E496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35" w:history="1">
            <w:r w:rsidRPr="00757E09">
              <w:rPr>
                <w:rStyle w:val="-"/>
                <w:noProof/>
                <w:lang w:val="el-GR"/>
              </w:rPr>
              <w:t>2.2.8.2 Υπεργολαβία</w:t>
            </w:r>
            <w:r>
              <w:rPr>
                <w:noProof/>
                <w:webHidden/>
              </w:rPr>
              <w:tab/>
            </w:r>
            <w:r>
              <w:rPr>
                <w:noProof/>
                <w:webHidden/>
              </w:rPr>
              <w:fldChar w:fldCharType="begin"/>
            </w:r>
            <w:r>
              <w:rPr>
                <w:noProof/>
                <w:webHidden/>
              </w:rPr>
              <w:instrText xml:space="preserve"> PAGEREF _Toc189730635 \h </w:instrText>
            </w:r>
            <w:r>
              <w:rPr>
                <w:noProof/>
                <w:webHidden/>
              </w:rPr>
            </w:r>
            <w:r>
              <w:rPr>
                <w:noProof/>
                <w:webHidden/>
              </w:rPr>
              <w:fldChar w:fldCharType="separate"/>
            </w:r>
            <w:r w:rsidR="004E7208">
              <w:rPr>
                <w:noProof/>
                <w:webHidden/>
              </w:rPr>
              <w:t>29</w:t>
            </w:r>
            <w:r>
              <w:rPr>
                <w:noProof/>
                <w:webHidden/>
              </w:rPr>
              <w:fldChar w:fldCharType="end"/>
            </w:r>
          </w:hyperlink>
        </w:p>
        <w:p w14:paraId="1F6EE34E" w14:textId="1DEE8309"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36" w:history="1">
            <w:r w:rsidRPr="00757E09">
              <w:rPr>
                <w:rStyle w:val="-"/>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_Toc189730636 \h </w:instrText>
            </w:r>
            <w:r>
              <w:rPr>
                <w:noProof/>
                <w:webHidden/>
              </w:rPr>
            </w:r>
            <w:r>
              <w:rPr>
                <w:noProof/>
                <w:webHidden/>
              </w:rPr>
              <w:fldChar w:fldCharType="separate"/>
            </w:r>
            <w:r w:rsidR="004E7208">
              <w:rPr>
                <w:noProof/>
                <w:webHidden/>
              </w:rPr>
              <w:t>29</w:t>
            </w:r>
            <w:r>
              <w:rPr>
                <w:noProof/>
                <w:webHidden/>
              </w:rPr>
              <w:fldChar w:fldCharType="end"/>
            </w:r>
          </w:hyperlink>
        </w:p>
        <w:p w14:paraId="7C12DB42" w14:textId="597AA2E2" w:rsidR="002E4960" w:rsidRDefault="002E496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37" w:history="1">
            <w:r w:rsidRPr="00757E09">
              <w:rPr>
                <w:rStyle w:val="-"/>
                <w:noProof/>
                <w:lang w:val="el-GR"/>
              </w:rPr>
              <w:t>2.2.9.1 Προκαταρκτική απόδειξη κατά την υποβολή προσφορών</w:t>
            </w:r>
            <w:r>
              <w:rPr>
                <w:noProof/>
                <w:webHidden/>
              </w:rPr>
              <w:tab/>
            </w:r>
            <w:r>
              <w:rPr>
                <w:noProof/>
                <w:webHidden/>
              </w:rPr>
              <w:fldChar w:fldCharType="begin"/>
            </w:r>
            <w:r>
              <w:rPr>
                <w:noProof/>
                <w:webHidden/>
              </w:rPr>
              <w:instrText xml:space="preserve"> PAGEREF _Toc189730637 \h </w:instrText>
            </w:r>
            <w:r>
              <w:rPr>
                <w:noProof/>
                <w:webHidden/>
              </w:rPr>
            </w:r>
            <w:r>
              <w:rPr>
                <w:noProof/>
                <w:webHidden/>
              </w:rPr>
              <w:fldChar w:fldCharType="separate"/>
            </w:r>
            <w:r w:rsidR="004E7208">
              <w:rPr>
                <w:noProof/>
                <w:webHidden/>
              </w:rPr>
              <w:t>30</w:t>
            </w:r>
            <w:r>
              <w:rPr>
                <w:noProof/>
                <w:webHidden/>
              </w:rPr>
              <w:fldChar w:fldCharType="end"/>
            </w:r>
          </w:hyperlink>
        </w:p>
        <w:p w14:paraId="7A726E75" w14:textId="17302E72" w:rsidR="002E4960" w:rsidRDefault="002E496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38" w:history="1">
            <w:r w:rsidRPr="00757E09">
              <w:rPr>
                <w:rStyle w:val="-"/>
                <w:noProof/>
                <w:lang w:val="el-GR"/>
              </w:rPr>
              <w:t>2.2.9.2 Αποδεικτικά μέσα</w:t>
            </w:r>
            <w:r w:rsidRPr="00757E09">
              <w:rPr>
                <w:rStyle w:val="-"/>
                <w:rFonts w:ascii="Calibri" w:hAnsi="Calibri"/>
                <w:noProof/>
                <w:lang w:val="el-GR"/>
              </w:rPr>
              <w:t xml:space="preserve"> - </w:t>
            </w:r>
            <w:r w:rsidRPr="00757E09">
              <w:rPr>
                <w:rStyle w:val="-"/>
                <w:noProof/>
                <w:lang w:val="el-GR"/>
              </w:rPr>
              <w:t>Δικαιολογητικά προσωρινού αναδόχου</w:t>
            </w:r>
            <w:r>
              <w:rPr>
                <w:noProof/>
                <w:webHidden/>
              </w:rPr>
              <w:tab/>
            </w:r>
            <w:r>
              <w:rPr>
                <w:noProof/>
                <w:webHidden/>
              </w:rPr>
              <w:fldChar w:fldCharType="begin"/>
            </w:r>
            <w:r>
              <w:rPr>
                <w:noProof/>
                <w:webHidden/>
              </w:rPr>
              <w:instrText xml:space="preserve"> PAGEREF _Toc189730638 \h </w:instrText>
            </w:r>
            <w:r>
              <w:rPr>
                <w:noProof/>
                <w:webHidden/>
              </w:rPr>
            </w:r>
            <w:r>
              <w:rPr>
                <w:noProof/>
                <w:webHidden/>
              </w:rPr>
              <w:fldChar w:fldCharType="separate"/>
            </w:r>
            <w:r w:rsidR="004E7208">
              <w:rPr>
                <w:noProof/>
                <w:webHidden/>
              </w:rPr>
              <w:t>32</w:t>
            </w:r>
            <w:r>
              <w:rPr>
                <w:noProof/>
                <w:webHidden/>
              </w:rPr>
              <w:fldChar w:fldCharType="end"/>
            </w:r>
          </w:hyperlink>
        </w:p>
        <w:p w14:paraId="13046589" w14:textId="79414515"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39" w:history="1">
            <w:r w:rsidRPr="00757E09">
              <w:rPr>
                <w:rStyle w:val="-"/>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Κριτήρια Ανάθεσης</w:t>
            </w:r>
            <w:r>
              <w:rPr>
                <w:noProof/>
                <w:webHidden/>
              </w:rPr>
              <w:tab/>
            </w:r>
            <w:r>
              <w:rPr>
                <w:noProof/>
                <w:webHidden/>
              </w:rPr>
              <w:fldChar w:fldCharType="begin"/>
            </w:r>
            <w:r>
              <w:rPr>
                <w:noProof/>
                <w:webHidden/>
              </w:rPr>
              <w:instrText xml:space="preserve"> PAGEREF _Toc189730639 \h </w:instrText>
            </w:r>
            <w:r>
              <w:rPr>
                <w:noProof/>
                <w:webHidden/>
              </w:rPr>
            </w:r>
            <w:r>
              <w:rPr>
                <w:noProof/>
                <w:webHidden/>
              </w:rPr>
              <w:fldChar w:fldCharType="separate"/>
            </w:r>
            <w:r w:rsidR="004E7208">
              <w:rPr>
                <w:noProof/>
                <w:webHidden/>
              </w:rPr>
              <w:t>41</w:t>
            </w:r>
            <w:r>
              <w:rPr>
                <w:noProof/>
                <w:webHidden/>
              </w:rPr>
              <w:fldChar w:fldCharType="end"/>
            </w:r>
          </w:hyperlink>
        </w:p>
        <w:p w14:paraId="2AB7E2F5" w14:textId="35819213"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40" w:history="1">
            <w:r w:rsidRPr="00757E09">
              <w:rPr>
                <w:rStyle w:val="-"/>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Κριτήριο ανάθεσης</w:t>
            </w:r>
            <w:r>
              <w:rPr>
                <w:noProof/>
                <w:webHidden/>
              </w:rPr>
              <w:tab/>
            </w:r>
            <w:r>
              <w:rPr>
                <w:noProof/>
                <w:webHidden/>
              </w:rPr>
              <w:fldChar w:fldCharType="begin"/>
            </w:r>
            <w:r>
              <w:rPr>
                <w:noProof/>
                <w:webHidden/>
              </w:rPr>
              <w:instrText xml:space="preserve"> PAGEREF _Toc189730640 \h </w:instrText>
            </w:r>
            <w:r>
              <w:rPr>
                <w:noProof/>
                <w:webHidden/>
              </w:rPr>
            </w:r>
            <w:r>
              <w:rPr>
                <w:noProof/>
                <w:webHidden/>
              </w:rPr>
              <w:fldChar w:fldCharType="separate"/>
            </w:r>
            <w:r w:rsidR="004E7208">
              <w:rPr>
                <w:noProof/>
                <w:webHidden/>
              </w:rPr>
              <w:t>41</w:t>
            </w:r>
            <w:r>
              <w:rPr>
                <w:noProof/>
                <w:webHidden/>
              </w:rPr>
              <w:fldChar w:fldCharType="end"/>
            </w:r>
          </w:hyperlink>
        </w:p>
        <w:p w14:paraId="6B8A8E98" w14:textId="5BCC0DD8"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41" w:history="1">
            <w:r w:rsidRPr="00757E09">
              <w:rPr>
                <w:rStyle w:val="-"/>
                <w:noProof/>
                <w:lang w:val="el-GR"/>
              </w:rPr>
              <w:t>2.3.2</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_Toc189730641 \h </w:instrText>
            </w:r>
            <w:r>
              <w:rPr>
                <w:noProof/>
                <w:webHidden/>
              </w:rPr>
            </w:r>
            <w:r>
              <w:rPr>
                <w:noProof/>
                <w:webHidden/>
              </w:rPr>
              <w:fldChar w:fldCharType="separate"/>
            </w:r>
            <w:r w:rsidR="004E7208">
              <w:rPr>
                <w:noProof/>
                <w:webHidden/>
              </w:rPr>
              <w:t>41</w:t>
            </w:r>
            <w:r>
              <w:rPr>
                <w:noProof/>
                <w:webHidden/>
              </w:rPr>
              <w:fldChar w:fldCharType="end"/>
            </w:r>
          </w:hyperlink>
        </w:p>
        <w:p w14:paraId="3D8D42E6" w14:textId="1DE44705" w:rsidR="002E4960" w:rsidRDefault="002E496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42" w:history="1">
            <w:r w:rsidRPr="00757E09">
              <w:rPr>
                <w:rStyle w:val="-"/>
                <w:noProof/>
                <w:lang w:val="en-US"/>
              </w:rPr>
              <w:t xml:space="preserve">2.3.2.1 </w:t>
            </w:r>
            <w:r w:rsidRPr="00757E09">
              <w:rPr>
                <w:rStyle w:val="-"/>
                <w:noProof/>
                <w:lang w:val="el-GR"/>
              </w:rPr>
              <w:t>Βαθμολόγηση Τεχνικών Προσφορών</w:t>
            </w:r>
            <w:r>
              <w:rPr>
                <w:noProof/>
                <w:webHidden/>
              </w:rPr>
              <w:tab/>
            </w:r>
            <w:r>
              <w:rPr>
                <w:noProof/>
                <w:webHidden/>
              </w:rPr>
              <w:fldChar w:fldCharType="begin"/>
            </w:r>
            <w:r>
              <w:rPr>
                <w:noProof/>
                <w:webHidden/>
              </w:rPr>
              <w:instrText xml:space="preserve"> PAGEREF _Toc189730642 \h </w:instrText>
            </w:r>
            <w:r>
              <w:rPr>
                <w:noProof/>
                <w:webHidden/>
              </w:rPr>
            </w:r>
            <w:r>
              <w:rPr>
                <w:noProof/>
                <w:webHidden/>
              </w:rPr>
              <w:fldChar w:fldCharType="separate"/>
            </w:r>
            <w:r w:rsidR="004E7208">
              <w:rPr>
                <w:noProof/>
                <w:webHidden/>
              </w:rPr>
              <w:t>41</w:t>
            </w:r>
            <w:r>
              <w:rPr>
                <w:noProof/>
                <w:webHidden/>
              </w:rPr>
              <w:fldChar w:fldCharType="end"/>
            </w:r>
          </w:hyperlink>
        </w:p>
        <w:p w14:paraId="6F4C37C3" w14:textId="681270A6" w:rsidR="002E4960" w:rsidRDefault="002E496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43" w:history="1">
            <w:r w:rsidRPr="00757E09">
              <w:rPr>
                <w:rStyle w:val="-"/>
                <w:noProof/>
                <w:lang w:val="el-GR"/>
              </w:rPr>
              <w:t>2.3.2.2 Κατάταξη προσφορών</w:t>
            </w:r>
            <w:r>
              <w:rPr>
                <w:noProof/>
                <w:webHidden/>
              </w:rPr>
              <w:tab/>
            </w:r>
            <w:r>
              <w:rPr>
                <w:noProof/>
                <w:webHidden/>
              </w:rPr>
              <w:fldChar w:fldCharType="begin"/>
            </w:r>
            <w:r>
              <w:rPr>
                <w:noProof/>
                <w:webHidden/>
              </w:rPr>
              <w:instrText xml:space="preserve"> PAGEREF _Toc189730643 \h </w:instrText>
            </w:r>
            <w:r>
              <w:rPr>
                <w:noProof/>
                <w:webHidden/>
              </w:rPr>
            </w:r>
            <w:r>
              <w:rPr>
                <w:noProof/>
                <w:webHidden/>
              </w:rPr>
              <w:fldChar w:fldCharType="separate"/>
            </w:r>
            <w:r w:rsidR="004E7208">
              <w:rPr>
                <w:noProof/>
                <w:webHidden/>
              </w:rPr>
              <w:t>42</w:t>
            </w:r>
            <w:r>
              <w:rPr>
                <w:noProof/>
                <w:webHidden/>
              </w:rPr>
              <w:fldChar w:fldCharType="end"/>
            </w:r>
          </w:hyperlink>
        </w:p>
        <w:p w14:paraId="5A04153F" w14:textId="771961C1" w:rsidR="002E4960" w:rsidRDefault="002E496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44" w:history="1">
            <w:r w:rsidRPr="00757E09">
              <w:rPr>
                <w:rStyle w:val="-"/>
                <w:noProof/>
                <w:lang w:val="el-GR"/>
              </w:rPr>
              <w:t>2.3.2.3 Διαμόρφωση συγκριτικού κόστους Προσφοράς</w:t>
            </w:r>
            <w:r>
              <w:rPr>
                <w:noProof/>
                <w:webHidden/>
              </w:rPr>
              <w:tab/>
            </w:r>
            <w:r>
              <w:rPr>
                <w:noProof/>
                <w:webHidden/>
              </w:rPr>
              <w:fldChar w:fldCharType="begin"/>
            </w:r>
            <w:r>
              <w:rPr>
                <w:noProof/>
                <w:webHidden/>
              </w:rPr>
              <w:instrText xml:space="preserve"> PAGEREF _Toc189730644 \h </w:instrText>
            </w:r>
            <w:r>
              <w:rPr>
                <w:noProof/>
                <w:webHidden/>
              </w:rPr>
            </w:r>
            <w:r>
              <w:rPr>
                <w:noProof/>
                <w:webHidden/>
              </w:rPr>
              <w:fldChar w:fldCharType="separate"/>
            </w:r>
            <w:r w:rsidR="004E7208">
              <w:rPr>
                <w:noProof/>
                <w:webHidden/>
              </w:rPr>
              <w:t>42</w:t>
            </w:r>
            <w:r>
              <w:rPr>
                <w:noProof/>
                <w:webHidden/>
              </w:rPr>
              <w:fldChar w:fldCharType="end"/>
            </w:r>
          </w:hyperlink>
        </w:p>
        <w:p w14:paraId="69AFF0D2" w14:textId="4E9E545A"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45" w:history="1">
            <w:r w:rsidRPr="00757E09">
              <w:rPr>
                <w:rStyle w:val="-"/>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_Toc189730645 \h </w:instrText>
            </w:r>
            <w:r>
              <w:rPr>
                <w:noProof/>
                <w:webHidden/>
              </w:rPr>
            </w:r>
            <w:r>
              <w:rPr>
                <w:noProof/>
                <w:webHidden/>
              </w:rPr>
              <w:fldChar w:fldCharType="separate"/>
            </w:r>
            <w:r w:rsidR="004E7208">
              <w:rPr>
                <w:noProof/>
                <w:webHidden/>
              </w:rPr>
              <w:t>42</w:t>
            </w:r>
            <w:r>
              <w:rPr>
                <w:noProof/>
                <w:webHidden/>
              </w:rPr>
              <w:fldChar w:fldCharType="end"/>
            </w:r>
          </w:hyperlink>
        </w:p>
        <w:p w14:paraId="1DB68773" w14:textId="259CB906"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46" w:history="1">
            <w:r w:rsidRPr="00757E09">
              <w:rPr>
                <w:rStyle w:val="-"/>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_Toc189730646 \h </w:instrText>
            </w:r>
            <w:r>
              <w:rPr>
                <w:noProof/>
                <w:webHidden/>
              </w:rPr>
            </w:r>
            <w:r>
              <w:rPr>
                <w:noProof/>
                <w:webHidden/>
              </w:rPr>
              <w:fldChar w:fldCharType="separate"/>
            </w:r>
            <w:r w:rsidR="004E7208">
              <w:rPr>
                <w:noProof/>
                <w:webHidden/>
              </w:rPr>
              <w:t>42</w:t>
            </w:r>
            <w:r>
              <w:rPr>
                <w:noProof/>
                <w:webHidden/>
              </w:rPr>
              <w:fldChar w:fldCharType="end"/>
            </w:r>
          </w:hyperlink>
        </w:p>
        <w:p w14:paraId="7E771479" w14:textId="38F8A2FC"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47" w:history="1">
            <w:r w:rsidRPr="00757E09">
              <w:rPr>
                <w:rStyle w:val="-"/>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_Toc189730647 \h </w:instrText>
            </w:r>
            <w:r>
              <w:rPr>
                <w:noProof/>
                <w:webHidden/>
              </w:rPr>
            </w:r>
            <w:r>
              <w:rPr>
                <w:noProof/>
                <w:webHidden/>
              </w:rPr>
              <w:fldChar w:fldCharType="separate"/>
            </w:r>
            <w:r w:rsidR="004E7208">
              <w:rPr>
                <w:noProof/>
                <w:webHidden/>
              </w:rPr>
              <w:t>43</w:t>
            </w:r>
            <w:r>
              <w:rPr>
                <w:noProof/>
                <w:webHidden/>
              </w:rPr>
              <w:fldChar w:fldCharType="end"/>
            </w:r>
          </w:hyperlink>
        </w:p>
        <w:p w14:paraId="39597406" w14:textId="2A2D70A9"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48" w:history="1">
            <w:r w:rsidRPr="00757E09">
              <w:rPr>
                <w:rStyle w:val="-"/>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_Toc189730648 \h </w:instrText>
            </w:r>
            <w:r>
              <w:rPr>
                <w:noProof/>
                <w:webHidden/>
              </w:rPr>
            </w:r>
            <w:r>
              <w:rPr>
                <w:noProof/>
                <w:webHidden/>
              </w:rPr>
              <w:fldChar w:fldCharType="separate"/>
            </w:r>
            <w:r w:rsidR="004E7208">
              <w:rPr>
                <w:noProof/>
                <w:webHidden/>
              </w:rPr>
              <w:t>46</w:t>
            </w:r>
            <w:r>
              <w:rPr>
                <w:noProof/>
                <w:webHidden/>
              </w:rPr>
              <w:fldChar w:fldCharType="end"/>
            </w:r>
          </w:hyperlink>
        </w:p>
        <w:p w14:paraId="37C4CCA4" w14:textId="5C5274B8" w:rsidR="002E4960" w:rsidRDefault="002E496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49" w:history="1">
            <w:r w:rsidRPr="00757E09">
              <w:rPr>
                <w:rStyle w:val="-"/>
                <w:noProof/>
                <w:lang w:val="el-GR"/>
              </w:rPr>
              <w:t>2.4.3.1 Δικαιολογητικά Συμμετοχής</w:t>
            </w:r>
            <w:r>
              <w:rPr>
                <w:noProof/>
                <w:webHidden/>
              </w:rPr>
              <w:tab/>
            </w:r>
            <w:r>
              <w:rPr>
                <w:noProof/>
                <w:webHidden/>
              </w:rPr>
              <w:fldChar w:fldCharType="begin"/>
            </w:r>
            <w:r>
              <w:rPr>
                <w:noProof/>
                <w:webHidden/>
              </w:rPr>
              <w:instrText xml:space="preserve"> PAGEREF _Toc189730649 \h </w:instrText>
            </w:r>
            <w:r>
              <w:rPr>
                <w:noProof/>
                <w:webHidden/>
              </w:rPr>
            </w:r>
            <w:r>
              <w:rPr>
                <w:noProof/>
                <w:webHidden/>
              </w:rPr>
              <w:fldChar w:fldCharType="separate"/>
            </w:r>
            <w:r w:rsidR="004E7208">
              <w:rPr>
                <w:noProof/>
                <w:webHidden/>
              </w:rPr>
              <w:t>46</w:t>
            </w:r>
            <w:r>
              <w:rPr>
                <w:noProof/>
                <w:webHidden/>
              </w:rPr>
              <w:fldChar w:fldCharType="end"/>
            </w:r>
          </w:hyperlink>
        </w:p>
        <w:p w14:paraId="13EB8DD7" w14:textId="608483A7" w:rsidR="002E4960" w:rsidRDefault="002E496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50" w:history="1">
            <w:r w:rsidRPr="00757E09">
              <w:rPr>
                <w:rStyle w:val="-"/>
                <w:noProof/>
                <w:lang w:val="el-GR"/>
              </w:rPr>
              <w:t>2.4.3.2 Τεχνική Προσφορά</w:t>
            </w:r>
            <w:r>
              <w:rPr>
                <w:noProof/>
                <w:webHidden/>
              </w:rPr>
              <w:tab/>
            </w:r>
            <w:r>
              <w:rPr>
                <w:noProof/>
                <w:webHidden/>
              </w:rPr>
              <w:fldChar w:fldCharType="begin"/>
            </w:r>
            <w:r>
              <w:rPr>
                <w:noProof/>
                <w:webHidden/>
              </w:rPr>
              <w:instrText xml:space="preserve"> PAGEREF _Toc189730650 \h </w:instrText>
            </w:r>
            <w:r>
              <w:rPr>
                <w:noProof/>
                <w:webHidden/>
              </w:rPr>
            </w:r>
            <w:r>
              <w:rPr>
                <w:noProof/>
                <w:webHidden/>
              </w:rPr>
              <w:fldChar w:fldCharType="separate"/>
            </w:r>
            <w:r w:rsidR="004E7208">
              <w:rPr>
                <w:noProof/>
                <w:webHidden/>
              </w:rPr>
              <w:t>48</w:t>
            </w:r>
            <w:r>
              <w:rPr>
                <w:noProof/>
                <w:webHidden/>
              </w:rPr>
              <w:fldChar w:fldCharType="end"/>
            </w:r>
          </w:hyperlink>
        </w:p>
        <w:p w14:paraId="4EAD37EA" w14:textId="70B969D6"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51" w:history="1">
            <w:r w:rsidRPr="00757E09">
              <w:rPr>
                <w:rStyle w:val="-"/>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_Toc189730651 \h </w:instrText>
            </w:r>
            <w:r>
              <w:rPr>
                <w:noProof/>
                <w:webHidden/>
              </w:rPr>
            </w:r>
            <w:r>
              <w:rPr>
                <w:noProof/>
                <w:webHidden/>
              </w:rPr>
              <w:fldChar w:fldCharType="separate"/>
            </w:r>
            <w:r w:rsidR="004E7208">
              <w:rPr>
                <w:noProof/>
                <w:webHidden/>
              </w:rPr>
              <w:t>49</w:t>
            </w:r>
            <w:r>
              <w:rPr>
                <w:noProof/>
                <w:webHidden/>
              </w:rPr>
              <w:fldChar w:fldCharType="end"/>
            </w:r>
          </w:hyperlink>
        </w:p>
        <w:p w14:paraId="6646D86F" w14:textId="63E16E3F"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52" w:history="1">
            <w:r w:rsidRPr="00757E09">
              <w:rPr>
                <w:rStyle w:val="-"/>
                <w:noProof/>
                <w:lang w:val="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_Toc189730652 \h </w:instrText>
            </w:r>
            <w:r>
              <w:rPr>
                <w:noProof/>
                <w:webHidden/>
              </w:rPr>
            </w:r>
            <w:r>
              <w:rPr>
                <w:noProof/>
                <w:webHidden/>
              </w:rPr>
              <w:fldChar w:fldCharType="separate"/>
            </w:r>
            <w:r w:rsidR="004E7208">
              <w:rPr>
                <w:noProof/>
                <w:webHidden/>
              </w:rPr>
              <w:t>49</w:t>
            </w:r>
            <w:r>
              <w:rPr>
                <w:noProof/>
                <w:webHidden/>
              </w:rPr>
              <w:fldChar w:fldCharType="end"/>
            </w:r>
          </w:hyperlink>
        </w:p>
        <w:p w14:paraId="46E9FEA7" w14:textId="2F97F88B"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53" w:history="1">
            <w:r w:rsidRPr="00757E09">
              <w:rPr>
                <w:rStyle w:val="-"/>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_Toc189730653 \h </w:instrText>
            </w:r>
            <w:r>
              <w:rPr>
                <w:noProof/>
                <w:webHidden/>
              </w:rPr>
            </w:r>
            <w:r>
              <w:rPr>
                <w:noProof/>
                <w:webHidden/>
              </w:rPr>
              <w:fldChar w:fldCharType="separate"/>
            </w:r>
            <w:r w:rsidR="004E7208">
              <w:rPr>
                <w:noProof/>
                <w:webHidden/>
              </w:rPr>
              <w:t>50</w:t>
            </w:r>
            <w:r>
              <w:rPr>
                <w:noProof/>
                <w:webHidden/>
              </w:rPr>
              <w:fldChar w:fldCharType="end"/>
            </w:r>
          </w:hyperlink>
        </w:p>
        <w:p w14:paraId="19DB2ED4" w14:textId="0B88A5F7" w:rsidR="002E4960" w:rsidRDefault="002E4960">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730654" w:history="1">
            <w:r w:rsidRPr="00757E09">
              <w:rPr>
                <w:rStyle w:val="-"/>
                <w:noProof/>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757E09">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_Toc189730654 \h </w:instrText>
            </w:r>
            <w:r>
              <w:rPr>
                <w:noProof/>
                <w:webHidden/>
              </w:rPr>
            </w:r>
            <w:r>
              <w:rPr>
                <w:noProof/>
                <w:webHidden/>
              </w:rPr>
              <w:fldChar w:fldCharType="separate"/>
            </w:r>
            <w:r w:rsidR="004E7208">
              <w:rPr>
                <w:noProof/>
                <w:webHidden/>
              </w:rPr>
              <w:t>52</w:t>
            </w:r>
            <w:r>
              <w:rPr>
                <w:noProof/>
                <w:webHidden/>
              </w:rPr>
              <w:fldChar w:fldCharType="end"/>
            </w:r>
          </w:hyperlink>
        </w:p>
        <w:p w14:paraId="08A02C8C" w14:textId="68FE4433"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55" w:history="1">
            <w:r w:rsidRPr="00757E09">
              <w:rPr>
                <w:rStyle w:val="-"/>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_Toc189730655 \h </w:instrText>
            </w:r>
            <w:r>
              <w:rPr>
                <w:noProof/>
                <w:webHidden/>
              </w:rPr>
            </w:r>
            <w:r>
              <w:rPr>
                <w:noProof/>
                <w:webHidden/>
              </w:rPr>
              <w:fldChar w:fldCharType="separate"/>
            </w:r>
            <w:r w:rsidR="004E7208">
              <w:rPr>
                <w:noProof/>
                <w:webHidden/>
              </w:rPr>
              <w:t>52</w:t>
            </w:r>
            <w:r>
              <w:rPr>
                <w:noProof/>
                <w:webHidden/>
              </w:rPr>
              <w:fldChar w:fldCharType="end"/>
            </w:r>
          </w:hyperlink>
        </w:p>
        <w:p w14:paraId="03D9ACD0" w14:textId="6268372D"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56" w:history="1">
            <w:r w:rsidRPr="00757E09">
              <w:rPr>
                <w:rStyle w:val="-"/>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_Toc189730656 \h </w:instrText>
            </w:r>
            <w:r>
              <w:rPr>
                <w:noProof/>
                <w:webHidden/>
              </w:rPr>
            </w:r>
            <w:r>
              <w:rPr>
                <w:noProof/>
                <w:webHidden/>
              </w:rPr>
              <w:fldChar w:fldCharType="separate"/>
            </w:r>
            <w:r w:rsidR="004E7208">
              <w:rPr>
                <w:noProof/>
                <w:webHidden/>
              </w:rPr>
              <w:t>52</w:t>
            </w:r>
            <w:r>
              <w:rPr>
                <w:noProof/>
                <w:webHidden/>
              </w:rPr>
              <w:fldChar w:fldCharType="end"/>
            </w:r>
          </w:hyperlink>
        </w:p>
        <w:p w14:paraId="50C752A5" w14:textId="1C213135" w:rsidR="002E4960" w:rsidRDefault="002E496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57" w:history="1">
            <w:r w:rsidRPr="00757E09">
              <w:rPr>
                <w:rStyle w:val="-"/>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Αξιολόγηση προσφορών</w:t>
            </w:r>
            <w:r>
              <w:rPr>
                <w:noProof/>
                <w:webHidden/>
              </w:rPr>
              <w:tab/>
            </w:r>
            <w:r>
              <w:rPr>
                <w:noProof/>
                <w:webHidden/>
              </w:rPr>
              <w:fldChar w:fldCharType="begin"/>
            </w:r>
            <w:r>
              <w:rPr>
                <w:noProof/>
                <w:webHidden/>
              </w:rPr>
              <w:instrText xml:space="preserve"> PAGEREF _Toc189730657 \h </w:instrText>
            </w:r>
            <w:r>
              <w:rPr>
                <w:noProof/>
                <w:webHidden/>
              </w:rPr>
            </w:r>
            <w:r>
              <w:rPr>
                <w:noProof/>
                <w:webHidden/>
              </w:rPr>
              <w:fldChar w:fldCharType="separate"/>
            </w:r>
            <w:r w:rsidR="004E7208">
              <w:rPr>
                <w:noProof/>
                <w:webHidden/>
              </w:rPr>
              <w:t>52</w:t>
            </w:r>
            <w:r>
              <w:rPr>
                <w:noProof/>
                <w:webHidden/>
              </w:rPr>
              <w:fldChar w:fldCharType="end"/>
            </w:r>
          </w:hyperlink>
        </w:p>
        <w:p w14:paraId="09BA6ECB" w14:textId="2C6474C2"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58" w:history="1">
            <w:r w:rsidRPr="00757E09">
              <w:rPr>
                <w:rStyle w:val="-"/>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_Toc189730658 \h </w:instrText>
            </w:r>
            <w:r>
              <w:rPr>
                <w:noProof/>
                <w:webHidden/>
              </w:rPr>
            </w:r>
            <w:r>
              <w:rPr>
                <w:noProof/>
                <w:webHidden/>
              </w:rPr>
              <w:fldChar w:fldCharType="separate"/>
            </w:r>
            <w:r w:rsidR="004E7208">
              <w:rPr>
                <w:noProof/>
                <w:webHidden/>
              </w:rPr>
              <w:t>55</w:t>
            </w:r>
            <w:r>
              <w:rPr>
                <w:noProof/>
                <w:webHidden/>
              </w:rPr>
              <w:fldChar w:fldCharType="end"/>
            </w:r>
          </w:hyperlink>
        </w:p>
        <w:p w14:paraId="503915F8" w14:textId="3E837747"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59" w:history="1">
            <w:r w:rsidRPr="00757E09">
              <w:rPr>
                <w:rStyle w:val="-"/>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_Toc189730659 \h </w:instrText>
            </w:r>
            <w:r>
              <w:rPr>
                <w:noProof/>
                <w:webHidden/>
              </w:rPr>
            </w:r>
            <w:r>
              <w:rPr>
                <w:noProof/>
                <w:webHidden/>
              </w:rPr>
              <w:fldChar w:fldCharType="separate"/>
            </w:r>
            <w:r w:rsidR="004E7208">
              <w:rPr>
                <w:noProof/>
                <w:webHidden/>
              </w:rPr>
              <w:t>56</w:t>
            </w:r>
            <w:r>
              <w:rPr>
                <w:noProof/>
                <w:webHidden/>
              </w:rPr>
              <w:fldChar w:fldCharType="end"/>
            </w:r>
          </w:hyperlink>
        </w:p>
        <w:p w14:paraId="390CBC16" w14:textId="5A664682"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60" w:history="1">
            <w:r w:rsidRPr="00757E09">
              <w:rPr>
                <w:rStyle w:val="-"/>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_Toc189730660 \h </w:instrText>
            </w:r>
            <w:r>
              <w:rPr>
                <w:noProof/>
                <w:webHidden/>
              </w:rPr>
            </w:r>
            <w:r>
              <w:rPr>
                <w:noProof/>
                <w:webHidden/>
              </w:rPr>
              <w:fldChar w:fldCharType="separate"/>
            </w:r>
            <w:r w:rsidR="004E7208">
              <w:rPr>
                <w:noProof/>
                <w:webHidden/>
              </w:rPr>
              <w:t>58</w:t>
            </w:r>
            <w:r>
              <w:rPr>
                <w:noProof/>
                <w:webHidden/>
              </w:rPr>
              <w:fldChar w:fldCharType="end"/>
            </w:r>
          </w:hyperlink>
        </w:p>
        <w:p w14:paraId="38986E89" w14:textId="79D7244A"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61" w:history="1">
            <w:r w:rsidRPr="00757E09">
              <w:rPr>
                <w:rStyle w:val="-"/>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Ματαίωση Διαδικασίας</w:t>
            </w:r>
            <w:r>
              <w:rPr>
                <w:noProof/>
                <w:webHidden/>
              </w:rPr>
              <w:tab/>
            </w:r>
            <w:r>
              <w:rPr>
                <w:noProof/>
                <w:webHidden/>
              </w:rPr>
              <w:fldChar w:fldCharType="begin"/>
            </w:r>
            <w:r>
              <w:rPr>
                <w:noProof/>
                <w:webHidden/>
              </w:rPr>
              <w:instrText xml:space="preserve"> PAGEREF _Toc189730661 \h </w:instrText>
            </w:r>
            <w:r>
              <w:rPr>
                <w:noProof/>
                <w:webHidden/>
              </w:rPr>
            </w:r>
            <w:r>
              <w:rPr>
                <w:noProof/>
                <w:webHidden/>
              </w:rPr>
              <w:fldChar w:fldCharType="separate"/>
            </w:r>
            <w:r w:rsidR="004E7208">
              <w:rPr>
                <w:noProof/>
                <w:webHidden/>
              </w:rPr>
              <w:t>62</w:t>
            </w:r>
            <w:r>
              <w:rPr>
                <w:noProof/>
                <w:webHidden/>
              </w:rPr>
              <w:fldChar w:fldCharType="end"/>
            </w:r>
          </w:hyperlink>
        </w:p>
        <w:p w14:paraId="4AD54FBE" w14:textId="63186CF6" w:rsidR="002E4960" w:rsidRDefault="002E4960">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730662" w:history="1">
            <w:r w:rsidRPr="00757E09">
              <w:rPr>
                <w:rStyle w:val="-"/>
                <w:noProof/>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757E09">
              <w:rPr>
                <w:rStyle w:val="-"/>
                <w:noProof/>
              </w:rPr>
              <w:t>ΟΡΟΙ ΕΚΤΕΛΕΣΗΣ ΤΗΣ ΣΥΜΒΑΣΗΣ</w:t>
            </w:r>
            <w:r>
              <w:rPr>
                <w:noProof/>
                <w:webHidden/>
              </w:rPr>
              <w:tab/>
            </w:r>
            <w:r>
              <w:rPr>
                <w:noProof/>
                <w:webHidden/>
              </w:rPr>
              <w:fldChar w:fldCharType="begin"/>
            </w:r>
            <w:r>
              <w:rPr>
                <w:noProof/>
                <w:webHidden/>
              </w:rPr>
              <w:instrText xml:space="preserve"> PAGEREF _Toc189730662 \h </w:instrText>
            </w:r>
            <w:r>
              <w:rPr>
                <w:noProof/>
                <w:webHidden/>
              </w:rPr>
            </w:r>
            <w:r>
              <w:rPr>
                <w:noProof/>
                <w:webHidden/>
              </w:rPr>
              <w:fldChar w:fldCharType="separate"/>
            </w:r>
            <w:r w:rsidR="004E7208">
              <w:rPr>
                <w:noProof/>
                <w:webHidden/>
              </w:rPr>
              <w:t>63</w:t>
            </w:r>
            <w:r>
              <w:rPr>
                <w:noProof/>
                <w:webHidden/>
              </w:rPr>
              <w:fldChar w:fldCharType="end"/>
            </w:r>
          </w:hyperlink>
        </w:p>
        <w:p w14:paraId="7460FAEC" w14:textId="4795E5A8"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63" w:history="1">
            <w:r w:rsidRPr="00757E09">
              <w:rPr>
                <w:rStyle w:val="-"/>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Εγγυήσεις (καλής εκτέλεσης, προκαταβολής)</w:t>
            </w:r>
            <w:r>
              <w:rPr>
                <w:noProof/>
                <w:webHidden/>
              </w:rPr>
              <w:tab/>
            </w:r>
            <w:r>
              <w:rPr>
                <w:noProof/>
                <w:webHidden/>
              </w:rPr>
              <w:fldChar w:fldCharType="begin"/>
            </w:r>
            <w:r>
              <w:rPr>
                <w:noProof/>
                <w:webHidden/>
              </w:rPr>
              <w:instrText xml:space="preserve"> PAGEREF _Toc189730663 \h </w:instrText>
            </w:r>
            <w:r>
              <w:rPr>
                <w:noProof/>
                <w:webHidden/>
              </w:rPr>
            </w:r>
            <w:r>
              <w:rPr>
                <w:noProof/>
                <w:webHidden/>
              </w:rPr>
              <w:fldChar w:fldCharType="separate"/>
            </w:r>
            <w:r w:rsidR="004E7208">
              <w:rPr>
                <w:noProof/>
                <w:webHidden/>
              </w:rPr>
              <w:t>63</w:t>
            </w:r>
            <w:r>
              <w:rPr>
                <w:noProof/>
                <w:webHidden/>
              </w:rPr>
              <w:fldChar w:fldCharType="end"/>
            </w:r>
          </w:hyperlink>
        </w:p>
        <w:p w14:paraId="478713D7" w14:textId="5930BA53"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64" w:history="1">
            <w:r w:rsidRPr="00757E09">
              <w:rPr>
                <w:rStyle w:val="-"/>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_Toc189730664 \h </w:instrText>
            </w:r>
            <w:r>
              <w:rPr>
                <w:noProof/>
                <w:webHidden/>
              </w:rPr>
            </w:r>
            <w:r>
              <w:rPr>
                <w:noProof/>
                <w:webHidden/>
              </w:rPr>
              <w:fldChar w:fldCharType="separate"/>
            </w:r>
            <w:r w:rsidR="004E7208">
              <w:rPr>
                <w:noProof/>
                <w:webHidden/>
              </w:rPr>
              <w:t>64</w:t>
            </w:r>
            <w:r>
              <w:rPr>
                <w:noProof/>
                <w:webHidden/>
              </w:rPr>
              <w:fldChar w:fldCharType="end"/>
            </w:r>
          </w:hyperlink>
        </w:p>
        <w:p w14:paraId="2410EC5C" w14:textId="7E44A8FB"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65" w:history="1">
            <w:r w:rsidRPr="00757E09">
              <w:rPr>
                <w:rStyle w:val="-"/>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_Toc189730665 \h </w:instrText>
            </w:r>
            <w:r>
              <w:rPr>
                <w:noProof/>
                <w:webHidden/>
              </w:rPr>
            </w:r>
            <w:r>
              <w:rPr>
                <w:noProof/>
                <w:webHidden/>
              </w:rPr>
              <w:fldChar w:fldCharType="separate"/>
            </w:r>
            <w:r w:rsidR="004E7208">
              <w:rPr>
                <w:noProof/>
                <w:webHidden/>
              </w:rPr>
              <w:t>64</w:t>
            </w:r>
            <w:r>
              <w:rPr>
                <w:noProof/>
                <w:webHidden/>
              </w:rPr>
              <w:fldChar w:fldCharType="end"/>
            </w:r>
          </w:hyperlink>
        </w:p>
        <w:p w14:paraId="38484350" w14:textId="2A8EC65E"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66" w:history="1">
            <w:r w:rsidRPr="00757E09">
              <w:rPr>
                <w:rStyle w:val="-"/>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Υπεργολαβία</w:t>
            </w:r>
            <w:r>
              <w:rPr>
                <w:noProof/>
                <w:webHidden/>
              </w:rPr>
              <w:tab/>
            </w:r>
            <w:r>
              <w:rPr>
                <w:noProof/>
                <w:webHidden/>
              </w:rPr>
              <w:fldChar w:fldCharType="begin"/>
            </w:r>
            <w:r>
              <w:rPr>
                <w:noProof/>
                <w:webHidden/>
              </w:rPr>
              <w:instrText xml:space="preserve"> PAGEREF _Toc189730666 \h </w:instrText>
            </w:r>
            <w:r>
              <w:rPr>
                <w:noProof/>
                <w:webHidden/>
              </w:rPr>
            </w:r>
            <w:r>
              <w:rPr>
                <w:noProof/>
                <w:webHidden/>
              </w:rPr>
              <w:fldChar w:fldCharType="separate"/>
            </w:r>
            <w:r w:rsidR="004E7208">
              <w:rPr>
                <w:noProof/>
                <w:webHidden/>
              </w:rPr>
              <w:t>67</w:t>
            </w:r>
            <w:r>
              <w:rPr>
                <w:noProof/>
                <w:webHidden/>
              </w:rPr>
              <w:fldChar w:fldCharType="end"/>
            </w:r>
          </w:hyperlink>
        </w:p>
        <w:p w14:paraId="474B2F40" w14:textId="7D9DBD05"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67" w:history="1">
            <w:r w:rsidRPr="00757E09">
              <w:rPr>
                <w:rStyle w:val="-"/>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_Toc189730667 \h </w:instrText>
            </w:r>
            <w:r>
              <w:rPr>
                <w:noProof/>
                <w:webHidden/>
              </w:rPr>
            </w:r>
            <w:r>
              <w:rPr>
                <w:noProof/>
                <w:webHidden/>
              </w:rPr>
              <w:fldChar w:fldCharType="separate"/>
            </w:r>
            <w:r w:rsidR="004E7208">
              <w:rPr>
                <w:noProof/>
                <w:webHidden/>
              </w:rPr>
              <w:t>68</w:t>
            </w:r>
            <w:r>
              <w:rPr>
                <w:noProof/>
                <w:webHidden/>
              </w:rPr>
              <w:fldChar w:fldCharType="end"/>
            </w:r>
          </w:hyperlink>
        </w:p>
        <w:p w14:paraId="2A608643" w14:textId="139B0339"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68" w:history="1">
            <w:r w:rsidRPr="00757E09">
              <w:rPr>
                <w:rStyle w:val="-"/>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_Toc189730668 \h </w:instrText>
            </w:r>
            <w:r>
              <w:rPr>
                <w:noProof/>
                <w:webHidden/>
              </w:rPr>
            </w:r>
            <w:r>
              <w:rPr>
                <w:noProof/>
                <w:webHidden/>
              </w:rPr>
              <w:fldChar w:fldCharType="separate"/>
            </w:r>
            <w:r w:rsidR="004E7208">
              <w:rPr>
                <w:noProof/>
                <w:webHidden/>
              </w:rPr>
              <w:t>68</w:t>
            </w:r>
            <w:r>
              <w:rPr>
                <w:noProof/>
                <w:webHidden/>
              </w:rPr>
              <w:fldChar w:fldCharType="end"/>
            </w:r>
          </w:hyperlink>
        </w:p>
        <w:p w14:paraId="540B9447" w14:textId="2BD1DEE9" w:rsidR="002E4960" w:rsidRDefault="002E4960">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730669" w:history="1">
            <w:r w:rsidRPr="00757E09">
              <w:rPr>
                <w:rStyle w:val="-"/>
                <w:noProof/>
                <w:lang w:val="el-GR"/>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757E09">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_Toc189730669 \h </w:instrText>
            </w:r>
            <w:r>
              <w:rPr>
                <w:noProof/>
                <w:webHidden/>
              </w:rPr>
            </w:r>
            <w:r>
              <w:rPr>
                <w:noProof/>
                <w:webHidden/>
              </w:rPr>
              <w:fldChar w:fldCharType="separate"/>
            </w:r>
            <w:r w:rsidR="004E7208">
              <w:rPr>
                <w:noProof/>
                <w:webHidden/>
              </w:rPr>
              <w:t>70</w:t>
            </w:r>
            <w:r>
              <w:rPr>
                <w:noProof/>
                <w:webHidden/>
              </w:rPr>
              <w:fldChar w:fldCharType="end"/>
            </w:r>
          </w:hyperlink>
        </w:p>
        <w:p w14:paraId="5B443CC3" w14:textId="0CFCCBB2"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70" w:history="1">
            <w:r w:rsidRPr="00757E09">
              <w:rPr>
                <w:rStyle w:val="-"/>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Τρόπος πληρωμής</w:t>
            </w:r>
            <w:r>
              <w:rPr>
                <w:noProof/>
                <w:webHidden/>
              </w:rPr>
              <w:tab/>
            </w:r>
            <w:r>
              <w:rPr>
                <w:noProof/>
                <w:webHidden/>
              </w:rPr>
              <w:fldChar w:fldCharType="begin"/>
            </w:r>
            <w:r>
              <w:rPr>
                <w:noProof/>
                <w:webHidden/>
              </w:rPr>
              <w:instrText xml:space="preserve"> PAGEREF _Toc189730670 \h </w:instrText>
            </w:r>
            <w:r>
              <w:rPr>
                <w:noProof/>
                <w:webHidden/>
              </w:rPr>
            </w:r>
            <w:r>
              <w:rPr>
                <w:noProof/>
                <w:webHidden/>
              </w:rPr>
              <w:fldChar w:fldCharType="separate"/>
            </w:r>
            <w:r w:rsidR="004E7208">
              <w:rPr>
                <w:noProof/>
                <w:webHidden/>
              </w:rPr>
              <w:t>70</w:t>
            </w:r>
            <w:r>
              <w:rPr>
                <w:noProof/>
                <w:webHidden/>
              </w:rPr>
              <w:fldChar w:fldCharType="end"/>
            </w:r>
          </w:hyperlink>
        </w:p>
        <w:p w14:paraId="63DBDDED" w14:textId="1C9DFB5C"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71" w:history="1">
            <w:r w:rsidRPr="00757E09">
              <w:rPr>
                <w:rStyle w:val="-"/>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_Toc189730671 \h </w:instrText>
            </w:r>
            <w:r>
              <w:rPr>
                <w:noProof/>
                <w:webHidden/>
              </w:rPr>
            </w:r>
            <w:r>
              <w:rPr>
                <w:noProof/>
                <w:webHidden/>
              </w:rPr>
              <w:fldChar w:fldCharType="separate"/>
            </w:r>
            <w:r w:rsidR="004E7208">
              <w:rPr>
                <w:noProof/>
                <w:webHidden/>
              </w:rPr>
              <w:t>72</w:t>
            </w:r>
            <w:r>
              <w:rPr>
                <w:noProof/>
                <w:webHidden/>
              </w:rPr>
              <w:fldChar w:fldCharType="end"/>
            </w:r>
          </w:hyperlink>
        </w:p>
        <w:p w14:paraId="04DDCC2E" w14:textId="45D696F4"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72" w:history="1">
            <w:r w:rsidRPr="00757E09">
              <w:rPr>
                <w:rStyle w:val="-"/>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_Toc189730672 \h </w:instrText>
            </w:r>
            <w:r>
              <w:rPr>
                <w:noProof/>
                <w:webHidden/>
              </w:rPr>
            </w:r>
            <w:r>
              <w:rPr>
                <w:noProof/>
                <w:webHidden/>
              </w:rPr>
              <w:fldChar w:fldCharType="separate"/>
            </w:r>
            <w:r w:rsidR="004E7208">
              <w:rPr>
                <w:noProof/>
                <w:webHidden/>
              </w:rPr>
              <w:t>73</w:t>
            </w:r>
            <w:r>
              <w:rPr>
                <w:noProof/>
                <w:webHidden/>
              </w:rPr>
              <w:fldChar w:fldCharType="end"/>
            </w:r>
          </w:hyperlink>
        </w:p>
        <w:p w14:paraId="4BEEB695" w14:textId="7E648437"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73" w:history="1">
            <w:r w:rsidRPr="00757E09">
              <w:rPr>
                <w:rStyle w:val="-"/>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_Toc189730673 \h </w:instrText>
            </w:r>
            <w:r>
              <w:rPr>
                <w:noProof/>
                <w:webHidden/>
              </w:rPr>
            </w:r>
            <w:r>
              <w:rPr>
                <w:noProof/>
                <w:webHidden/>
              </w:rPr>
              <w:fldChar w:fldCharType="separate"/>
            </w:r>
            <w:r w:rsidR="004E7208">
              <w:rPr>
                <w:noProof/>
                <w:webHidden/>
              </w:rPr>
              <w:t>73</w:t>
            </w:r>
            <w:r>
              <w:rPr>
                <w:noProof/>
                <w:webHidden/>
              </w:rPr>
              <w:fldChar w:fldCharType="end"/>
            </w:r>
          </w:hyperlink>
        </w:p>
        <w:p w14:paraId="1FDF62F9" w14:textId="04C9E492" w:rsidR="002E4960" w:rsidRDefault="002E4960">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730674" w:history="1">
            <w:r w:rsidRPr="00757E09">
              <w:rPr>
                <w:rStyle w:val="-"/>
                <w:noProof/>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757E09">
              <w:rPr>
                <w:rStyle w:val="-"/>
                <w:noProof/>
              </w:rPr>
              <w:t>ΧΡΟΝΟΣ ΚΑΙ ΤΡΟΠΟΣ ΕΚΤΕΛΕΣΗΣ</w:t>
            </w:r>
            <w:r>
              <w:rPr>
                <w:noProof/>
                <w:webHidden/>
              </w:rPr>
              <w:tab/>
            </w:r>
            <w:r>
              <w:rPr>
                <w:noProof/>
                <w:webHidden/>
              </w:rPr>
              <w:fldChar w:fldCharType="begin"/>
            </w:r>
            <w:r>
              <w:rPr>
                <w:noProof/>
                <w:webHidden/>
              </w:rPr>
              <w:instrText xml:space="preserve"> PAGEREF _Toc189730674 \h </w:instrText>
            </w:r>
            <w:r>
              <w:rPr>
                <w:noProof/>
                <w:webHidden/>
              </w:rPr>
            </w:r>
            <w:r>
              <w:rPr>
                <w:noProof/>
                <w:webHidden/>
              </w:rPr>
              <w:fldChar w:fldCharType="separate"/>
            </w:r>
            <w:r w:rsidR="004E7208">
              <w:rPr>
                <w:noProof/>
                <w:webHidden/>
              </w:rPr>
              <w:t>74</w:t>
            </w:r>
            <w:r>
              <w:rPr>
                <w:noProof/>
                <w:webHidden/>
              </w:rPr>
              <w:fldChar w:fldCharType="end"/>
            </w:r>
          </w:hyperlink>
        </w:p>
        <w:p w14:paraId="57E4B310" w14:textId="03CE29A6"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75" w:history="1">
            <w:r w:rsidRPr="00757E09">
              <w:rPr>
                <w:rStyle w:val="-"/>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_Toc189730675 \h </w:instrText>
            </w:r>
            <w:r>
              <w:rPr>
                <w:noProof/>
                <w:webHidden/>
              </w:rPr>
            </w:r>
            <w:r>
              <w:rPr>
                <w:noProof/>
                <w:webHidden/>
              </w:rPr>
              <w:fldChar w:fldCharType="separate"/>
            </w:r>
            <w:r w:rsidR="004E7208">
              <w:rPr>
                <w:noProof/>
                <w:webHidden/>
              </w:rPr>
              <w:t>74</w:t>
            </w:r>
            <w:r>
              <w:rPr>
                <w:noProof/>
                <w:webHidden/>
              </w:rPr>
              <w:fldChar w:fldCharType="end"/>
            </w:r>
          </w:hyperlink>
        </w:p>
        <w:p w14:paraId="7BB64706" w14:textId="51C0F99B"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76" w:history="1">
            <w:r w:rsidRPr="00757E09">
              <w:rPr>
                <w:rStyle w:val="-"/>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Διάρκεια σύμβασης</w:t>
            </w:r>
            <w:r>
              <w:rPr>
                <w:noProof/>
                <w:webHidden/>
              </w:rPr>
              <w:tab/>
            </w:r>
            <w:r>
              <w:rPr>
                <w:noProof/>
                <w:webHidden/>
              </w:rPr>
              <w:fldChar w:fldCharType="begin"/>
            </w:r>
            <w:r>
              <w:rPr>
                <w:noProof/>
                <w:webHidden/>
              </w:rPr>
              <w:instrText xml:space="preserve"> PAGEREF _Toc189730676 \h </w:instrText>
            </w:r>
            <w:r>
              <w:rPr>
                <w:noProof/>
                <w:webHidden/>
              </w:rPr>
            </w:r>
            <w:r>
              <w:rPr>
                <w:noProof/>
                <w:webHidden/>
              </w:rPr>
              <w:fldChar w:fldCharType="separate"/>
            </w:r>
            <w:r w:rsidR="004E7208">
              <w:rPr>
                <w:noProof/>
                <w:webHidden/>
              </w:rPr>
              <w:t>74</w:t>
            </w:r>
            <w:r>
              <w:rPr>
                <w:noProof/>
                <w:webHidden/>
              </w:rPr>
              <w:fldChar w:fldCharType="end"/>
            </w:r>
          </w:hyperlink>
        </w:p>
        <w:p w14:paraId="1ACFA5B2" w14:textId="435B7302"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77" w:history="1">
            <w:r w:rsidRPr="00757E09">
              <w:rPr>
                <w:rStyle w:val="-"/>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_Toc189730677 \h </w:instrText>
            </w:r>
            <w:r>
              <w:rPr>
                <w:noProof/>
                <w:webHidden/>
              </w:rPr>
            </w:r>
            <w:r>
              <w:rPr>
                <w:noProof/>
                <w:webHidden/>
              </w:rPr>
              <w:fldChar w:fldCharType="separate"/>
            </w:r>
            <w:r w:rsidR="004E7208">
              <w:rPr>
                <w:noProof/>
                <w:webHidden/>
              </w:rPr>
              <w:t>74</w:t>
            </w:r>
            <w:r>
              <w:rPr>
                <w:noProof/>
                <w:webHidden/>
              </w:rPr>
              <w:fldChar w:fldCharType="end"/>
            </w:r>
          </w:hyperlink>
        </w:p>
        <w:p w14:paraId="2B146286" w14:textId="17279B01"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78" w:history="1">
            <w:r w:rsidRPr="00757E09">
              <w:rPr>
                <w:rStyle w:val="-"/>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_Toc189730678 \h </w:instrText>
            </w:r>
            <w:r>
              <w:rPr>
                <w:noProof/>
                <w:webHidden/>
              </w:rPr>
            </w:r>
            <w:r>
              <w:rPr>
                <w:noProof/>
                <w:webHidden/>
              </w:rPr>
              <w:fldChar w:fldCharType="separate"/>
            </w:r>
            <w:r w:rsidR="004E7208">
              <w:rPr>
                <w:noProof/>
                <w:webHidden/>
              </w:rPr>
              <w:t>75</w:t>
            </w:r>
            <w:r>
              <w:rPr>
                <w:noProof/>
                <w:webHidden/>
              </w:rPr>
              <w:fldChar w:fldCharType="end"/>
            </w:r>
          </w:hyperlink>
        </w:p>
        <w:p w14:paraId="481485BF" w14:textId="69DA37A7"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79" w:history="1">
            <w:r w:rsidRPr="00757E09">
              <w:rPr>
                <w:rStyle w:val="-"/>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Αναπροσαρμογή τιμής</w:t>
            </w:r>
            <w:r>
              <w:rPr>
                <w:noProof/>
                <w:webHidden/>
              </w:rPr>
              <w:tab/>
            </w:r>
            <w:r>
              <w:rPr>
                <w:noProof/>
                <w:webHidden/>
              </w:rPr>
              <w:fldChar w:fldCharType="begin"/>
            </w:r>
            <w:r>
              <w:rPr>
                <w:noProof/>
                <w:webHidden/>
              </w:rPr>
              <w:instrText xml:space="preserve"> PAGEREF _Toc189730679 \h </w:instrText>
            </w:r>
            <w:r>
              <w:rPr>
                <w:noProof/>
                <w:webHidden/>
              </w:rPr>
            </w:r>
            <w:r>
              <w:rPr>
                <w:noProof/>
                <w:webHidden/>
              </w:rPr>
              <w:fldChar w:fldCharType="separate"/>
            </w:r>
            <w:r w:rsidR="004E7208">
              <w:rPr>
                <w:noProof/>
                <w:webHidden/>
              </w:rPr>
              <w:t>76</w:t>
            </w:r>
            <w:r>
              <w:rPr>
                <w:noProof/>
                <w:webHidden/>
              </w:rPr>
              <w:fldChar w:fldCharType="end"/>
            </w:r>
          </w:hyperlink>
        </w:p>
        <w:p w14:paraId="565BCCC6" w14:textId="58BC48C2" w:rsidR="002E4960" w:rsidRDefault="002E4960">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80" w:history="1">
            <w:r w:rsidRPr="00757E09">
              <w:rPr>
                <w:rStyle w:val="-"/>
                <w:noProof/>
                <w:lang w:val="el-GR"/>
              </w:rPr>
              <w:t>6.6</w:t>
            </w:r>
            <w:r>
              <w:rPr>
                <w:rFonts w:asciiTheme="minorHAnsi" w:eastAsiaTheme="minorEastAsia" w:hAnsiTheme="minorHAnsi" w:cstheme="minorBidi"/>
                <w:smallCaps w:val="0"/>
                <w:noProof/>
                <w:kern w:val="2"/>
                <w:sz w:val="24"/>
                <w:szCs w:val="24"/>
                <w:lang w:val="el-GR" w:eastAsia="el-GR"/>
                <w14:ligatures w14:val="standardContextual"/>
              </w:rPr>
              <w:tab/>
            </w:r>
            <w:r w:rsidRPr="00757E09">
              <w:rPr>
                <w:rStyle w:val="-"/>
                <w:noProof/>
                <w:lang w:val="el-GR"/>
              </w:rPr>
              <w:t xml:space="preserve">Αντικατάσταση/ προσθήκη μελών ομάδας έργου κατά την εκτέλεση της σύμβασης </w:t>
            </w:r>
            <w:r>
              <w:rPr>
                <w:noProof/>
                <w:webHidden/>
              </w:rPr>
              <w:tab/>
            </w:r>
            <w:r>
              <w:rPr>
                <w:noProof/>
                <w:webHidden/>
              </w:rPr>
              <w:fldChar w:fldCharType="begin"/>
            </w:r>
            <w:r>
              <w:rPr>
                <w:noProof/>
                <w:webHidden/>
              </w:rPr>
              <w:instrText xml:space="preserve"> PAGEREF _Toc189730680 \h </w:instrText>
            </w:r>
            <w:r>
              <w:rPr>
                <w:noProof/>
                <w:webHidden/>
              </w:rPr>
            </w:r>
            <w:r>
              <w:rPr>
                <w:noProof/>
                <w:webHidden/>
              </w:rPr>
              <w:fldChar w:fldCharType="separate"/>
            </w:r>
            <w:r w:rsidR="004E7208">
              <w:rPr>
                <w:noProof/>
                <w:webHidden/>
              </w:rPr>
              <w:t>76</w:t>
            </w:r>
            <w:r>
              <w:rPr>
                <w:noProof/>
                <w:webHidden/>
              </w:rPr>
              <w:fldChar w:fldCharType="end"/>
            </w:r>
          </w:hyperlink>
        </w:p>
        <w:p w14:paraId="1ACBA059" w14:textId="17E232E5" w:rsidR="002E4960" w:rsidRDefault="002E4960">
          <w:pPr>
            <w:pStyle w:val="1a"/>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730681" w:history="1">
            <w:r w:rsidRPr="00757E09">
              <w:rPr>
                <w:rStyle w:val="-"/>
                <w:noProof/>
                <w:lang w:val="el-GR"/>
              </w:rPr>
              <w:t>ΠΑΡΑΡΤΗΜΑΤΑ</w:t>
            </w:r>
            <w:r>
              <w:rPr>
                <w:noProof/>
                <w:webHidden/>
              </w:rPr>
              <w:tab/>
            </w:r>
            <w:r>
              <w:rPr>
                <w:noProof/>
                <w:webHidden/>
              </w:rPr>
              <w:fldChar w:fldCharType="begin"/>
            </w:r>
            <w:r>
              <w:rPr>
                <w:noProof/>
                <w:webHidden/>
              </w:rPr>
              <w:instrText xml:space="preserve"> PAGEREF _Toc189730681 \h </w:instrText>
            </w:r>
            <w:r>
              <w:rPr>
                <w:noProof/>
                <w:webHidden/>
              </w:rPr>
            </w:r>
            <w:r>
              <w:rPr>
                <w:noProof/>
                <w:webHidden/>
              </w:rPr>
              <w:fldChar w:fldCharType="separate"/>
            </w:r>
            <w:r w:rsidR="004E7208">
              <w:rPr>
                <w:noProof/>
                <w:webHidden/>
              </w:rPr>
              <w:t>77</w:t>
            </w:r>
            <w:r>
              <w:rPr>
                <w:noProof/>
                <w:webHidden/>
              </w:rPr>
              <w:fldChar w:fldCharType="end"/>
            </w:r>
          </w:hyperlink>
        </w:p>
        <w:p w14:paraId="10D336B3" w14:textId="025EF2EB" w:rsidR="002E4960" w:rsidRDefault="002E4960">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82" w:history="1">
            <w:r w:rsidRPr="00757E09">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_Toc189730682 \h </w:instrText>
            </w:r>
            <w:r>
              <w:rPr>
                <w:noProof/>
                <w:webHidden/>
              </w:rPr>
            </w:r>
            <w:r>
              <w:rPr>
                <w:noProof/>
                <w:webHidden/>
              </w:rPr>
              <w:fldChar w:fldCharType="separate"/>
            </w:r>
            <w:r w:rsidR="004E7208">
              <w:rPr>
                <w:noProof/>
                <w:webHidden/>
              </w:rPr>
              <w:t>77</w:t>
            </w:r>
            <w:r>
              <w:rPr>
                <w:noProof/>
                <w:webHidden/>
              </w:rPr>
              <w:fldChar w:fldCharType="end"/>
            </w:r>
          </w:hyperlink>
        </w:p>
        <w:p w14:paraId="11E625A1" w14:textId="1CD4CB82" w:rsidR="002E4960" w:rsidRDefault="002E496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83" w:history="1">
            <w:r w:rsidRPr="00757E09">
              <w:rPr>
                <w:rStyle w:val="-"/>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Περιβάλλον της Σύμβασης</w:t>
            </w:r>
            <w:r>
              <w:rPr>
                <w:noProof/>
                <w:webHidden/>
              </w:rPr>
              <w:tab/>
            </w:r>
            <w:r>
              <w:rPr>
                <w:noProof/>
                <w:webHidden/>
              </w:rPr>
              <w:fldChar w:fldCharType="begin"/>
            </w:r>
            <w:r>
              <w:rPr>
                <w:noProof/>
                <w:webHidden/>
              </w:rPr>
              <w:instrText xml:space="preserve"> PAGEREF _Toc189730683 \h </w:instrText>
            </w:r>
            <w:r>
              <w:rPr>
                <w:noProof/>
                <w:webHidden/>
              </w:rPr>
            </w:r>
            <w:r>
              <w:rPr>
                <w:noProof/>
                <w:webHidden/>
              </w:rPr>
              <w:fldChar w:fldCharType="separate"/>
            </w:r>
            <w:r w:rsidR="004E7208">
              <w:rPr>
                <w:noProof/>
                <w:webHidden/>
              </w:rPr>
              <w:t>77</w:t>
            </w:r>
            <w:r>
              <w:rPr>
                <w:noProof/>
                <w:webHidden/>
              </w:rPr>
              <w:fldChar w:fldCharType="end"/>
            </w:r>
          </w:hyperlink>
        </w:p>
        <w:p w14:paraId="453E5898" w14:textId="6F59BBA7" w:rsidR="002E4960" w:rsidRDefault="002E496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84" w:history="1">
            <w:r w:rsidRPr="00757E09">
              <w:rPr>
                <w:rStyle w:val="-"/>
                <w:rFonts w:eastAsia="SimSun"/>
                <w:noProof/>
                <w:lang w:val="el-GR"/>
              </w:rPr>
              <w:t>1.1 Εμπλεκόμενοι στην υλοποίηση της Σύμβασης</w:t>
            </w:r>
            <w:r w:rsidRPr="00757E09">
              <w:rPr>
                <w:rStyle w:val="-"/>
                <w:rFonts w:eastAsia="Tahoma"/>
                <w:noProof/>
                <w:lang w:val="el-GR"/>
              </w:rPr>
              <w:t xml:space="preserve"> Για την υλοποίηση του Έργου της παρούσας Διακήρυξης εμπλέκονται οι ακόλουθοι:</w:t>
            </w:r>
            <w:r>
              <w:rPr>
                <w:noProof/>
                <w:webHidden/>
              </w:rPr>
              <w:tab/>
            </w:r>
            <w:r>
              <w:rPr>
                <w:noProof/>
                <w:webHidden/>
              </w:rPr>
              <w:fldChar w:fldCharType="begin"/>
            </w:r>
            <w:r>
              <w:rPr>
                <w:noProof/>
                <w:webHidden/>
              </w:rPr>
              <w:instrText xml:space="preserve"> PAGEREF _Toc189730684 \h </w:instrText>
            </w:r>
            <w:r>
              <w:rPr>
                <w:noProof/>
                <w:webHidden/>
              </w:rPr>
            </w:r>
            <w:r>
              <w:rPr>
                <w:noProof/>
                <w:webHidden/>
              </w:rPr>
              <w:fldChar w:fldCharType="separate"/>
            </w:r>
            <w:r w:rsidR="004E7208">
              <w:rPr>
                <w:noProof/>
                <w:webHidden/>
              </w:rPr>
              <w:t>77</w:t>
            </w:r>
            <w:r>
              <w:rPr>
                <w:noProof/>
                <w:webHidden/>
              </w:rPr>
              <w:fldChar w:fldCharType="end"/>
            </w:r>
          </w:hyperlink>
        </w:p>
        <w:p w14:paraId="03D9A786" w14:textId="4E6DDD72" w:rsidR="002E4960" w:rsidRDefault="002E4960">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85" w:history="1">
            <w:r w:rsidRPr="00757E09">
              <w:rPr>
                <w:rStyle w:val="-"/>
                <w:rFonts w:eastAsia="SimSun"/>
                <w:noProof/>
                <w:lang w:val="el-GR"/>
              </w:rPr>
              <w:t xml:space="preserve">1.1.1 </w:t>
            </w:r>
            <w:r w:rsidRPr="00757E09">
              <w:rPr>
                <w:rStyle w:val="-"/>
                <w:rFonts w:eastAsia="SimSun"/>
                <w:noProof/>
              </w:rPr>
              <w:t>Φορέας Υλοποίησης – Αναθέτουσα Αρχή</w:t>
            </w:r>
            <w:r>
              <w:rPr>
                <w:noProof/>
                <w:webHidden/>
              </w:rPr>
              <w:tab/>
            </w:r>
            <w:r>
              <w:rPr>
                <w:noProof/>
                <w:webHidden/>
              </w:rPr>
              <w:fldChar w:fldCharType="begin"/>
            </w:r>
            <w:r>
              <w:rPr>
                <w:noProof/>
                <w:webHidden/>
              </w:rPr>
              <w:instrText xml:space="preserve"> PAGEREF _Toc189730685 \h </w:instrText>
            </w:r>
            <w:r>
              <w:rPr>
                <w:noProof/>
                <w:webHidden/>
              </w:rPr>
            </w:r>
            <w:r>
              <w:rPr>
                <w:noProof/>
                <w:webHidden/>
              </w:rPr>
              <w:fldChar w:fldCharType="separate"/>
            </w:r>
            <w:r w:rsidR="004E7208">
              <w:rPr>
                <w:noProof/>
                <w:webHidden/>
              </w:rPr>
              <w:t>77</w:t>
            </w:r>
            <w:r>
              <w:rPr>
                <w:noProof/>
                <w:webHidden/>
              </w:rPr>
              <w:fldChar w:fldCharType="end"/>
            </w:r>
          </w:hyperlink>
        </w:p>
        <w:p w14:paraId="4FFC6D29" w14:textId="7A070558" w:rsidR="002E4960" w:rsidRDefault="002E4960">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86" w:history="1">
            <w:r w:rsidRPr="00757E09">
              <w:rPr>
                <w:rStyle w:val="-"/>
                <w:rFonts w:eastAsia="SimSun"/>
                <w:noProof/>
                <w:lang w:val="el-GR"/>
              </w:rPr>
              <w:t>1.1.2 Φορέας Χρηματοδότησης / Κύριος του Έργου</w:t>
            </w:r>
            <w:r>
              <w:rPr>
                <w:noProof/>
                <w:webHidden/>
              </w:rPr>
              <w:tab/>
            </w:r>
            <w:r>
              <w:rPr>
                <w:noProof/>
                <w:webHidden/>
              </w:rPr>
              <w:fldChar w:fldCharType="begin"/>
            </w:r>
            <w:r>
              <w:rPr>
                <w:noProof/>
                <w:webHidden/>
              </w:rPr>
              <w:instrText xml:space="preserve"> PAGEREF _Toc189730686 \h </w:instrText>
            </w:r>
            <w:r>
              <w:rPr>
                <w:noProof/>
                <w:webHidden/>
              </w:rPr>
            </w:r>
            <w:r>
              <w:rPr>
                <w:noProof/>
                <w:webHidden/>
              </w:rPr>
              <w:fldChar w:fldCharType="separate"/>
            </w:r>
            <w:r w:rsidR="004E7208">
              <w:rPr>
                <w:noProof/>
                <w:webHidden/>
              </w:rPr>
              <w:t>78</w:t>
            </w:r>
            <w:r>
              <w:rPr>
                <w:noProof/>
                <w:webHidden/>
              </w:rPr>
              <w:fldChar w:fldCharType="end"/>
            </w:r>
          </w:hyperlink>
        </w:p>
        <w:p w14:paraId="21F4A18D" w14:textId="0C55CFEA" w:rsidR="002E4960" w:rsidRDefault="002E4960">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87" w:history="1">
            <w:r w:rsidRPr="00757E09">
              <w:rPr>
                <w:rStyle w:val="-"/>
                <w:rFonts w:eastAsia="SimSun"/>
                <w:noProof/>
                <w:lang w:val="el-GR"/>
              </w:rPr>
              <w:t>1.1.3 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_Toc189730687 \h </w:instrText>
            </w:r>
            <w:r>
              <w:rPr>
                <w:noProof/>
                <w:webHidden/>
              </w:rPr>
            </w:r>
            <w:r>
              <w:rPr>
                <w:noProof/>
                <w:webHidden/>
              </w:rPr>
              <w:fldChar w:fldCharType="separate"/>
            </w:r>
            <w:r w:rsidR="004E7208">
              <w:rPr>
                <w:noProof/>
                <w:webHidden/>
              </w:rPr>
              <w:t>79</w:t>
            </w:r>
            <w:r>
              <w:rPr>
                <w:noProof/>
                <w:webHidden/>
              </w:rPr>
              <w:fldChar w:fldCharType="end"/>
            </w:r>
          </w:hyperlink>
        </w:p>
        <w:p w14:paraId="40E66807" w14:textId="0E3F90A7" w:rsidR="002E4960" w:rsidRDefault="002E496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88" w:history="1">
            <w:r w:rsidRPr="00757E09">
              <w:rPr>
                <w:rStyle w:val="-"/>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_Toc189730688 \h </w:instrText>
            </w:r>
            <w:r>
              <w:rPr>
                <w:noProof/>
                <w:webHidden/>
              </w:rPr>
            </w:r>
            <w:r>
              <w:rPr>
                <w:noProof/>
                <w:webHidden/>
              </w:rPr>
              <w:fldChar w:fldCharType="separate"/>
            </w:r>
            <w:r w:rsidR="004E7208">
              <w:rPr>
                <w:noProof/>
                <w:webHidden/>
              </w:rPr>
              <w:t>80</w:t>
            </w:r>
            <w:r>
              <w:rPr>
                <w:noProof/>
                <w:webHidden/>
              </w:rPr>
              <w:fldChar w:fldCharType="end"/>
            </w:r>
          </w:hyperlink>
        </w:p>
        <w:p w14:paraId="6231AB29" w14:textId="1D814BCA" w:rsidR="002E4960" w:rsidRDefault="002E4960">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89" w:history="1">
            <w:r w:rsidRPr="00757E09">
              <w:rPr>
                <w:rStyle w:val="-"/>
                <w:noProof/>
                <w:lang w:val="el-GR"/>
              </w:rPr>
              <w:t>2.1</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_Toc189730689 \h </w:instrText>
            </w:r>
            <w:r>
              <w:rPr>
                <w:noProof/>
                <w:webHidden/>
              </w:rPr>
            </w:r>
            <w:r>
              <w:rPr>
                <w:noProof/>
                <w:webHidden/>
              </w:rPr>
              <w:fldChar w:fldCharType="separate"/>
            </w:r>
            <w:r w:rsidR="004E7208">
              <w:rPr>
                <w:noProof/>
                <w:webHidden/>
              </w:rPr>
              <w:t>80</w:t>
            </w:r>
            <w:r>
              <w:rPr>
                <w:noProof/>
                <w:webHidden/>
              </w:rPr>
              <w:fldChar w:fldCharType="end"/>
            </w:r>
          </w:hyperlink>
        </w:p>
        <w:p w14:paraId="26801CD6" w14:textId="7173A273" w:rsidR="002E4960" w:rsidRDefault="002E4960">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90" w:history="1">
            <w:r w:rsidRPr="00757E09">
              <w:rPr>
                <w:rStyle w:val="-"/>
                <w:noProof/>
                <w:lang w:val="el-GR"/>
              </w:rPr>
              <w:t>2.2</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Αντικείμενο της Σύμβασης</w:t>
            </w:r>
            <w:r>
              <w:rPr>
                <w:noProof/>
                <w:webHidden/>
              </w:rPr>
              <w:tab/>
            </w:r>
            <w:r>
              <w:rPr>
                <w:noProof/>
                <w:webHidden/>
              </w:rPr>
              <w:fldChar w:fldCharType="begin"/>
            </w:r>
            <w:r>
              <w:rPr>
                <w:noProof/>
                <w:webHidden/>
              </w:rPr>
              <w:instrText xml:space="preserve"> PAGEREF _Toc189730690 \h </w:instrText>
            </w:r>
            <w:r>
              <w:rPr>
                <w:noProof/>
                <w:webHidden/>
              </w:rPr>
            </w:r>
            <w:r>
              <w:rPr>
                <w:noProof/>
                <w:webHidden/>
              </w:rPr>
              <w:fldChar w:fldCharType="separate"/>
            </w:r>
            <w:r w:rsidR="004E7208">
              <w:rPr>
                <w:noProof/>
                <w:webHidden/>
              </w:rPr>
              <w:t>83</w:t>
            </w:r>
            <w:r>
              <w:rPr>
                <w:noProof/>
                <w:webHidden/>
              </w:rPr>
              <w:fldChar w:fldCharType="end"/>
            </w:r>
          </w:hyperlink>
        </w:p>
        <w:p w14:paraId="1BDF0886" w14:textId="4031E881" w:rsidR="002E4960" w:rsidRDefault="002E496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691" w:history="1">
            <w:r w:rsidRPr="00757E09">
              <w:rPr>
                <w:rStyle w:val="-"/>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Μεθοδολογία Υλοποίησης</w:t>
            </w:r>
            <w:r>
              <w:rPr>
                <w:noProof/>
                <w:webHidden/>
              </w:rPr>
              <w:tab/>
            </w:r>
            <w:r>
              <w:rPr>
                <w:noProof/>
                <w:webHidden/>
              </w:rPr>
              <w:fldChar w:fldCharType="begin"/>
            </w:r>
            <w:r>
              <w:rPr>
                <w:noProof/>
                <w:webHidden/>
              </w:rPr>
              <w:instrText xml:space="preserve"> PAGEREF _Toc189730691 \h </w:instrText>
            </w:r>
            <w:r>
              <w:rPr>
                <w:noProof/>
                <w:webHidden/>
              </w:rPr>
            </w:r>
            <w:r>
              <w:rPr>
                <w:noProof/>
                <w:webHidden/>
              </w:rPr>
              <w:fldChar w:fldCharType="separate"/>
            </w:r>
            <w:r w:rsidR="004E7208">
              <w:rPr>
                <w:noProof/>
                <w:webHidden/>
              </w:rPr>
              <w:t>84</w:t>
            </w:r>
            <w:r>
              <w:rPr>
                <w:noProof/>
                <w:webHidden/>
              </w:rPr>
              <w:fldChar w:fldCharType="end"/>
            </w:r>
          </w:hyperlink>
        </w:p>
        <w:p w14:paraId="5656BACB" w14:textId="11BC84BE" w:rsidR="002E4960" w:rsidRDefault="002E496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92" w:history="1">
            <w:r w:rsidRPr="00757E09">
              <w:rPr>
                <w:rStyle w:val="-"/>
                <w:noProof/>
                <w:lang w:val="el-GR"/>
              </w:rPr>
              <w:t>3.1</w:t>
            </w:r>
            <w:r>
              <w:rPr>
                <w:rFonts w:asciiTheme="minorHAnsi" w:eastAsiaTheme="minorEastAsia" w:hAnsiTheme="minorHAnsi" w:cstheme="minorBidi"/>
                <w:noProof/>
                <w:kern w:val="2"/>
                <w:sz w:val="24"/>
                <w:szCs w:val="24"/>
                <w:lang w:val="el-GR" w:eastAsia="el-GR"/>
                <w14:ligatures w14:val="standardContextual"/>
              </w:rPr>
              <w:tab/>
            </w:r>
            <w:r w:rsidRPr="00757E09">
              <w:rPr>
                <w:rStyle w:val="-"/>
                <w:noProof/>
                <w:lang w:val="el-GR"/>
              </w:rPr>
              <w:t>Χρονοδιάγραμμα</w:t>
            </w:r>
            <w:r>
              <w:rPr>
                <w:noProof/>
                <w:webHidden/>
              </w:rPr>
              <w:tab/>
            </w:r>
            <w:r>
              <w:rPr>
                <w:noProof/>
                <w:webHidden/>
              </w:rPr>
              <w:fldChar w:fldCharType="begin"/>
            </w:r>
            <w:r>
              <w:rPr>
                <w:noProof/>
                <w:webHidden/>
              </w:rPr>
              <w:instrText xml:space="preserve"> PAGEREF _Toc189730692 \h </w:instrText>
            </w:r>
            <w:r>
              <w:rPr>
                <w:noProof/>
                <w:webHidden/>
              </w:rPr>
            </w:r>
            <w:r>
              <w:rPr>
                <w:noProof/>
                <w:webHidden/>
              </w:rPr>
              <w:fldChar w:fldCharType="separate"/>
            </w:r>
            <w:r w:rsidR="004E7208">
              <w:rPr>
                <w:noProof/>
                <w:webHidden/>
              </w:rPr>
              <w:t>85</w:t>
            </w:r>
            <w:r>
              <w:rPr>
                <w:noProof/>
                <w:webHidden/>
              </w:rPr>
              <w:fldChar w:fldCharType="end"/>
            </w:r>
          </w:hyperlink>
        </w:p>
        <w:p w14:paraId="5848EDD6" w14:textId="2BF221BA" w:rsidR="002E4960" w:rsidRDefault="002E496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93" w:history="1">
            <w:r w:rsidRPr="00757E09">
              <w:rPr>
                <w:rStyle w:val="-"/>
                <w:noProof/>
                <w:lang w:val="el-GR"/>
              </w:rPr>
              <w:t>3.2</w:t>
            </w:r>
            <w:r>
              <w:rPr>
                <w:rFonts w:asciiTheme="minorHAnsi" w:eastAsiaTheme="minorEastAsia" w:hAnsiTheme="minorHAnsi" w:cstheme="minorBidi"/>
                <w:noProof/>
                <w:kern w:val="2"/>
                <w:sz w:val="24"/>
                <w:szCs w:val="24"/>
                <w:lang w:val="el-GR" w:eastAsia="el-GR"/>
                <w14:ligatures w14:val="standardContextual"/>
              </w:rPr>
              <w:tab/>
            </w:r>
            <w:r w:rsidRPr="00757E09">
              <w:rPr>
                <w:rStyle w:val="-"/>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_Toc189730693 \h </w:instrText>
            </w:r>
            <w:r>
              <w:rPr>
                <w:noProof/>
                <w:webHidden/>
              </w:rPr>
            </w:r>
            <w:r>
              <w:rPr>
                <w:noProof/>
                <w:webHidden/>
              </w:rPr>
              <w:fldChar w:fldCharType="separate"/>
            </w:r>
            <w:r w:rsidR="004E7208">
              <w:rPr>
                <w:noProof/>
                <w:webHidden/>
              </w:rPr>
              <w:t>85</w:t>
            </w:r>
            <w:r>
              <w:rPr>
                <w:noProof/>
                <w:webHidden/>
              </w:rPr>
              <w:fldChar w:fldCharType="end"/>
            </w:r>
          </w:hyperlink>
        </w:p>
        <w:p w14:paraId="00D920C2" w14:textId="62AF1BAA" w:rsidR="002E4960" w:rsidRDefault="002E496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94" w:history="1">
            <w:r w:rsidRPr="00757E09">
              <w:rPr>
                <w:rStyle w:val="-"/>
                <w:noProof/>
                <w:lang w:val="el-GR"/>
              </w:rPr>
              <w:t>3.3</w:t>
            </w:r>
            <w:r>
              <w:rPr>
                <w:rFonts w:asciiTheme="minorHAnsi" w:eastAsiaTheme="minorEastAsia" w:hAnsiTheme="minorHAnsi" w:cstheme="minorBidi"/>
                <w:noProof/>
                <w:kern w:val="2"/>
                <w:sz w:val="24"/>
                <w:szCs w:val="24"/>
                <w:lang w:val="el-GR" w:eastAsia="el-GR"/>
                <w14:ligatures w14:val="standardContextual"/>
              </w:rPr>
              <w:tab/>
            </w:r>
            <w:r w:rsidRPr="00757E09">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_Toc189730694 \h </w:instrText>
            </w:r>
            <w:r>
              <w:rPr>
                <w:noProof/>
                <w:webHidden/>
              </w:rPr>
            </w:r>
            <w:r>
              <w:rPr>
                <w:noProof/>
                <w:webHidden/>
              </w:rPr>
              <w:fldChar w:fldCharType="separate"/>
            </w:r>
            <w:r w:rsidR="004E7208">
              <w:rPr>
                <w:noProof/>
                <w:webHidden/>
              </w:rPr>
              <w:t>85</w:t>
            </w:r>
            <w:r>
              <w:rPr>
                <w:noProof/>
                <w:webHidden/>
              </w:rPr>
              <w:fldChar w:fldCharType="end"/>
            </w:r>
          </w:hyperlink>
        </w:p>
        <w:p w14:paraId="24CA692D" w14:textId="1405FFA2" w:rsidR="002E4960" w:rsidRDefault="002E496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95" w:history="1">
            <w:r w:rsidRPr="00757E09">
              <w:rPr>
                <w:rStyle w:val="-"/>
                <w:noProof/>
                <w:lang w:val="el-GR"/>
              </w:rPr>
              <w:t>3.4</w:t>
            </w:r>
            <w:r>
              <w:rPr>
                <w:rFonts w:asciiTheme="minorHAnsi" w:eastAsiaTheme="minorEastAsia" w:hAnsiTheme="minorHAnsi" w:cstheme="minorBidi"/>
                <w:noProof/>
                <w:kern w:val="2"/>
                <w:sz w:val="24"/>
                <w:szCs w:val="24"/>
                <w:lang w:val="el-GR" w:eastAsia="el-GR"/>
                <w14:ligatures w14:val="standardContextual"/>
              </w:rPr>
              <w:tab/>
            </w:r>
            <w:r w:rsidRPr="00757E09">
              <w:rPr>
                <w:rStyle w:val="-"/>
                <w:noProof/>
                <w:lang w:val="el-GR"/>
              </w:rPr>
              <w:t>Μεθοδολογία Διασφάλισης Ποιότητας</w:t>
            </w:r>
            <w:r>
              <w:rPr>
                <w:noProof/>
                <w:webHidden/>
              </w:rPr>
              <w:tab/>
            </w:r>
            <w:r>
              <w:rPr>
                <w:noProof/>
                <w:webHidden/>
              </w:rPr>
              <w:fldChar w:fldCharType="begin"/>
            </w:r>
            <w:r>
              <w:rPr>
                <w:noProof/>
                <w:webHidden/>
              </w:rPr>
              <w:instrText xml:space="preserve"> PAGEREF _Toc189730695 \h </w:instrText>
            </w:r>
            <w:r>
              <w:rPr>
                <w:noProof/>
                <w:webHidden/>
              </w:rPr>
            </w:r>
            <w:r>
              <w:rPr>
                <w:noProof/>
                <w:webHidden/>
              </w:rPr>
              <w:fldChar w:fldCharType="separate"/>
            </w:r>
            <w:r w:rsidR="004E7208">
              <w:rPr>
                <w:noProof/>
                <w:webHidden/>
              </w:rPr>
              <w:t>86</w:t>
            </w:r>
            <w:r>
              <w:rPr>
                <w:noProof/>
                <w:webHidden/>
              </w:rPr>
              <w:fldChar w:fldCharType="end"/>
            </w:r>
          </w:hyperlink>
        </w:p>
        <w:p w14:paraId="0431ADC2" w14:textId="5DB31922" w:rsidR="002E4960" w:rsidRDefault="002E496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96" w:history="1">
            <w:r w:rsidRPr="00757E09">
              <w:rPr>
                <w:rStyle w:val="-"/>
                <w:noProof/>
                <w:lang w:val="el-GR"/>
              </w:rPr>
              <w:t>3.5</w:t>
            </w:r>
            <w:r>
              <w:rPr>
                <w:rFonts w:asciiTheme="minorHAnsi" w:eastAsiaTheme="minorEastAsia" w:hAnsiTheme="minorHAnsi" w:cstheme="minorBidi"/>
                <w:noProof/>
                <w:kern w:val="2"/>
                <w:sz w:val="24"/>
                <w:szCs w:val="24"/>
                <w:lang w:val="el-GR" w:eastAsia="el-GR"/>
                <w14:ligatures w14:val="standardContextual"/>
              </w:rPr>
              <w:tab/>
            </w:r>
            <w:r w:rsidRPr="00757E09">
              <w:rPr>
                <w:rStyle w:val="-"/>
                <w:noProof/>
                <w:lang w:val="el-GR"/>
              </w:rPr>
              <w:t>Τόπος υλοποίησης/παροχής υπηρεσιών</w:t>
            </w:r>
            <w:r>
              <w:rPr>
                <w:noProof/>
                <w:webHidden/>
              </w:rPr>
              <w:tab/>
            </w:r>
            <w:r>
              <w:rPr>
                <w:noProof/>
                <w:webHidden/>
              </w:rPr>
              <w:fldChar w:fldCharType="begin"/>
            </w:r>
            <w:r>
              <w:rPr>
                <w:noProof/>
                <w:webHidden/>
              </w:rPr>
              <w:instrText xml:space="preserve"> PAGEREF _Toc189730696 \h </w:instrText>
            </w:r>
            <w:r>
              <w:rPr>
                <w:noProof/>
                <w:webHidden/>
              </w:rPr>
            </w:r>
            <w:r>
              <w:rPr>
                <w:noProof/>
                <w:webHidden/>
              </w:rPr>
              <w:fldChar w:fldCharType="separate"/>
            </w:r>
            <w:r w:rsidR="004E7208">
              <w:rPr>
                <w:noProof/>
                <w:webHidden/>
              </w:rPr>
              <w:t>86</w:t>
            </w:r>
            <w:r>
              <w:rPr>
                <w:noProof/>
                <w:webHidden/>
              </w:rPr>
              <w:fldChar w:fldCharType="end"/>
            </w:r>
          </w:hyperlink>
        </w:p>
        <w:p w14:paraId="00E39242" w14:textId="0CA433F5" w:rsidR="002E4960" w:rsidRDefault="002E4960">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97" w:history="1">
            <w:r w:rsidRPr="00757E09">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_Toc189730697 \h </w:instrText>
            </w:r>
            <w:r>
              <w:rPr>
                <w:noProof/>
                <w:webHidden/>
              </w:rPr>
            </w:r>
            <w:r>
              <w:rPr>
                <w:noProof/>
                <w:webHidden/>
              </w:rPr>
              <w:fldChar w:fldCharType="separate"/>
            </w:r>
            <w:r w:rsidR="004E7208">
              <w:rPr>
                <w:noProof/>
                <w:webHidden/>
              </w:rPr>
              <w:t>87</w:t>
            </w:r>
            <w:r>
              <w:rPr>
                <w:noProof/>
                <w:webHidden/>
              </w:rPr>
              <w:fldChar w:fldCharType="end"/>
            </w:r>
          </w:hyperlink>
        </w:p>
        <w:p w14:paraId="356E8E3C" w14:textId="0897E85F" w:rsidR="002E4960" w:rsidRDefault="002E4960">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698" w:history="1">
            <w:r w:rsidRPr="00757E09">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_Toc189730698 \h </w:instrText>
            </w:r>
            <w:r>
              <w:rPr>
                <w:noProof/>
                <w:webHidden/>
              </w:rPr>
            </w:r>
            <w:r>
              <w:rPr>
                <w:noProof/>
                <w:webHidden/>
              </w:rPr>
              <w:fldChar w:fldCharType="separate"/>
            </w:r>
            <w:r w:rsidR="004E7208">
              <w:rPr>
                <w:noProof/>
                <w:webHidden/>
              </w:rPr>
              <w:t>88</w:t>
            </w:r>
            <w:r>
              <w:rPr>
                <w:noProof/>
                <w:webHidden/>
              </w:rPr>
              <w:fldChar w:fldCharType="end"/>
            </w:r>
          </w:hyperlink>
        </w:p>
        <w:p w14:paraId="6D5361FC" w14:textId="7289A4FE" w:rsidR="002E4960" w:rsidRDefault="002E496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730699" w:history="1">
            <w:r w:rsidRPr="00757E09">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_Toc189730699 \h </w:instrText>
            </w:r>
            <w:r>
              <w:rPr>
                <w:noProof/>
                <w:webHidden/>
              </w:rPr>
            </w:r>
            <w:r>
              <w:rPr>
                <w:noProof/>
                <w:webHidden/>
              </w:rPr>
              <w:fldChar w:fldCharType="separate"/>
            </w:r>
            <w:r w:rsidR="004E7208">
              <w:rPr>
                <w:noProof/>
                <w:webHidden/>
              </w:rPr>
              <w:t>88</w:t>
            </w:r>
            <w:r>
              <w:rPr>
                <w:noProof/>
                <w:webHidden/>
              </w:rPr>
              <w:fldChar w:fldCharType="end"/>
            </w:r>
          </w:hyperlink>
        </w:p>
        <w:p w14:paraId="32E2E780" w14:textId="759F9731" w:rsidR="002E4960" w:rsidRDefault="002E4960">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700" w:history="1">
            <w:r w:rsidRPr="00757E09">
              <w:rPr>
                <w:rStyle w:val="-"/>
                <w:noProof/>
                <w:lang w:val="el-GR"/>
              </w:rPr>
              <w:t>ΠΑΡΑΡΤΗΜΑ Ι</w:t>
            </w:r>
            <w:r w:rsidRPr="00757E09">
              <w:rPr>
                <w:rStyle w:val="-"/>
                <w:noProof/>
              </w:rPr>
              <w:t>V</w:t>
            </w:r>
            <w:r w:rsidRPr="00757E09">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_Toc189730700 \h </w:instrText>
            </w:r>
            <w:r>
              <w:rPr>
                <w:noProof/>
                <w:webHidden/>
              </w:rPr>
            </w:r>
            <w:r>
              <w:rPr>
                <w:noProof/>
                <w:webHidden/>
              </w:rPr>
              <w:fldChar w:fldCharType="separate"/>
            </w:r>
            <w:r w:rsidR="004E7208">
              <w:rPr>
                <w:noProof/>
                <w:webHidden/>
              </w:rPr>
              <w:t>89</w:t>
            </w:r>
            <w:r>
              <w:rPr>
                <w:noProof/>
                <w:webHidden/>
              </w:rPr>
              <w:fldChar w:fldCharType="end"/>
            </w:r>
          </w:hyperlink>
        </w:p>
        <w:p w14:paraId="45D7E328" w14:textId="486F8B65" w:rsidR="002E4960" w:rsidRDefault="002E4960">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701" w:history="1">
            <w:r w:rsidRPr="00757E09">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_Toc189730701 \h </w:instrText>
            </w:r>
            <w:r>
              <w:rPr>
                <w:noProof/>
                <w:webHidden/>
              </w:rPr>
            </w:r>
            <w:r>
              <w:rPr>
                <w:noProof/>
                <w:webHidden/>
              </w:rPr>
              <w:fldChar w:fldCharType="separate"/>
            </w:r>
            <w:r w:rsidR="004E7208">
              <w:rPr>
                <w:noProof/>
                <w:webHidden/>
              </w:rPr>
              <w:t>91</w:t>
            </w:r>
            <w:r>
              <w:rPr>
                <w:noProof/>
                <w:webHidden/>
              </w:rPr>
              <w:fldChar w:fldCharType="end"/>
            </w:r>
          </w:hyperlink>
        </w:p>
        <w:p w14:paraId="06323E37" w14:textId="08F28D13" w:rsidR="002E4960" w:rsidRDefault="002E4960">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702" w:history="1">
            <w:r w:rsidRPr="00757E09">
              <w:rPr>
                <w:rStyle w:val="-"/>
                <w:noProof/>
                <w:lang w:val="el-GR"/>
              </w:rPr>
              <w:t xml:space="preserve">ΠΑΡΑΡΤΗΜΑ </w:t>
            </w:r>
            <w:r w:rsidRPr="00757E09">
              <w:rPr>
                <w:rStyle w:val="-"/>
                <w:noProof/>
              </w:rPr>
              <w:t>VI</w:t>
            </w:r>
            <w:r w:rsidRPr="00757E09">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_Toc189730702 \h </w:instrText>
            </w:r>
            <w:r>
              <w:rPr>
                <w:noProof/>
                <w:webHidden/>
              </w:rPr>
            </w:r>
            <w:r>
              <w:rPr>
                <w:noProof/>
                <w:webHidden/>
              </w:rPr>
              <w:fldChar w:fldCharType="separate"/>
            </w:r>
            <w:r w:rsidR="004E7208">
              <w:rPr>
                <w:noProof/>
                <w:webHidden/>
              </w:rPr>
              <w:t>92</w:t>
            </w:r>
            <w:r>
              <w:rPr>
                <w:noProof/>
                <w:webHidden/>
              </w:rPr>
              <w:fldChar w:fldCharType="end"/>
            </w:r>
          </w:hyperlink>
        </w:p>
        <w:p w14:paraId="50897ECC" w14:textId="0AC523E5" w:rsidR="002E4960" w:rsidRDefault="002E4960">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703" w:history="1">
            <w:r w:rsidRPr="00757E09">
              <w:rPr>
                <w:rStyle w:val="-"/>
                <w:noProof/>
                <w:lang w:val="el-GR"/>
              </w:rPr>
              <w:t xml:space="preserve">ΠΑΡΑΡΤΗΜΑ </w:t>
            </w:r>
            <w:r w:rsidRPr="00757E09">
              <w:rPr>
                <w:rStyle w:val="-"/>
                <w:noProof/>
              </w:rPr>
              <w:t>VI</w:t>
            </w:r>
            <w:r w:rsidRPr="00757E09">
              <w:rPr>
                <w:rStyle w:val="-"/>
                <w:noProof/>
                <w:lang w:val="el-GR"/>
              </w:rPr>
              <w:t>Ι – Άλλες Δηλώσεις</w:t>
            </w:r>
            <w:r>
              <w:rPr>
                <w:noProof/>
                <w:webHidden/>
              </w:rPr>
              <w:tab/>
            </w:r>
            <w:r>
              <w:rPr>
                <w:noProof/>
                <w:webHidden/>
              </w:rPr>
              <w:fldChar w:fldCharType="begin"/>
            </w:r>
            <w:r>
              <w:rPr>
                <w:noProof/>
                <w:webHidden/>
              </w:rPr>
              <w:instrText xml:space="preserve"> PAGEREF _Toc189730703 \h </w:instrText>
            </w:r>
            <w:r>
              <w:rPr>
                <w:noProof/>
                <w:webHidden/>
              </w:rPr>
            </w:r>
            <w:r>
              <w:rPr>
                <w:noProof/>
                <w:webHidden/>
              </w:rPr>
              <w:fldChar w:fldCharType="separate"/>
            </w:r>
            <w:r w:rsidR="004E7208">
              <w:rPr>
                <w:noProof/>
                <w:webHidden/>
              </w:rPr>
              <w:t>93</w:t>
            </w:r>
            <w:r>
              <w:rPr>
                <w:noProof/>
                <w:webHidden/>
              </w:rPr>
              <w:fldChar w:fldCharType="end"/>
            </w:r>
          </w:hyperlink>
        </w:p>
        <w:p w14:paraId="45D24880" w14:textId="14554B12" w:rsidR="002E4960" w:rsidRDefault="002E4960">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704" w:history="1">
            <w:r w:rsidRPr="00757E09">
              <w:rPr>
                <w:rStyle w:val="-"/>
                <w:noProof/>
                <w:lang w:val="el-GR"/>
              </w:rPr>
              <w:t xml:space="preserve">ΠΑΡΑΡΤΗΜΑ </w:t>
            </w:r>
            <w:r w:rsidRPr="00757E09">
              <w:rPr>
                <w:rStyle w:val="-"/>
                <w:noProof/>
              </w:rPr>
              <w:t>VII</w:t>
            </w:r>
            <w:r w:rsidRPr="00757E09">
              <w:rPr>
                <w:rStyle w:val="-"/>
                <w:noProof/>
                <w:lang w:val="el-GR"/>
              </w:rPr>
              <w:t>Ι – Υποδείγματα Εγγυητικών Επιστολών</w:t>
            </w:r>
            <w:r>
              <w:rPr>
                <w:noProof/>
                <w:webHidden/>
              </w:rPr>
              <w:tab/>
            </w:r>
            <w:r>
              <w:rPr>
                <w:noProof/>
                <w:webHidden/>
              </w:rPr>
              <w:fldChar w:fldCharType="begin"/>
            </w:r>
            <w:r>
              <w:rPr>
                <w:noProof/>
                <w:webHidden/>
              </w:rPr>
              <w:instrText xml:space="preserve"> PAGEREF _Toc189730704 \h </w:instrText>
            </w:r>
            <w:r>
              <w:rPr>
                <w:noProof/>
                <w:webHidden/>
              </w:rPr>
            </w:r>
            <w:r>
              <w:rPr>
                <w:noProof/>
                <w:webHidden/>
              </w:rPr>
              <w:fldChar w:fldCharType="separate"/>
            </w:r>
            <w:r w:rsidR="004E7208">
              <w:rPr>
                <w:noProof/>
                <w:webHidden/>
              </w:rPr>
              <w:t>94</w:t>
            </w:r>
            <w:r>
              <w:rPr>
                <w:noProof/>
                <w:webHidden/>
              </w:rPr>
              <w:fldChar w:fldCharType="end"/>
            </w:r>
          </w:hyperlink>
        </w:p>
        <w:p w14:paraId="2F344206" w14:textId="1CCA2002" w:rsidR="002E4960" w:rsidRDefault="002E496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705" w:history="1">
            <w:r w:rsidRPr="00757E09">
              <w:rPr>
                <w:rStyle w:val="-"/>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_Toc189730705 \h </w:instrText>
            </w:r>
            <w:r>
              <w:rPr>
                <w:noProof/>
                <w:webHidden/>
              </w:rPr>
            </w:r>
            <w:r>
              <w:rPr>
                <w:noProof/>
                <w:webHidden/>
              </w:rPr>
              <w:fldChar w:fldCharType="separate"/>
            </w:r>
            <w:r w:rsidR="004E7208">
              <w:rPr>
                <w:noProof/>
                <w:webHidden/>
              </w:rPr>
              <w:t>94</w:t>
            </w:r>
            <w:r>
              <w:rPr>
                <w:noProof/>
                <w:webHidden/>
              </w:rPr>
              <w:fldChar w:fldCharType="end"/>
            </w:r>
          </w:hyperlink>
        </w:p>
        <w:p w14:paraId="02D5ACC3" w14:textId="12572E99" w:rsidR="002E4960" w:rsidRDefault="002E4960">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706" w:history="1">
            <w:r w:rsidRPr="00757E09">
              <w:rPr>
                <w:rStyle w:val="-"/>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_Toc189730706 \h </w:instrText>
            </w:r>
            <w:r>
              <w:rPr>
                <w:noProof/>
                <w:webHidden/>
              </w:rPr>
            </w:r>
            <w:r>
              <w:rPr>
                <w:noProof/>
                <w:webHidden/>
              </w:rPr>
              <w:fldChar w:fldCharType="separate"/>
            </w:r>
            <w:r w:rsidR="004E7208">
              <w:rPr>
                <w:noProof/>
                <w:webHidden/>
              </w:rPr>
              <w:t>95</w:t>
            </w:r>
            <w:r>
              <w:rPr>
                <w:noProof/>
                <w:webHidden/>
              </w:rPr>
              <w:fldChar w:fldCharType="end"/>
            </w:r>
          </w:hyperlink>
        </w:p>
        <w:p w14:paraId="5A515A61" w14:textId="5888D283" w:rsidR="002E4960" w:rsidRDefault="002E4960">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730707" w:history="1">
            <w:r w:rsidRPr="00757E09">
              <w:rPr>
                <w:rStyle w:val="-"/>
                <w:noProof/>
                <w:lang w:val="el-GR" w:eastAsia="el-GR"/>
              </w:rPr>
              <w:t>III.</w:t>
            </w:r>
            <w:r>
              <w:rPr>
                <w:rFonts w:asciiTheme="minorHAnsi" w:eastAsiaTheme="minorEastAsia" w:hAnsiTheme="minorHAnsi" w:cstheme="minorBidi"/>
                <w:i w:val="0"/>
                <w:iCs w:val="0"/>
                <w:noProof/>
                <w:kern w:val="2"/>
                <w:sz w:val="24"/>
                <w:szCs w:val="24"/>
                <w:lang w:val="el-GR" w:eastAsia="el-GR"/>
                <w14:ligatures w14:val="standardContextual"/>
              </w:rPr>
              <w:tab/>
            </w:r>
            <w:r w:rsidRPr="00757E09">
              <w:rPr>
                <w:rStyle w:val="-"/>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_Toc189730707 \h </w:instrText>
            </w:r>
            <w:r>
              <w:rPr>
                <w:noProof/>
                <w:webHidden/>
              </w:rPr>
            </w:r>
            <w:r>
              <w:rPr>
                <w:noProof/>
                <w:webHidden/>
              </w:rPr>
              <w:fldChar w:fldCharType="separate"/>
            </w:r>
            <w:r w:rsidR="004E7208">
              <w:rPr>
                <w:noProof/>
                <w:webHidden/>
              </w:rPr>
              <w:t>96</w:t>
            </w:r>
            <w:r>
              <w:rPr>
                <w:noProof/>
                <w:webHidden/>
              </w:rPr>
              <w:fldChar w:fldCharType="end"/>
            </w:r>
          </w:hyperlink>
        </w:p>
        <w:p w14:paraId="7E051527" w14:textId="00C4AF0C" w:rsidR="002E4960" w:rsidRDefault="002E4960">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708" w:history="1">
            <w:r w:rsidRPr="00757E09">
              <w:rPr>
                <w:rStyle w:val="-"/>
                <w:noProof/>
                <w:lang w:val="el-GR"/>
              </w:rPr>
              <w:t>ΠΑΡΑΡΤΗΜΑ ΙΧ –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_Toc189730708 \h </w:instrText>
            </w:r>
            <w:r>
              <w:rPr>
                <w:noProof/>
                <w:webHidden/>
              </w:rPr>
            </w:r>
            <w:r>
              <w:rPr>
                <w:noProof/>
                <w:webHidden/>
              </w:rPr>
              <w:fldChar w:fldCharType="separate"/>
            </w:r>
            <w:r w:rsidR="004E7208">
              <w:rPr>
                <w:noProof/>
                <w:webHidden/>
              </w:rPr>
              <w:t>98</w:t>
            </w:r>
            <w:r>
              <w:rPr>
                <w:noProof/>
                <w:webHidden/>
              </w:rPr>
              <w:fldChar w:fldCharType="end"/>
            </w:r>
          </w:hyperlink>
        </w:p>
        <w:p w14:paraId="240968D0" w14:textId="73CC515D" w:rsidR="002E4960" w:rsidRDefault="002E4960">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730709" w:history="1">
            <w:r w:rsidRPr="00757E09">
              <w:rPr>
                <w:rStyle w:val="-"/>
                <w:noProof/>
                <w:lang w:val="el-GR"/>
              </w:rPr>
              <w:t xml:space="preserve">ΠΑΡΑΡΤΗΜΑ </w:t>
            </w:r>
            <w:r w:rsidRPr="00757E09">
              <w:rPr>
                <w:rStyle w:val="-"/>
                <w:noProof/>
                <w:lang w:val="en-US"/>
              </w:rPr>
              <w:t>X</w:t>
            </w:r>
            <w:r w:rsidRPr="00757E09">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_Toc189730709 \h </w:instrText>
            </w:r>
            <w:r>
              <w:rPr>
                <w:noProof/>
                <w:webHidden/>
              </w:rPr>
            </w:r>
            <w:r>
              <w:rPr>
                <w:noProof/>
                <w:webHidden/>
              </w:rPr>
              <w:fldChar w:fldCharType="separate"/>
            </w:r>
            <w:r w:rsidR="004E7208">
              <w:rPr>
                <w:noProof/>
                <w:webHidden/>
              </w:rPr>
              <w:t>99</w:t>
            </w:r>
            <w:r>
              <w:rPr>
                <w:noProof/>
                <w:webHidden/>
              </w:rPr>
              <w:fldChar w:fldCharType="end"/>
            </w:r>
          </w:hyperlink>
        </w:p>
        <w:p w14:paraId="3E0B36FD" w14:textId="1806BFEB" w:rsidR="00A81D32" w:rsidRDefault="005521D0">
          <w:r>
            <w:rPr>
              <w:b/>
              <w:bCs/>
              <w:caps/>
              <w:sz w:val="20"/>
              <w:szCs w:val="20"/>
            </w:rPr>
            <w:fldChar w:fldCharType="end"/>
          </w:r>
        </w:p>
      </w:sdtContent>
    </w:sdt>
    <w:p w14:paraId="3E0B36FE" w14:textId="77777777" w:rsidR="00A81D32" w:rsidRPr="00603221" w:rsidRDefault="00A81D32"/>
    <w:p w14:paraId="3E0B36FF" w14:textId="77777777" w:rsidR="008E18C3" w:rsidRPr="00603221" w:rsidRDefault="008E18C3"/>
    <w:p w14:paraId="24A73C1C" w14:textId="77777777" w:rsidR="008E18C3" w:rsidRDefault="008E18C3">
      <w:pPr>
        <w:rPr>
          <w:rFonts w:eastAsia="MS Mincho"/>
          <w:b/>
          <w:bCs/>
          <w:caps/>
          <w:lang w:val="el-GR" w:eastAsia="el-GR"/>
        </w:rPr>
      </w:pPr>
    </w:p>
    <w:p w14:paraId="7D559C6F" w14:textId="77777777" w:rsidR="002E4960" w:rsidRPr="002E4960" w:rsidRDefault="002E4960" w:rsidP="002E4960">
      <w:pPr>
        <w:rPr>
          <w:rFonts w:eastAsia="MS Mincho"/>
          <w:lang w:val="el-GR" w:eastAsia="el-GR"/>
        </w:rPr>
      </w:pPr>
    </w:p>
    <w:p w14:paraId="5A6B8D57" w14:textId="77777777" w:rsidR="002E4960" w:rsidRPr="002E4960" w:rsidRDefault="002E4960" w:rsidP="002E4960">
      <w:pPr>
        <w:rPr>
          <w:rFonts w:eastAsia="MS Mincho"/>
          <w:lang w:val="el-GR" w:eastAsia="el-GR"/>
        </w:rPr>
      </w:pPr>
    </w:p>
    <w:p w14:paraId="640FAF98" w14:textId="77777777" w:rsidR="002E4960" w:rsidRPr="002E4960" w:rsidRDefault="002E4960" w:rsidP="002E4960">
      <w:pPr>
        <w:rPr>
          <w:rFonts w:eastAsia="MS Mincho"/>
          <w:lang w:val="el-GR" w:eastAsia="el-GR"/>
        </w:rPr>
      </w:pPr>
    </w:p>
    <w:p w14:paraId="76EE2F2B" w14:textId="77777777" w:rsidR="002E4960" w:rsidRPr="002E4960" w:rsidRDefault="002E4960" w:rsidP="002E4960">
      <w:pPr>
        <w:rPr>
          <w:rFonts w:eastAsia="MS Mincho"/>
          <w:lang w:val="el-GR" w:eastAsia="el-GR"/>
        </w:rPr>
      </w:pPr>
    </w:p>
    <w:p w14:paraId="1EFD614C" w14:textId="69757639" w:rsidR="002E4960" w:rsidRDefault="002E4960" w:rsidP="002E4960">
      <w:pPr>
        <w:tabs>
          <w:tab w:val="left" w:pos="3615"/>
        </w:tabs>
        <w:rPr>
          <w:rFonts w:eastAsia="MS Mincho"/>
          <w:b/>
          <w:bCs/>
          <w:caps/>
          <w:lang w:val="el-GR" w:eastAsia="el-GR"/>
        </w:rPr>
      </w:pPr>
      <w:r>
        <w:rPr>
          <w:rFonts w:eastAsia="MS Mincho"/>
          <w:b/>
          <w:bCs/>
          <w:caps/>
          <w:lang w:val="el-GR" w:eastAsia="el-GR"/>
        </w:rPr>
        <w:tab/>
      </w:r>
    </w:p>
    <w:p w14:paraId="3E0B3700" w14:textId="667D215A" w:rsidR="002E4960" w:rsidRPr="002E4960" w:rsidRDefault="002E4960" w:rsidP="002E4960">
      <w:pPr>
        <w:tabs>
          <w:tab w:val="left" w:pos="3615"/>
        </w:tabs>
        <w:rPr>
          <w:rFonts w:eastAsia="MS Mincho"/>
          <w:lang w:val="el-GR" w:eastAsia="el-GR"/>
        </w:rPr>
        <w:sectPr w:rsidR="002E4960" w:rsidRPr="002E4960" w:rsidSect="00DF02B0">
          <w:pgSz w:w="11906" w:h="16838"/>
          <w:pgMar w:top="1134" w:right="1134" w:bottom="1134" w:left="1134" w:header="720" w:footer="709" w:gutter="0"/>
          <w:cols w:space="720"/>
          <w:titlePg/>
          <w:docGrid w:linePitch="360"/>
        </w:sectPr>
      </w:pPr>
      <w:r>
        <w:rPr>
          <w:rFonts w:eastAsia="MS Mincho"/>
          <w:lang w:val="el-GR" w:eastAsia="el-GR"/>
        </w:rPr>
        <w:tab/>
      </w:r>
    </w:p>
    <w:p w14:paraId="3E0B3701" w14:textId="77777777" w:rsidR="008338F0" w:rsidRPr="003329FF" w:rsidRDefault="003355E7">
      <w:pPr>
        <w:pStyle w:val="1"/>
        <w:numPr>
          <w:ilvl w:val="0"/>
          <w:numId w:val="27"/>
        </w:numPr>
        <w:rPr>
          <w:lang w:val="el-GR"/>
        </w:rPr>
      </w:pPr>
      <w:bookmarkStart w:id="12" w:name="_Toc97194404"/>
      <w:bookmarkStart w:id="13" w:name="_Toc189730606"/>
      <w:r w:rsidRPr="003329FF">
        <w:rPr>
          <w:lang w:val="el-GR"/>
        </w:rPr>
        <w:lastRenderedPageBreak/>
        <w:t>ΑΝΑΘΕΤΟΥΣΑ ΑΡΧΗ ΚΑΙ ΑΝΤΙΚΕΙΜΕΝΟ ΣΥΜΒΑΣΗΣ</w:t>
      </w:r>
      <w:bookmarkEnd w:id="12"/>
      <w:bookmarkEnd w:id="13"/>
    </w:p>
    <w:p w14:paraId="3E0B3702" w14:textId="77777777" w:rsidR="008338F0" w:rsidRPr="0032146B" w:rsidRDefault="003355E7">
      <w:pPr>
        <w:pStyle w:val="2"/>
        <w:numPr>
          <w:ilvl w:val="1"/>
          <w:numId w:val="28"/>
        </w:numPr>
        <w:rPr>
          <w:lang w:val="el-GR"/>
        </w:rPr>
      </w:pPr>
      <w:bookmarkStart w:id="14" w:name="_Toc97194256"/>
      <w:bookmarkStart w:id="15" w:name="_Toc97194405"/>
      <w:bookmarkStart w:id="16" w:name="_Toc189730607"/>
      <w:r w:rsidRPr="0032146B">
        <w:rPr>
          <w:lang w:val="el-GR"/>
        </w:rPr>
        <w:t>Στοιχεία Αναθέτουσας Αρχής</w:t>
      </w:r>
      <w:bookmarkEnd w:id="14"/>
      <w:bookmarkEnd w:id="15"/>
      <w:bookmarkEnd w:id="16"/>
      <w:r w:rsidRPr="0032146B">
        <w:rPr>
          <w:lang w:val="el-GR"/>
        </w:rPr>
        <w:t xml:space="preserve"> </w:t>
      </w:r>
    </w:p>
    <w:p w14:paraId="3E0B3703" w14:textId="77777777" w:rsidR="008338F0" w:rsidRPr="00603221" w:rsidRDefault="008338F0">
      <w:pPr>
        <w:pStyle w:val="normalwithoutspacing"/>
      </w:pPr>
    </w:p>
    <w:tbl>
      <w:tblPr>
        <w:tblW w:w="5000" w:type="pct"/>
        <w:jc w:val="center"/>
        <w:tblLayout w:type="fixed"/>
        <w:tblLook w:val="0000" w:firstRow="0" w:lastRow="0" w:firstColumn="0" w:lastColumn="0" w:noHBand="0" w:noVBand="0"/>
      </w:tblPr>
      <w:tblGrid>
        <w:gridCol w:w="5387"/>
        <w:gridCol w:w="4241"/>
      </w:tblGrid>
      <w:tr w:rsidR="008338F0" w:rsidRPr="004E7208" w14:paraId="3E0B3706" w14:textId="77777777" w:rsidTr="00856E69">
        <w:trPr>
          <w:jc w:val="center"/>
        </w:trPr>
        <w:tc>
          <w:tcPr>
            <w:tcW w:w="524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0B3704" w14:textId="77777777" w:rsidR="008338F0" w:rsidRPr="00603221" w:rsidRDefault="003355E7" w:rsidP="00856E69">
            <w:pPr>
              <w:pStyle w:val="normalwithoutspacing"/>
              <w:spacing w:after="0"/>
              <w:jc w:val="left"/>
            </w:pPr>
            <w:r w:rsidRPr="00603221">
              <w:t>Επωνυμία</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0B3705" w14:textId="77777777" w:rsidR="008338F0" w:rsidRPr="00603221" w:rsidRDefault="007D3A48" w:rsidP="00856E69">
            <w:pPr>
              <w:pStyle w:val="normalwithoutspacing"/>
              <w:snapToGrid w:val="0"/>
              <w:spacing w:after="0"/>
              <w:jc w:val="left"/>
            </w:pPr>
            <w:r w:rsidRPr="00603221">
              <w:t xml:space="preserve">ΚΟΙΝΩΝΙΑ ΤΗΣ ΠΛΗΡΟΦΟΡΙΑΣ </w:t>
            </w:r>
            <w:r w:rsidR="00417984">
              <w:t>Μ.</w:t>
            </w:r>
            <w:r w:rsidRPr="00603221">
              <w:t>Α.Ε.</w:t>
            </w:r>
          </w:p>
        </w:tc>
      </w:tr>
      <w:tr w:rsidR="004D0444" w:rsidRPr="004D0444" w14:paraId="3E0B3709" w14:textId="77777777" w:rsidTr="00856E69">
        <w:trPr>
          <w:jc w:val="center"/>
        </w:trPr>
        <w:tc>
          <w:tcPr>
            <w:tcW w:w="524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0B3707" w14:textId="77777777" w:rsidR="004D0444" w:rsidRPr="00603221" w:rsidRDefault="004D0444" w:rsidP="00856E69">
            <w:pPr>
              <w:pStyle w:val="normalwithoutspacing"/>
              <w:spacing w:after="0"/>
              <w:jc w:val="left"/>
            </w:pPr>
            <w:r w:rsidRPr="00F04160">
              <w:t>ΑΦΜ</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0B3708" w14:textId="77777777" w:rsidR="004D0444" w:rsidRPr="00603221" w:rsidRDefault="004D0444" w:rsidP="00856E69">
            <w:pPr>
              <w:pStyle w:val="normalwithoutspacing"/>
              <w:snapToGrid w:val="0"/>
              <w:spacing w:after="0"/>
              <w:jc w:val="left"/>
            </w:pPr>
            <w:r w:rsidRPr="00782EAD">
              <w:t>999983307</w:t>
            </w:r>
          </w:p>
        </w:tc>
      </w:tr>
      <w:tr w:rsidR="004D0444" w:rsidRPr="004D0444" w14:paraId="3E0B370C" w14:textId="77777777" w:rsidTr="00856E69">
        <w:trPr>
          <w:jc w:val="center"/>
        </w:trPr>
        <w:tc>
          <w:tcPr>
            <w:tcW w:w="524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0B370A" w14:textId="77777777" w:rsidR="004D0444" w:rsidRPr="00603221" w:rsidRDefault="081CCAA3" w:rsidP="00856E69">
            <w:pPr>
              <w:pStyle w:val="normalwithoutspacing"/>
              <w:spacing w:after="0"/>
              <w:jc w:val="left"/>
            </w:pPr>
            <w:r>
              <w:t xml:space="preserve">Κωδικός </w:t>
            </w:r>
            <w:r w:rsidR="749D74AE">
              <w:t>Αναθέτουσας Αρχής για την η</w:t>
            </w:r>
            <w:r>
              <w:t xml:space="preserve">λεκτρονική </w:t>
            </w:r>
            <w:r w:rsidR="749D74AE">
              <w:t>τ</w:t>
            </w:r>
            <w:r>
              <w:t>ιμολόγηση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0B370B" w14:textId="558AFAF2" w:rsidR="004D0444" w:rsidRPr="006D5714" w:rsidRDefault="004D0444" w:rsidP="00856E69">
            <w:pPr>
              <w:pStyle w:val="normalwithoutspacing"/>
              <w:snapToGrid w:val="0"/>
              <w:spacing w:after="0"/>
              <w:jc w:val="left"/>
              <w:rPr>
                <w:lang w:val="en-GB"/>
              </w:rPr>
            </w:pPr>
            <w:r w:rsidRPr="00782EAD">
              <w:t>1053.E00553.000</w:t>
            </w:r>
            <w:r w:rsidR="006D5714">
              <w:rPr>
                <w:lang w:val="en-GB"/>
              </w:rPr>
              <w:t>1</w:t>
            </w:r>
          </w:p>
        </w:tc>
      </w:tr>
      <w:tr w:rsidR="008338F0" w:rsidRPr="00DF02B0" w14:paraId="3E0B370F" w14:textId="77777777" w:rsidTr="00856E69">
        <w:trPr>
          <w:jc w:val="center"/>
        </w:trPr>
        <w:tc>
          <w:tcPr>
            <w:tcW w:w="524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0B370D" w14:textId="77777777" w:rsidR="008338F0" w:rsidRPr="00603221" w:rsidRDefault="003355E7" w:rsidP="00856E69">
            <w:pPr>
              <w:pStyle w:val="normalwithoutspacing"/>
              <w:spacing w:after="0"/>
              <w:jc w:val="left"/>
            </w:pPr>
            <w:r w:rsidRPr="00603221">
              <w:t>Ταχυδρομική διεύθυνση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0B370E" w14:textId="77777777" w:rsidR="008338F0" w:rsidRPr="00372204" w:rsidRDefault="00372204" w:rsidP="00856E69">
            <w:pPr>
              <w:pStyle w:val="normalwithoutspacing"/>
              <w:snapToGrid w:val="0"/>
              <w:spacing w:after="0"/>
              <w:jc w:val="left"/>
            </w:pPr>
            <w:proofErr w:type="spellStart"/>
            <w:r>
              <w:t>Λεωφ</w:t>
            </w:r>
            <w:proofErr w:type="spellEnd"/>
            <w:r>
              <w:t>. Συγγρού 194</w:t>
            </w:r>
          </w:p>
        </w:tc>
      </w:tr>
      <w:tr w:rsidR="008338F0" w:rsidRPr="00DF02B0" w14:paraId="3E0B3712" w14:textId="77777777" w:rsidTr="00856E69">
        <w:trPr>
          <w:jc w:val="center"/>
        </w:trPr>
        <w:tc>
          <w:tcPr>
            <w:tcW w:w="524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0B3710" w14:textId="77777777" w:rsidR="008338F0" w:rsidRPr="00603221" w:rsidRDefault="003355E7" w:rsidP="00856E69">
            <w:pPr>
              <w:pStyle w:val="normalwithoutspacing"/>
              <w:spacing w:after="0"/>
              <w:jc w:val="left"/>
            </w:pPr>
            <w:r w:rsidRPr="00603221">
              <w:t>Πόλη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0B3711" w14:textId="77777777" w:rsidR="008338F0" w:rsidRPr="00603221" w:rsidRDefault="00372204" w:rsidP="00856E69">
            <w:pPr>
              <w:pStyle w:val="normalwithoutspacing"/>
              <w:snapToGrid w:val="0"/>
              <w:spacing w:after="0"/>
              <w:jc w:val="left"/>
            </w:pPr>
            <w:r>
              <w:t>Καλλιθέα</w:t>
            </w:r>
          </w:p>
        </w:tc>
      </w:tr>
      <w:tr w:rsidR="008338F0" w:rsidRPr="00DF02B0" w14:paraId="3E0B3715" w14:textId="77777777" w:rsidTr="00856E69">
        <w:trPr>
          <w:jc w:val="center"/>
        </w:trPr>
        <w:tc>
          <w:tcPr>
            <w:tcW w:w="524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0B3713" w14:textId="77777777" w:rsidR="008338F0" w:rsidRPr="00603221" w:rsidRDefault="003355E7" w:rsidP="00856E69">
            <w:pPr>
              <w:pStyle w:val="normalwithoutspacing"/>
              <w:spacing w:after="0"/>
              <w:jc w:val="left"/>
            </w:pPr>
            <w:r w:rsidRPr="00603221">
              <w:t>Ταχυδρομικός Κωδικός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0B3714" w14:textId="77777777" w:rsidR="008338F0" w:rsidRPr="00603221" w:rsidRDefault="00372204" w:rsidP="00856E69">
            <w:pPr>
              <w:pStyle w:val="normalwithoutspacing"/>
              <w:snapToGrid w:val="0"/>
              <w:spacing w:after="0"/>
              <w:jc w:val="left"/>
            </w:pPr>
            <w:r>
              <w:t>176</w:t>
            </w:r>
            <w:r w:rsidRPr="00603221">
              <w:t xml:space="preserve"> </w:t>
            </w:r>
            <w:r>
              <w:t>71</w:t>
            </w:r>
          </w:p>
        </w:tc>
      </w:tr>
      <w:tr w:rsidR="008338F0" w:rsidRPr="00DF02B0" w14:paraId="3E0B3718" w14:textId="77777777" w:rsidTr="00856E69">
        <w:trPr>
          <w:jc w:val="center"/>
        </w:trPr>
        <w:tc>
          <w:tcPr>
            <w:tcW w:w="524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0B3716" w14:textId="77777777" w:rsidR="008338F0" w:rsidRPr="00603221" w:rsidRDefault="003355E7" w:rsidP="00856E69">
            <w:pPr>
              <w:pStyle w:val="normalwithoutspacing"/>
              <w:spacing w:after="0"/>
              <w:jc w:val="left"/>
            </w:pPr>
            <w:r w:rsidRPr="00603221">
              <w:t>Χώρα</w:t>
            </w:r>
            <w:r w:rsidRPr="00603221">
              <w:rPr>
                <w:rStyle w:val="WW-FootnoteReference"/>
              </w:rPr>
              <w:footnoteReference w:id="2"/>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0B3717" w14:textId="77777777" w:rsidR="008338F0" w:rsidRPr="00603221" w:rsidRDefault="007D3A48" w:rsidP="00856E69">
            <w:pPr>
              <w:pStyle w:val="normalwithoutspacing"/>
              <w:snapToGrid w:val="0"/>
              <w:spacing w:after="0"/>
              <w:jc w:val="left"/>
              <w:rPr>
                <w:lang w:val="en-US"/>
              </w:rPr>
            </w:pPr>
            <w:r w:rsidRPr="00603221">
              <w:t>ΕΛΛΑΔΑ</w:t>
            </w:r>
          </w:p>
        </w:tc>
      </w:tr>
      <w:tr w:rsidR="008338F0" w:rsidRPr="00DF02B0" w14:paraId="3E0B371B" w14:textId="77777777" w:rsidTr="00856E69">
        <w:trPr>
          <w:jc w:val="center"/>
        </w:trPr>
        <w:tc>
          <w:tcPr>
            <w:tcW w:w="524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0B3719" w14:textId="77777777" w:rsidR="008338F0" w:rsidRPr="00603221" w:rsidRDefault="003355E7" w:rsidP="00856E69">
            <w:pPr>
              <w:pStyle w:val="normalwithoutspacing"/>
              <w:spacing w:after="0"/>
              <w:jc w:val="left"/>
            </w:pPr>
            <w:r w:rsidRPr="00603221">
              <w:t>Κωδικός ΝUTS</w:t>
            </w:r>
            <w:r w:rsidRPr="00603221">
              <w:rPr>
                <w:rStyle w:val="WW-FootnoteReference"/>
              </w:rPr>
              <w:footnoteReference w:id="3"/>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0B371A" w14:textId="77777777" w:rsidR="008338F0" w:rsidRPr="00603221" w:rsidRDefault="0036512D" w:rsidP="00856E69">
            <w:pPr>
              <w:pStyle w:val="normalwithoutspacing"/>
              <w:snapToGrid w:val="0"/>
              <w:spacing w:after="0"/>
              <w:jc w:val="left"/>
              <w:rPr>
                <w:lang w:val="de-DE"/>
              </w:rPr>
            </w:pPr>
            <w:r w:rsidRPr="003329FF">
              <w:t>GR 300</w:t>
            </w:r>
          </w:p>
        </w:tc>
      </w:tr>
      <w:tr w:rsidR="008338F0" w:rsidRPr="00DF02B0" w14:paraId="3E0B371E" w14:textId="77777777" w:rsidTr="00856E69">
        <w:trPr>
          <w:jc w:val="center"/>
        </w:trPr>
        <w:tc>
          <w:tcPr>
            <w:tcW w:w="524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0B371C" w14:textId="77777777" w:rsidR="008338F0" w:rsidRPr="00603221" w:rsidRDefault="003355E7" w:rsidP="00856E69">
            <w:pPr>
              <w:pStyle w:val="normalwithoutspacing"/>
              <w:spacing w:after="0"/>
              <w:jc w:val="left"/>
            </w:pPr>
            <w:r w:rsidRPr="00603221">
              <w:t>Τηλέφωνο</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0B371D" w14:textId="77777777" w:rsidR="008338F0" w:rsidRPr="00603221" w:rsidRDefault="00865C7D" w:rsidP="00856E69">
            <w:pPr>
              <w:pStyle w:val="normalwithoutspacing"/>
              <w:snapToGrid w:val="0"/>
              <w:spacing w:after="0"/>
              <w:jc w:val="left"/>
              <w:rPr>
                <w:lang w:val="en-US"/>
              </w:rPr>
            </w:pPr>
            <w:r w:rsidRPr="00603221">
              <w:rPr>
                <w:lang w:val="en-US"/>
              </w:rPr>
              <w:t>213 1300700</w:t>
            </w:r>
          </w:p>
        </w:tc>
      </w:tr>
      <w:tr w:rsidR="008338F0" w:rsidRPr="00DF02B0" w14:paraId="3E0B3721" w14:textId="77777777" w:rsidTr="00856E69">
        <w:trPr>
          <w:jc w:val="center"/>
        </w:trPr>
        <w:tc>
          <w:tcPr>
            <w:tcW w:w="524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0B371F" w14:textId="77777777" w:rsidR="008338F0" w:rsidRPr="00603221" w:rsidRDefault="003355E7" w:rsidP="00856E69">
            <w:pPr>
              <w:pStyle w:val="normalwithoutspacing"/>
              <w:spacing w:after="0"/>
              <w:jc w:val="left"/>
            </w:pPr>
            <w:r w:rsidRPr="00603221">
              <w:t xml:space="preserve">Ηλεκτρονικό Ταχυδρομείο </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0B3720" w14:textId="77777777" w:rsidR="008338F0" w:rsidRPr="00603221" w:rsidRDefault="00E817D9" w:rsidP="00856E69">
            <w:pPr>
              <w:pStyle w:val="normalwithoutspacing"/>
              <w:snapToGrid w:val="0"/>
              <w:spacing w:after="0"/>
              <w:jc w:val="left"/>
              <w:rPr>
                <w:lang w:val="en-US"/>
              </w:rPr>
            </w:pPr>
            <w:r w:rsidRPr="00856E69">
              <w:rPr>
                <w:lang w:val="en-US"/>
              </w:rPr>
              <w:t>info@ktpae.gr</w:t>
            </w:r>
          </w:p>
        </w:tc>
      </w:tr>
      <w:tr w:rsidR="008338F0" w:rsidRPr="00DF02B0" w14:paraId="3E0B3724" w14:textId="77777777" w:rsidTr="00856E69">
        <w:trPr>
          <w:jc w:val="center"/>
        </w:trPr>
        <w:tc>
          <w:tcPr>
            <w:tcW w:w="524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0B3722" w14:textId="77777777" w:rsidR="008338F0" w:rsidRPr="00603221" w:rsidRDefault="003355E7" w:rsidP="00856E69">
            <w:pPr>
              <w:pStyle w:val="normalwithoutspacing"/>
              <w:spacing w:after="0"/>
              <w:jc w:val="left"/>
            </w:pPr>
            <w:r w:rsidRPr="00603221">
              <w:t>Αρμόδιος για πληροφορίες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0B3723" w14:textId="4952B46F" w:rsidR="008338F0" w:rsidRPr="00BB4947" w:rsidRDefault="00BB4947" w:rsidP="00856E69">
            <w:pPr>
              <w:pStyle w:val="normalwithoutspacing"/>
              <w:snapToGrid w:val="0"/>
              <w:spacing w:after="0"/>
              <w:jc w:val="left"/>
              <w:rPr>
                <w:highlight w:val="magenta"/>
              </w:rPr>
            </w:pPr>
            <w:r w:rsidRPr="00BB4947">
              <w:rPr>
                <w:lang w:val="en-US"/>
              </w:rPr>
              <w:t>Σπ</w:t>
            </w:r>
            <w:proofErr w:type="spellStart"/>
            <w:r w:rsidRPr="00BB4947">
              <w:rPr>
                <w:lang w:val="en-US"/>
              </w:rPr>
              <w:t>ύρου</w:t>
            </w:r>
            <w:proofErr w:type="spellEnd"/>
            <w:r w:rsidRPr="00BB4947">
              <w:rPr>
                <w:lang w:val="en-US"/>
              </w:rPr>
              <w:t xml:space="preserve"> </w:t>
            </w:r>
            <w:proofErr w:type="spellStart"/>
            <w:r w:rsidRPr="00BB4947">
              <w:rPr>
                <w:lang w:val="en-US"/>
              </w:rPr>
              <w:t>Δώρ</w:t>
            </w:r>
            <w:proofErr w:type="spellEnd"/>
            <w:r w:rsidRPr="00BB4947">
              <w:rPr>
                <w:lang w:val="en-US"/>
              </w:rPr>
              <w:t>α</w:t>
            </w:r>
          </w:p>
        </w:tc>
      </w:tr>
      <w:tr w:rsidR="008338F0" w:rsidRPr="00DF02B0" w14:paraId="3E0B3727" w14:textId="77777777" w:rsidTr="00856E69">
        <w:trPr>
          <w:jc w:val="center"/>
        </w:trPr>
        <w:tc>
          <w:tcPr>
            <w:tcW w:w="524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0B3725" w14:textId="77777777" w:rsidR="008338F0" w:rsidRPr="00603221" w:rsidRDefault="003355E7" w:rsidP="00856E69">
            <w:pPr>
              <w:pStyle w:val="normalwithoutspacing"/>
              <w:spacing w:after="0"/>
              <w:jc w:val="left"/>
            </w:pPr>
            <w:r w:rsidRPr="00603221">
              <w:t>Γενική Διεύθυνση στο διαδίκτυο</w:t>
            </w:r>
            <w:r w:rsidR="00E1337D" w:rsidRPr="00603221">
              <w:t xml:space="preserve"> </w:t>
            </w:r>
            <w:r w:rsidRPr="00603221">
              <w:t>(URL)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0B3726" w14:textId="77777777" w:rsidR="008338F0" w:rsidRPr="00603221" w:rsidRDefault="00856E69" w:rsidP="00856E69">
            <w:pPr>
              <w:pStyle w:val="normalwithoutspacing"/>
              <w:snapToGrid w:val="0"/>
              <w:spacing w:after="0"/>
              <w:jc w:val="left"/>
            </w:pPr>
            <w:r w:rsidRPr="004A4152">
              <w:t>https://www.ktpae.gr/</w:t>
            </w:r>
          </w:p>
        </w:tc>
      </w:tr>
      <w:tr w:rsidR="008338F0" w:rsidRPr="00D72C0C" w14:paraId="3E0B372A" w14:textId="77777777" w:rsidTr="00856E69">
        <w:trPr>
          <w:jc w:val="center"/>
        </w:trPr>
        <w:tc>
          <w:tcPr>
            <w:tcW w:w="524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0B3728" w14:textId="77777777" w:rsidR="008338F0" w:rsidRPr="00603221" w:rsidRDefault="003355E7" w:rsidP="00856E69">
            <w:pPr>
              <w:pStyle w:val="normalwithoutspacing"/>
              <w:spacing w:after="0"/>
              <w:jc w:val="left"/>
            </w:pPr>
            <w:r w:rsidRPr="00603221">
              <w:t>Διεύθυνση του προφίλ αγοραστή στο διαδίκτυο (URL)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0B3729" w14:textId="77777777" w:rsidR="008338F0" w:rsidRPr="00603221" w:rsidRDefault="00E817D9" w:rsidP="00856E69">
            <w:pPr>
              <w:pStyle w:val="normalwithoutspacing"/>
              <w:snapToGrid w:val="0"/>
              <w:spacing w:after="0"/>
              <w:jc w:val="left"/>
            </w:pPr>
            <w:r w:rsidRPr="004A4152">
              <w:t>https://www.ktpae.gr/</w:t>
            </w:r>
          </w:p>
        </w:tc>
      </w:tr>
    </w:tbl>
    <w:p w14:paraId="3E0B372B" w14:textId="77777777" w:rsidR="008338F0" w:rsidRPr="00603221" w:rsidRDefault="008338F0">
      <w:pPr>
        <w:pStyle w:val="normalwithoutspacing"/>
      </w:pPr>
    </w:p>
    <w:p w14:paraId="3E0B372C" w14:textId="77777777" w:rsidR="008338F0" w:rsidRPr="00603221" w:rsidRDefault="003355E7">
      <w:pPr>
        <w:pStyle w:val="normalwithoutspacing"/>
      </w:pPr>
      <w:r w:rsidRPr="00603221">
        <w:rPr>
          <w:b/>
        </w:rPr>
        <w:t xml:space="preserve">Είδος Αναθέτουσας Αρχής </w:t>
      </w:r>
    </w:p>
    <w:p w14:paraId="3E0B372D" w14:textId="77777777" w:rsidR="008338F0" w:rsidRDefault="003355E7">
      <w:pPr>
        <w:pStyle w:val="normalwithoutspacing"/>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w:t>
      </w:r>
      <w:r w:rsidR="00B97103">
        <w:t>.</w:t>
      </w:r>
      <w:r w:rsidR="00DB2700" w:rsidRPr="00603221">
        <w:t xml:space="preserve"> </w:t>
      </w:r>
    </w:p>
    <w:p w14:paraId="3E0B372E" w14:textId="77777777" w:rsidR="00A457F4" w:rsidRPr="00603221" w:rsidRDefault="00A457F4">
      <w:pPr>
        <w:pStyle w:val="normalwithoutspacing"/>
        <w:rPr>
          <w:rFonts w:eastAsia="Calibri"/>
        </w:rPr>
      </w:pPr>
    </w:p>
    <w:p w14:paraId="3E0B372F" w14:textId="77777777" w:rsidR="008338F0" w:rsidRPr="00603221" w:rsidRDefault="003355E7">
      <w:pPr>
        <w:pStyle w:val="normalwithoutspacing"/>
      </w:pPr>
      <w:r w:rsidRPr="00603221">
        <w:rPr>
          <w:b/>
        </w:rPr>
        <w:t>Κύρια δραστηριότητα Α.Α.</w:t>
      </w:r>
    </w:p>
    <w:p w14:paraId="3E0B3730"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3E0B3731" w14:textId="77777777" w:rsidR="008338F0"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A457F4">
        <w:t>.</w:t>
      </w:r>
    </w:p>
    <w:p w14:paraId="3E0B3732" w14:textId="77777777" w:rsidR="00A457F4" w:rsidRPr="00603221" w:rsidRDefault="00A457F4">
      <w:pPr>
        <w:pStyle w:val="normalwithoutspacing"/>
      </w:pPr>
    </w:p>
    <w:p w14:paraId="3E0B3733"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3E0B3734" w14:textId="77777777" w:rsidR="002E1FDE" w:rsidRDefault="003355E7" w:rsidP="002E1FDE">
      <w:pPr>
        <w:pStyle w:val="normalwithoutspacing"/>
        <w:ind w:left="567" w:hanging="567"/>
      </w:pPr>
      <w:r>
        <w:t>α)</w:t>
      </w:r>
      <w:r>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EC13C7">
        <w:t xml:space="preserve">Ο.Π.Σ. </w:t>
      </w:r>
      <w:r>
        <w:t>Ε.Σ.Η.ΔΗ.Σ.</w:t>
      </w:r>
      <w:r w:rsidR="002E1FDE">
        <w:t xml:space="preserve"> και μέσω της διαδικτυακής πύλης της Αναθέτουσας Αρχής </w:t>
      </w:r>
      <w:hyperlink r:id="rId14">
        <w:r w:rsidR="00154623" w:rsidRPr="07571D1B">
          <w:rPr>
            <w:rStyle w:val="-"/>
          </w:rPr>
          <w:t>http://www.ktpae.gr</w:t>
        </w:r>
      </w:hyperlink>
      <w:r w:rsidR="00B97103">
        <w:rPr>
          <w:rStyle w:val="-"/>
        </w:rPr>
        <w:t>.</w:t>
      </w:r>
    </w:p>
    <w:p w14:paraId="3E0B3735" w14:textId="77777777" w:rsidR="00154623" w:rsidRPr="00EC13C7" w:rsidRDefault="00154623" w:rsidP="00154623">
      <w:pPr>
        <w:pStyle w:val="normalwithoutspacing"/>
        <w:ind w:left="567"/>
      </w:pPr>
      <w:r w:rsidRPr="00154623">
        <w:t>Κάθε είδους επικοινωνία και ανταλλαγή πληροφοριών πραγματοποιείται μέσω του Ε.Σ.Η.ΔΗ.Σ.</w:t>
      </w:r>
      <w:r w:rsidR="00EC13C7">
        <w:t xml:space="preserve"> Προμήθειες και Υπηρεσίες (εφεξής Ε.Σ.Η.ΔΗ.Σ.), το οποίο είναι </w:t>
      </w:r>
      <w:proofErr w:type="spellStart"/>
      <w:r w:rsidR="00EC13C7">
        <w:t>προσβάσιμο</w:t>
      </w:r>
      <w:proofErr w:type="spellEnd"/>
      <w:r w:rsidR="00EC13C7">
        <w:t xml:space="preserve"> από τη Διαδικτυακή Πύλη (</w:t>
      </w:r>
      <w:hyperlink r:id="rId15" w:history="1">
        <w:r w:rsidR="00EC13C7" w:rsidRPr="00603221">
          <w:rPr>
            <w:rStyle w:val="-"/>
            <w:shd w:val="clear" w:color="auto" w:fill="FFFFFF"/>
          </w:rPr>
          <w:t>www.promitheus.gov.gr</w:t>
        </w:r>
      </w:hyperlink>
      <w:r w:rsidR="00EC13C7">
        <w:t>)</w:t>
      </w:r>
      <w:r w:rsidR="00EC13C7" w:rsidRPr="00EC13C7">
        <w:t xml:space="preserve"> </w:t>
      </w:r>
      <w:r w:rsidR="00EC13C7">
        <w:t>του Ο.Π.Σ. Ε.Σ.Η.ΔΗ.Σ.</w:t>
      </w:r>
    </w:p>
    <w:p w14:paraId="3E0B3736" w14:textId="7777777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w:t>
      </w:r>
      <w:hyperlink r:id="rId16" w:history="1">
        <w:r w:rsidRPr="00603221">
          <w:rPr>
            <w:rStyle w:val="-"/>
            <w:shd w:val="clear" w:color="auto" w:fill="FFFFFF"/>
          </w:rPr>
          <w:t>www.promitheus.gov.gr</w:t>
        </w:r>
      </w:hyperlink>
      <w:r w:rsidR="00A457F4">
        <w:rPr>
          <w:rStyle w:val="-"/>
          <w:shd w:val="clear" w:color="auto" w:fill="FFFFFF"/>
        </w:rPr>
        <w:t>.</w:t>
      </w:r>
      <w:r w:rsidRPr="00603221">
        <w:rPr>
          <w:color w:val="000000"/>
          <w:shd w:val="clear" w:color="auto" w:fill="FFFFFF"/>
        </w:rPr>
        <w:t xml:space="preserve"> </w:t>
      </w:r>
    </w:p>
    <w:p w14:paraId="3E0B3737" w14:textId="77777777" w:rsidR="002E1FDE" w:rsidRPr="00603221" w:rsidRDefault="002E1FDE" w:rsidP="00FD40D7">
      <w:pPr>
        <w:pStyle w:val="normalwithoutspacing"/>
      </w:pPr>
    </w:p>
    <w:p w14:paraId="3E0B3738" w14:textId="77777777" w:rsidR="008338F0" w:rsidRPr="00603221" w:rsidRDefault="003355E7" w:rsidP="003A109E">
      <w:pPr>
        <w:pStyle w:val="2"/>
        <w:rPr>
          <w:rFonts w:cs="Tahoma"/>
          <w:lang w:val="el-GR"/>
        </w:rPr>
      </w:pPr>
      <w:bookmarkStart w:id="17" w:name="_Ref89085315"/>
      <w:bookmarkStart w:id="18" w:name="_Toc97194257"/>
      <w:bookmarkStart w:id="19" w:name="_Toc97194406"/>
      <w:bookmarkStart w:id="20" w:name="_Toc189730608"/>
      <w:r w:rsidRPr="00603221">
        <w:rPr>
          <w:rFonts w:cs="Tahoma"/>
          <w:lang w:val="el-GR"/>
        </w:rPr>
        <w:lastRenderedPageBreak/>
        <w:t>Στοιχεία Διαδικασίας - Χρηματοδότηση</w:t>
      </w:r>
      <w:bookmarkEnd w:id="17"/>
      <w:bookmarkEnd w:id="18"/>
      <w:bookmarkEnd w:id="19"/>
      <w:bookmarkEnd w:id="20"/>
    </w:p>
    <w:p w14:paraId="3E0B3739" w14:textId="77777777" w:rsidR="008338F0" w:rsidRPr="00603221" w:rsidRDefault="003355E7">
      <w:pPr>
        <w:rPr>
          <w:lang w:val="el-GR"/>
        </w:rPr>
      </w:pPr>
      <w:r w:rsidRPr="00603221">
        <w:rPr>
          <w:b/>
          <w:lang w:val="el-GR"/>
        </w:rPr>
        <w:t xml:space="preserve">Είδος διαδικασίας </w:t>
      </w:r>
    </w:p>
    <w:p w14:paraId="3E0B373A"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3E0B373B" w14:textId="77777777" w:rsidR="008338F0" w:rsidRPr="00603221" w:rsidRDefault="008338F0">
      <w:pPr>
        <w:pStyle w:val="normalwithoutspacing"/>
      </w:pPr>
    </w:p>
    <w:p w14:paraId="3E0B373C" w14:textId="77777777" w:rsidR="008338F0" w:rsidRPr="00603221" w:rsidRDefault="003355E7">
      <w:pPr>
        <w:pStyle w:val="normalwithoutspacing"/>
      </w:pPr>
      <w:r w:rsidRPr="07571D1B">
        <w:rPr>
          <w:b/>
          <w:bCs/>
        </w:rPr>
        <w:t>Χρηματοδότηση της σύμβασης</w:t>
      </w:r>
    </w:p>
    <w:p w14:paraId="3E0B373D" w14:textId="77777777" w:rsidR="754FF127" w:rsidRDefault="754FF127" w:rsidP="07571D1B">
      <w:pPr>
        <w:rPr>
          <w:rFonts w:eastAsia="Tahoma"/>
          <w:color w:val="000000" w:themeColor="text1"/>
          <w:lang w:val="el-GR"/>
        </w:rPr>
      </w:pPr>
      <w:r w:rsidRPr="07571D1B">
        <w:rPr>
          <w:rFonts w:eastAsia="Tahoma"/>
          <w:color w:val="000000" w:themeColor="text1"/>
          <w:lang w:val="el-GR"/>
        </w:rPr>
        <w:t xml:space="preserve">Φορέας χρηματοδότησης της παρούσας σύμβασης είναι το Υπουργείο Ψηφιακής Διακυβέρνησης. </w:t>
      </w:r>
    </w:p>
    <w:p w14:paraId="3E0B373E" w14:textId="77777777" w:rsidR="754FF127" w:rsidRDefault="754FF127" w:rsidP="07571D1B">
      <w:pPr>
        <w:rPr>
          <w:rFonts w:eastAsia="Tahoma"/>
          <w:color w:val="000000" w:themeColor="text1"/>
          <w:lang w:val="el-GR"/>
        </w:rPr>
      </w:pPr>
      <w:r w:rsidRPr="07571D1B">
        <w:rPr>
          <w:rFonts w:eastAsia="Tahoma"/>
          <w:color w:val="000000" w:themeColor="text1"/>
          <w:lang w:val="el-GR"/>
        </w:rPr>
        <w:t xml:space="preserve">Οι δαπάνες της σύμβασης, θα βαρύνουν το Πρόγραμμα Δημοσίων Επενδύσεων-TA, στη ΣΑΤΑ 063 με </w:t>
      </w:r>
      <w:proofErr w:type="spellStart"/>
      <w:r w:rsidRPr="07571D1B">
        <w:rPr>
          <w:rFonts w:eastAsia="Tahoma"/>
          <w:color w:val="000000" w:themeColor="text1"/>
          <w:lang w:val="el-GR"/>
        </w:rPr>
        <w:t>ενάριθμο</w:t>
      </w:r>
      <w:proofErr w:type="spellEnd"/>
      <w:r w:rsidRPr="07571D1B">
        <w:rPr>
          <w:rFonts w:eastAsia="Tahoma"/>
          <w:color w:val="000000" w:themeColor="text1"/>
          <w:lang w:val="el-GR"/>
        </w:rPr>
        <w:t xml:space="preserve"> κωδικό 2024ΤΑ06300008.</w:t>
      </w:r>
    </w:p>
    <w:p w14:paraId="3E0B373F" w14:textId="77777777" w:rsidR="754FF127" w:rsidRDefault="754FF127" w:rsidP="07571D1B">
      <w:pPr>
        <w:rPr>
          <w:rFonts w:eastAsia="Tahoma"/>
          <w:color w:val="000000" w:themeColor="text1"/>
          <w:lang w:val="el-GR"/>
        </w:rPr>
      </w:pPr>
      <w:r w:rsidRPr="07571D1B">
        <w:rPr>
          <w:rFonts w:eastAsia="Tahoma"/>
          <w:color w:val="000000" w:themeColor="text1"/>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7571D1B">
        <w:rPr>
          <w:rFonts w:eastAsia="Tahoma"/>
          <w:color w:val="000000" w:themeColor="text1"/>
        </w:rPr>
        <w:t>NextGeneration</w:t>
      </w:r>
      <w:r w:rsidRPr="07571D1B">
        <w:rPr>
          <w:rFonts w:eastAsia="Tahoma"/>
          <w:color w:val="000000" w:themeColor="text1"/>
          <w:lang w:val="el-GR"/>
        </w:rPr>
        <w:t xml:space="preserve"> </w:t>
      </w:r>
      <w:r w:rsidRPr="07571D1B">
        <w:rPr>
          <w:rFonts w:eastAsia="Tahoma"/>
          <w:color w:val="000000" w:themeColor="text1"/>
        </w:rPr>
        <w:t>EU</w:t>
      </w:r>
      <w:r w:rsidRPr="07571D1B">
        <w:rPr>
          <w:rFonts w:eastAsia="Tahoma"/>
          <w:color w:val="000000" w:themeColor="text1"/>
          <w:lang w:val="el-GR"/>
        </w:rPr>
        <w:t xml:space="preserve"> (κωδικός Δράσης: 16818 / Άξονας 2.1), με βάση την Απόφαση Ένταξης με </w:t>
      </w:r>
      <w:proofErr w:type="spellStart"/>
      <w:r w:rsidRPr="07571D1B">
        <w:rPr>
          <w:rFonts w:eastAsia="Tahoma"/>
          <w:color w:val="000000" w:themeColor="text1"/>
          <w:lang w:val="el-GR"/>
        </w:rPr>
        <w:t>αρ</w:t>
      </w:r>
      <w:proofErr w:type="spellEnd"/>
      <w:r w:rsidRPr="07571D1B">
        <w:rPr>
          <w:rFonts w:eastAsia="Tahoma"/>
          <w:color w:val="000000" w:themeColor="text1"/>
          <w:lang w:val="el-GR"/>
        </w:rPr>
        <w:t xml:space="preserve">. </w:t>
      </w:r>
      <w:proofErr w:type="spellStart"/>
      <w:r w:rsidRPr="07571D1B">
        <w:rPr>
          <w:rFonts w:eastAsia="Tahoma"/>
          <w:color w:val="000000" w:themeColor="text1"/>
          <w:lang w:val="el-GR"/>
        </w:rPr>
        <w:t>πρωτ</w:t>
      </w:r>
      <w:proofErr w:type="spellEnd"/>
      <w:r w:rsidRPr="07571D1B">
        <w:rPr>
          <w:rFonts w:eastAsia="Tahoma"/>
          <w:color w:val="000000" w:themeColor="text1"/>
          <w:lang w:val="el-GR"/>
        </w:rPr>
        <w:t xml:space="preserve">. 132846 ΕΞ 2024/17-09-2024 (Α.Π </w:t>
      </w:r>
      <w:proofErr w:type="spellStart"/>
      <w:r w:rsidRPr="07571D1B">
        <w:rPr>
          <w:rFonts w:eastAsia="Tahoma"/>
          <w:color w:val="000000" w:themeColor="text1"/>
          <w:lang w:val="el-GR"/>
        </w:rPr>
        <w:t>ΚτΠ</w:t>
      </w:r>
      <w:proofErr w:type="spellEnd"/>
      <w:r w:rsidRPr="07571D1B">
        <w:rPr>
          <w:rFonts w:eastAsia="Tahoma"/>
          <w:color w:val="000000" w:themeColor="text1"/>
          <w:lang w:val="el-GR"/>
        </w:rPr>
        <w:t xml:space="preserve"> Μ.Α.Ε.21106/17-09-2024)  και ΑΔΑ: 9ΛΚ9Η-ΚΛΡ, έχει δε λάβει κωδικό ΟΠΣ ΤΑ: 5224378</w:t>
      </w:r>
      <w:r w:rsidR="00C23527">
        <w:rPr>
          <w:rFonts w:eastAsia="Tahoma"/>
          <w:color w:val="000000" w:themeColor="text1"/>
          <w:lang w:val="el-GR"/>
        </w:rPr>
        <w:t>.</w:t>
      </w:r>
    </w:p>
    <w:p w14:paraId="3E0B3740" w14:textId="77777777" w:rsidR="008338F0" w:rsidRPr="00603221" w:rsidRDefault="003355E7" w:rsidP="003A109E">
      <w:pPr>
        <w:pStyle w:val="2"/>
        <w:rPr>
          <w:rFonts w:cs="Tahoma"/>
          <w:lang w:val="el-GR"/>
        </w:rPr>
      </w:pPr>
      <w:r w:rsidRPr="00603221">
        <w:rPr>
          <w:rFonts w:cs="Tahoma"/>
          <w:lang w:val="el-GR"/>
        </w:rPr>
        <w:tab/>
      </w:r>
      <w:bookmarkStart w:id="21" w:name="_Toc97194258"/>
      <w:bookmarkStart w:id="22" w:name="_Toc97194407"/>
      <w:bookmarkStart w:id="23" w:name="_Toc189730609"/>
      <w:r w:rsidRPr="00603221">
        <w:rPr>
          <w:rFonts w:cs="Tahoma"/>
          <w:lang w:val="el-GR"/>
        </w:rPr>
        <w:t>Συνοπτική Περιγραφή φυσικού και οικονομικού αντικειμένου της σύμβασης</w:t>
      </w:r>
      <w:bookmarkEnd w:id="21"/>
      <w:bookmarkEnd w:id="22"/>
      <w:bookmarkEnd w:id="23"/>
      <w:r w:rsidRPr="00603221">
        <w:rPr>
          <w:rFonts w:cs="Tahoma"/>
          <w:lang w:val="el-GR"/>
        </w:rPr>
        <w:t xml:space="preserve"> </w:t>
      </w:r>
    </w:p>
    <w:p w14:paraId="3E0B3741" w14:textId="77777777" w:rsidR="006C748E" w:rsidRPr="00171881" w:rsidRDefault="01C563BC" w:rsidP="07571D1B">
      <w:pPr>
        <w:suppressAutoHyphens w:val="0"/>
        <w:autoSpaceDE w:val="0"/>
        <w:autoSpaceDN w:val="0"/>
        <w:adjustRightInd w:val="0"/>
        <w:rPr>
          <w:rFonts w:eastAsia="Tahoma"/>
          <w:color w:val="000000" w:themeColor="text1"/>
          <w:lang w:val="el-GR"/>
        </w:rPr>
      </w:pPr>
      <w:r w:rsidRPr="11E90C04">
        <w:rPr>
          <w:rFonts w:eastAsia="Tahoma"/>
          <w:color w:val="000000" w:themeColor="text1"/>
          <w:lang w:val="el-GR"/>
        </w:rPr>
        <w:t xml:space="preserve">Αντικείμενο της σύμβασης είναι η παροχή υπηρεσιών για όλη τη διάρκεια </w:t>
      </w:r>
      <w:r w:rsidR="00C23527">
        <w:rPr>
          <w:rFonts w:eastAsia="Tahoma"/>
          <w:color w:val="000000" w:themeColor="text1"/>
          <w:lang w:val="el-GR"/>
        </w:rPr>
        <w:t xml:space="preserve">του Προγράμματος «Κουπόνι Συνδεσιμότητας </w:t>
      </w:r>
      <w:r w:rsidR="00C23527">
        <w:rPr>
          <w:rFonts w:eastAsia="Tahoma"/>
          <w:color w:val="000000" w:themeColor="text1"/>
          <w:lang w:val="en-US"/>
        </w:rPr>
        <w:t>Gigabit</w:t>
      </w:r>
      <w:r w:rsidR="00C23527">
        <w:rPr>
          <w:rFonts w:eastAsia="Tahoma"/>
          <w:color w:val="000000" w:themeColor="text1"/>
          <w:lang w:val="el-GR"/>
        </w:rPr>
        <w:t>»</w:t>
      </w:r>
      <w:r w:rsidRPr="11E90C04">
        <w:rPr>
          <w:rFonts w:eastAsia="Tahoma"/>
          <w:color w:val="000000" w:themeColor="text1"/>
          <w:lang w:val="el-GR"/>
        </w:rPr>
        <w:t xml:space="preserve"> με σκοπό τη στελέχωση και λειτουργία γραφείου ενημέρωσης και υποστήριξης του Προγράμματος (</w:t>
      </w:r>
      <w:proofErr w:type="spellStart"/>
      <w:r w:rsidRPr="11E90C04">
        <w:rPr>
          <w:rFonts w:eastAsia="Tahoma"/>
          <w:color w:val="000000" w:themeColor="text1"/>
          <w:lang w:val="el-GR"/>
        </w:rPr>
        <w:t>help-desk</w:t>
      </w:r>
      <w:proofErr w:type="spellEnd"/>
      <w:r w:rsidRPr="11E90C04">
        <w:rPr>
          <w:rFonts w:eastAsia="Tahoma"/>
          <w:color w:val="000000" w:themeColor="text1"/>
          <w:lang w:val="el-GR"/>
        </w:rPr>
        <w:t>)</w:t>
      </w:r>
      <w:r w:rsidR="00C23527">
        <w:rPr>
          <w:rFonts w:eastAsia="Tahoma"/>
          <w:color w:val="000000" w:themeColor="text1"/>
          <w:lang w:val="el-GR"/>
        </w:rPr>
        <w:t>.</w:t>
      </w:r>
      <w:r w:rsidRPr="11E90C04">
        <w:rPr>
          <w:rFonts w:eastAsia="Tahoma"/>
          <w:color w:val="000000" w:themeColor="text1"/>
          <w:lang w:val="el-GR"/>
        </w:rPr>
        <w:t xml:space="preserve"> </w:t>
      </w:r>
    </w:p>
    <w:p w14:paraId="3E0B3742" w14:textId="7F111E4E" w:rsidR="006C748E" w:rsidRPr="00171881" w:rsidRDefault="01C563BC" w:rsidP="07571D1B">
      <w:pPr>
        <w:suppressAutoHyphens w:val="0"/>
        <w:autoSpaceDE w:val="0"/>
        <w:autoSpaceDN w:val="0"/>
        <w:adjustRightInd w:val="0"/>
        <w:rPr>
          <w:rFonts w:eastAsia="Tahoma"/>
          <w:color w:val="000000" w:themeColor="text1"/>
          <w:lang w:val="el-GR"/>
        </w:rPr>
      </w:pPr>
      <w:r w:rsidRPr="07571D1B">
        <w:rPr>
          <w:rFonts w:eastAsia="Tahoma"/>
          <w:color w:val="000000" w:themeColor="text1"/>
          <w:lang w:val="el-GR"/>
        </w:rPr>
        <w:t xml:space="preserve">Το αντικείμενο της παρούσας σύμβασης δεν υποδιαιρείται σε τμήματα, λόγω της ανάγκης για την εφαρμογή μιας ενιαίας μεθοδολογίας </w:t>
      </w:r>
      <w:r w:rsidRPr="00856E69">
        <w:rPr>
          <w:rFonts w:eastAsia="Tahoma"/>
          <w:color w:val="000000" w:themeColor="text1"/>
          <w:lang w:val="el-GR"/>
        </w:rPr>
        <w:t>διαχείρισης για τη λειτουργία γραφείου ενημέρωσης και υποστήριξης του Προγράμματος (</w:t>
      </w:r>
      <w:proofErr w:type="spellStart"/>
      <w:r w:rsidRPr="00856E69">
        <w:rPr>
          <w:rFonts w:eastAsia="Tahoma"/>
          <w:color w:val="000000" w:themeColor="text1"/>
          <w:lang w:val="el-GR"/>
        </w:rPr>
        <w:t>help-desk</w:t>
      </w:r>
      <w:proofErr w:type="spellEnd"/>
      <w:r w:rsidRPr="00856E69">
        <w:rPr>
          <w:rFonts w:eastAsia="Tahoma"/>
          <w:color w:val="000000" w:themeColor="text1"/>
          <w:lang w:val="el-GR"/>
        </w:rPr>
        <w:t>)</w:t>
      </w:r>
      <w:r w:rsidR="006503A7">
        <w:rPr>
          <w:rFonts w:eastAsia="Tahoma"/>
          <w:color w:val="000000" w:themeColor="text1"/>
          <w:lang w:val="el-GR"/>
        </w:rPr>
        <w:t>.</w:t>
      </w:r>
      <w:r w:rsidRPr="00856E69">
        <w:rPr>
          <w:rFonts w:eastAsia="Tahoma"/>
          <w:color w:val="000000" w:themeColor="text1"/>
          <w:lang w:val="el-GR"/>
        </w:rPr>
        <w:t xml:space="preserve"> </w:t>
      </w:r>
      <w:r w:rsidRPr="07571D1B">
        <w:rPr>
          <w:rFonts w:eastAsia="Tahoma"/>
          <w:color w:val="000000" w:themeColor="text1"/>
          <w:lang w:val="el-GR"/>
        </w:rPr>
        <w:t>Προσφορές γίνονται αποδεκτές για το σύνολο των υπηρεσιών που περιγράφονται.</w:t>
      </w:r>
    </w:p>
    <w:p w14:paraId="3E0B3743" w14:textId="77777777" w:rsidR="006C748E" w:rsidRPr="00171881" w:rsidRDefault="01C563BC" w:rsidP="07571D1B">
      <w:pPr>
        <w:suppressAutoHyphens w:val="0"/>
        <w:autoSpaceDE w:val="0"/>
        <w:autoSpaceDN w:val="0"/>
        <w:adjustRightInd w:val="0"/>
        <w:rPr>
          <w:rFonts w:eastAsia="Tahoma"/>
          <w:color w:val="000000" w:themeColor="text1"/>
          <w:lang w:val="el-GR"/>
        </w:rPr>
      </w:pPr>
      <w:r w:rsidRPr="07571D1B">
        <w:rPr>
          <w:lang w:val="el-GR"/>
        </w:rPr>
        <w:t xml:space="preserve">Οι παρεχόμενες υπηρεσίες κατατάσσονται στους ακόλουθους κωδικούς του Κοινού Λεξιλογίου δημοσίων συμβάσεων (CPV):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110"/>
      </w:tblGrid>
      <w:tr w:rsidR="07571D1B" w14:paraId="3E0B3746" w14:textId="77777777" w:rsidTr="00856E69">
        <w:trPr>
          <w:trHeight w:val="300"/>
          <w:jc w:val="center"/>
        </w:trPr>
        <w:tc>
          <w:tcPr>
            <w:tcW w:w="2518" w:type="dxa"/>
            <w:shd w:val="clear" w:color="auto" w:fill="F2F2F2" w:themeFill="background1" w:themeFillShade="F2"/>
          </w:tcPr>
          <w:p w14:paraId="3E0B3744" w14:textId="77777777" w:rsidR="07571D1B" w:rsidRDefault="07571D1B" w:rsidP="00154CDB">
            <w:pPr>
              <w:pStyle w:val="ae"/>
              <w:spacing w:after="0"/>
              <w:jc w:val="center"/>
              <w:rPr>
                <w:rFonts w:eastAsia="Microsoft Sans Serif"/>
                <w:b/>
                <w:bCs/>
                <w:color w:val="000000" w:themeColor="text1"/>
                <w:lang w:val="el-GR"/>
              </w:rPr>
            </w:pPr>
            <w:r w:rsidRPr="07571D1B">
              <w:rPr>
                <w:rFonts w:eastAsia="Microsoft Sans Serif"/>
                <w:b/>
                <w:bCs/>
                <w:color w:val="000000" w:themeColor="text1"/>
                <w:lang w:val="el-GR"/>
              </w:rPr>
              <w:t>Κωδικός CPV</w:t>
            </w:r>
          </w:p>
        </w:tc>
        <w:tc>
          <w:tcPr>
            <w:tcW w:w="7110" w:type="dxa"/>
            <w:shd w:val="clear" w:color="auto" w:fill="F2F2F2" w:themeFill="background1" w:themeFillShade="F2"/>
          </w:tcPr>
          <w:p w14:paraId="3E0B3745" w14:textId="77777777" w:rsidR="07571D1B" w:rsidRDefault="07571D1B" w:rsidP="00154CDB">
            <w:pPr>
              <w:pStyle w:val="ae"/>
              <w:spacing w:after="0"/>
              <w:jc w:val="center"/>
              <w:rPr>
                <w:rFonts w:eastAsia="Microsoft Sans Serif"/>
                <w:b/>
                <w:bCs/>
                <w:color w:val="000000" w:themeColor="text1"/>
                <w:lang w:val="el-GR"/>
              </w:rPr>
            </w:pPr>
            <w:r w:rsidRPr="07571D1B">
              <w:rPr>
                <w:rFonts w:eastAsia="Microsoft Sans Serif"/>
                <w:b/>
                <w:bCs/>
                <w:color w:val="000000" w:themeColor="text1"/>
                <w:lang w:val="el-GR"/>
              </w:rPr>
              <w:t>Περιγραφή</w:t>
            </w:r>
          </w:p>
        </w:tc>
      </w:tr>
      <w:tr w:rsidR="07571D1B" w:rsidRPr="004E7208" w14:paraId="3E0B3749" w14:textId="77777777" w:rsidTr="00856E69">
        <w:trPr>
          <w:trHeight w:val="300"/>
          <w:jc w:val="center"/>
        </w:trPr>
        <w:tc>
          <w:tcPr>
            <w:tcW w:w="2518" w:type="dxa"/>
            <w:shd w:val="clear" w:color="auto" w:fill="auto"/>
          </w:tcPr>
          <w:p w14:paraId="3E0B3747" w14:textId="77777777" w:rsidR="3EA7A677" w:rsidRDefault="3EA7A677" w:rsidP="00154CDB">
            <w:pPr>
              <w:pStyle w:val="ae"/>
              <w:spacing w:after="0"/>
              <w:rPr>
                <w:rFonts w:eastAsia="Tahoma"/>
                <w:color w:val="000000" w:themeColor="text1"/>
                <w:lang w:val="el-GR"/>
              </w:rPr>
            </w:pPr>
            <w:r w:rsidRPr="07571D1B">
              <w:rPr>
                <w:rFonts w:eastAsia="Tahoma"/>
                <w:color w:val="000000" w:themeColor="text1"/>
                <w:lang w:val="el-GR"/>
              </w:rPr>
              <w:t>79410000-1</w:t>
            </w:r>
          </w:p>
        </w:tc>
        <w:tc>
          <w:tcPr>
            <w:tcW w:w="7110" w:type="dxa"/>
            <w:shd w:val="clear" w:color="auto" w:fill="auto"/>
          </w:tcPr>
          <w:p w14:paraId="3E0B3748" w14:textId="77777777" w:rsidR="07571D1B" w:rsidRPr="00356191" w:rsidRDefault="3EA7A677" w:rsidP="00154CDB">
            <w:pPr>
              <w:spacing w:after="0"/>
              <w:rPr>
                <w:rFonts w:eastAsia="Tahoma"/>
                <w:color w:val="000000" w:themeColor="text1"/>
                <w:lang w:val="el-GR"/>
              </w:rPr>
            </w:pPr>
            <w:r w:rsidRPr="07571D1B">
              <w:rPr>
                <w:rFonts w:eastAsia="Tahoma"/>
                <w:color w:val="000000" w:themeColor="text1"/>
                <w:lang w:val="el-GR"/>
              </w:rPr>
              <w:t>Υπηρεσίες παροχής επιχειρηματικών συμβουλών και συμβουλών σε θέματα διαχείρισης</w:t>
            </w:r>
          </w:p>
        </w:tc>
      </w:tr>
    </w:tbl>
    <w:p w14:paraId="7429B4FC" w14:textId="77777777" w:rsidR="006503A7" w:rsidRDefault="006503A7" w:rsidP="07571D1B">
      <w:pPr>
        <w:suppressAutoHyphens w:val="0"/>
        <w:autoSpaceDE w:val="0"/>
        <w:autoSpaceDN w:val="0"/>
        <w:adjustRightInd w:val="0"/>
        <w:rPr>
          <w:rFonts w:eastAsia="Tahoma"/>
          <w:color w:val="000000" w:themeColor="text1"/>
          <w:lang w:val="el-GR"/>
        </w:rPr>
      </w:pPr>
    </w:p>
    <w:p w14:paraId="3E0B374A" w14:textId="1298E973" w:rsidR="006C748E" w:rsidRPr="00171881" w:rsidRDefault="01C563BC" w:rsidP="07571D1B">
      <w:pPr>
        <w:suppressAutoHyphens w:val="0"/>
        <w:autoSpaceDE w:val="0"/>
        <w:autoSpaceDN w:val="0"/>
        <w:adjustRightInd w:val="0"/>
        <w:rPr>
          <w:rFonts w:eastAsia="Tahoma"/>
          <w:color w:val="000000" w:themeColor="text1"/>
          <w:lang w:val="el-GR"/>
        </w:rPr>
      </w:pPr>
      <w:r w:rsidRPr="07571D1B">
        <w:rPr>
          <w:rFonts w:eastAsia="Tahoma"/>
          <w:color w:val="000000" w:themeColor="text1"/>
          <w:lang w:val="el-GR"/>
        </w:rPr>
        <w:t xml:space="preserve">Η εκτιμώμενη αξία της παρούσας σύμβασης ανέρχεται στο ποσό των 308.513,97 € μη περιλαμβανομένου ΦΠΑ (Προϋπολογισμός με ΦΠΑ: </w:t>
      </w:r>
      <w:r w:rsidRPr="00A45912">
        <w:rPr>
          <w:rFonts w:eastAsia="Tahoma"/>
          <w:color w:val="000000" w:themeColor="text1"/>
          <w:lang w:val="el-GR"/>
        </w:rPr>
        <w:t>382</w:t>
      </w:r>
      <w:r w:rsidR="00154CDB" w:rsidRPr="00A45912">
        <w:rPr>
          <w:rFonts w:eastAsia="Tahoma"/>
          <w:color w:val="000000" w:themeColor="text1"/>
          <w:lang w:val="el-GR"/>
        </w:rPr>
        <w:t>.557,3</w:t>
      </w:r>
      <w:r w:rsidR="004A4495" w:rsidRPr="00A45912">
        <w:rPr>
          <w:rFonts w:eastAsia="Tahoma"/>
          <w:color w:val="000000" w:themeColor="text1"/>
          <w:lang w:val="el-GR"/>
        </w:rPr>
        <w:t>2</w:t>
      </w:r>
      <w:r w:rsidR="00154CDB" w:rsidRPr="00A45912">
        <w:rPr>
          <w:rFonts w:eastAsia="Tahoma"/>
          <w:color w:val="000000" w:themeColor="text1"/>
          <w:lang w:val="el-GR"/>
        </w:rPr>
        <w:t xml:space="preserve"> €, ΦΠΑ</w:t>
      </w:r>
      <w:r w:rsidR="00154CDB">
        <w:rPr>
          <w:rFonts w:eastAsia="Tahoma"/>
          <w:color w:val="000000" w:themeColor="text1"/>
          <w:lang w:val="el-GR"/>
        </w:rPr>
        <w:t xml:space="preserve"> 24%  74.043,35 €</w:t>
      </w:r>
      <w:r w:rsidRPr="07571D1B">
        <w:rPr>
          <w:rFonts w:eastAsia="Tahoma"/>
          <w:color w:val="000000" w:themeColor="text1"/>
          <w:lang w:val="el-GR"/>
        </w:rPr>
        <w:t>).</w:t>
      </w:r>
    </w:p>
    <w:p w14:paraId="3E0B374B" w14:textId="7C22573D" w:rsidR="008338F0" w:rsidRPr="00603221" w:rsidRDefault="003355E7" w:rsidP="11E90C04">
      <w:pPr>
        <w:rPr>
          <w:lang w:val="el-GR"/>
        </w:rPr>
      </w:pPr>
      <w:r w:rsidRPr="00CD0FD9">
        <w:rPr>
          <w:lang w:val="el-GR"/>
        </w:rPr>
        <w:t>Η διάρκεια της σύμβασης ορίζεται</w:t>
      </w:r>
      <w:r w:rsidR="00E1337D" w:rsidRPr="00CD0FD9">
        <w:rPr>
          <w:lang w:val="el-GR"/>
        </w:rPr>
        <w:t xml:space="preserve"> </w:t>
      </w:r>
      <w:r w:rsidR="002C72BB" w:rsidRPr="00CD0FD9">
        <w:rPr>
          <w:b/>
          <w:bCs/>
          <w:lang w:val="el-GR"/>
        </w:rPr>
        <w:t>σ</w:t>
      </w:r>
      <w:r w:rsidR="00C0235D" w:rsidRPr="00CD0FD9">
        <w:rPr>
          <w:rFonts w:eastAsia="Tahoma"/>
          <w:b/>
          <w:bCs/>
          <w:color w:val="000000" w:themeColor="text1"/>
          <w:lang w:val="el-GR"/>
        </w:rPr>
        <w:t xml:space="preserve">ε </w:t>
      </w:r>
      <w:r w:rsidR="00FF6CE3">
        <w:rPr>
          <w:rFonts w:eastAsia="Tahoma"/>
          <w:b/>
          <w:bCs/>
          <w:color w:val="000000" w:themeColor="text1"/>
          <w:lang w:val="el-GR"/>
        </w:rPr>
        <w:t>οκτώ</w:t>
      </w:r>
      <w:r w:rsidR="00FF6CE3" w:rsidRPr="00CD0FD9">
        <w:rPr>
          <w:rFonts w:eastAsia="Tahoma"/>
          <w:b/>
          <w:bCs/>
          <w:color w:val="000000" w:themeColor="text1"/>
          <w:lang w:val="el-GR"/>
        </w:rPr>
        <w:t xml:space="preserve"> </w:t>
      </w:r>
      <w:r w:rsidR="00C0235D" w:rsidRPr="00CD0FD9">
        <w:rPr>
          <w:rFonts w:eastAsia="Tahoma"/>
          <w:b/>
          <w:bCs/>
          <w:color w:val="000000" w:themeColor="text1"/>
          <w:lang w:val="el-GR"/>
        </w:rPr>
        <w:t>(</w:t>
      </w:r>
      <w:r w:rsidR="00FF6CE3">
        <w:rPr>
          <w:rFonts w:eastAsia="Tahoma"/>
          <w:b/>
          <w:bCs/>
          <w:color w:val="000000" w:themeColor="text1"/>
          <w:lang w:val="el-GR"/>
        </w:rPr>
        <w:t>8</w:t>
      </w:r>
      <w:r w:rsidR="502AEE24" w:rsidRPr="00CD0FD9">
        <w:rPr>
          <w:rFonts w:eastAsia="Tahoma"/>
          <w:b/>
          <w:bCs/>
          <w:color w:val="000000" w:themeColor="text1"/>
          <w:lang w:val="el-GR"/>
        </w:rPr>
        <w:t xml:space="preserve">) μήνες </w:t>
      </w:r>
      <w:r w:rsidR="00FF6CE3">
        <w:rPr>
          <w:rFonts w:eastAsia="Tahoma"/>
          <w:b/>
          <w:bCs/>
          <w:color w:val="000000" w:themeColor="text1"/>
          <w:lang w:val="el-GR"/>
        </w:rPr>
        <w:t>και όχι πέραν της</w:t>
      </w:r>
      <w:r w:rsidR="502AEE24" w:rsidRPr="00CD0FD9">
        <w:rPr>
          <w:rFonts w:eastAsia="Tahoma"/>
          <w:b/>
          <w:bCs/>
          <w:color w:val="000000" w:themeColor="text1"/>
          <w:lang w:val="el-GR"/>
        </w:rPr>
        <w:t xml:space="preserve"> 31/12/2025</w:t>
      </w:r>
      <w:r w:rsidR="002C72BB" w:rsidRPr="00CD0FD9">
        <w:rPr>
          <w:rFonts w:eastAsia="Tahoma"/>
          <w:color w:val="000000" w:themeColor="text1"/>
          <w:lang w:val="el-GR"/>
        </w:rPr>
        <w:t xml:space="preserve"> </w:t>
      </w:r>
      <w:r w:rsidR="004F203B" w:rsidRPr="00CD0FD9">
        <w:rPr>
          <w:lang w:val="el-GR"/>
        </w:rPr>
        <w:t xml:space="preserve">συμπεριλαμβανομένης της διαδικασίας </w:t>
      </w:r>
      <w:r w:rsidR="00E2271E" w:rsidRPr="00CD0FD9">
        <w:rPr>
          <w:lang w:val="el-GR"/>
        </w:rPr>
        <w:t xml:space="preserve">ελέγχου και παραλαβής </w:t>
      </w:r>
      <w:r w:rsidR="004F203B" w:rsidRPr="00CD0FD9">
        <w:rPr>
          <w:lang w:val="el-GR"/>
        </w:rPr>
        <w:t>παραδοτέων, όπως ορίζεται στην Παρ.</w:t>
      </w:r>
      <w:r w:rsidR="00BA2DC9" w:rsidRPr="00CD0FD9">
        <w:rPr>
          <w:lang w:val="el-GR"/>
        </w:rPr>
        <w:t xml:space="preserve"> </w:t>
      </w:r>
      <w:r>
        <w:fldChar w:fldCharType="begin"/>
      </w:r>
      <w:r w:rsidR="008338F0" w:rsidRPr="00F65401">
        <w:rPr>
          <w:lang w:val="el-GR"/>
        </w:rPr>
        <w:instrText xml:space="preserve"> </w:instrText>
      </w:r>
      <w:r w:rsidR="008338F0">
        <w:instrText>REF</w:instrText>
      </w:r>
      <w:r w:rsidR="008338F0" w:rsidRPr="00F65401">
        <w:rPr>
          <w:lang w:val="el-GR"/>
        </w:rPr>
        <w:instrText xml:space="preserve"> _</w:instrText>
      </w:r>
      <w:r w:rsidR="008338F0">
        <w:instrText>Ref</w:instrText>
      </w:r>
      <w:r w:rsidR="008338F0" w:rsidRPr="00F65401">
        <w:rPr>
          <w:lang w:val="el-GR"/>
        </w:rPr>
        <w:instrText>40954198 \</w:instrText>
      </w:r>
      <w:r w:rsidR="008338F0">
        <w:instrText>r</w:instrText>
      </w:r>
      <w:r w:rsidR="008338F0" w:rsidRPr="00F65401">
        <w:rPr>
          <w:lang w:val="el-GR"/>
        </w:rPr>
        <w:instrText xml:space="preserve"> \</w:instrText>
      </w:r>
      <w:r w:rsidR="008338F0">
        <w:instrText>h</w:instrText>
      </w:r>
      <w:r w:rsidR="008338F0" w:rsidRPr="00F65401">
        <w:rPr>
          <w:lang w:val="el-GR"/>
        </w:rPr>
        <w:instrText xml:space="preserve">  \* </w:instrText>
      </w:r>
      <w:r w:rsidR="008338F0">
        <w:instrText>MERGEFORMAT</w:instrText>
      </w:r>
      <w:r w:rsidR="008338F0" w:rsidRPr="00F65401">
        <w:rPr>
          <w:lang w:val="el-GR"/>
        </w:rPr>
        <w:instrText xml:space="preserve"> </w:instrText>
      </w:r>
      <w:r>
        <w:fldChar w:fldCharType="separate"/>
      </w:r>
      <w:r w:rsidR="004E7208" w:rsidRPr="004E7208">
        <w:rPr>
          <w:lang w:val="el-GR"/>
        </w:rPr>
        <w:t>6.3</w:t>
      </w:r>
      <w:r>
        <w:fldChar w:fldCharType="end"/>
      </w:r>
      <w:r w:rsidR="002E6472" w:rsidRPr="00CD0FD9">
        <w:rPr>
          <w:lang w:val="el-GR"/>
        </w:rPr>
        <w:t xml:space="preserve"> της παρούσας.</w:t>
      </w:r>
    </w:p>
    <w:p w14:paraId="3E0B374C" w14:textId="553AB81C"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fldChar w:fldCharType="begin"/>
      </w:r>
      <w:r w:rsidR="008338F0" w:rsidRPr="00F65401">
        <w:rPr>
          <w:lang w:val="el-GR"/>
        </w:rPr>
        <w:instrText xml:space="preserve"> </w:instrText>
      </w:r>
      <w:r w:rsidR="008338F0">
        <w:instrText>REF</w:instrText>
      </w:r>
      <w:r w:rsidR="008338F0" w:rsidRPr="00F65401">
        <w:rPr>
          <w:lang w:val="el-GR"/>
        </w:rPr>
        <w:instrText xml:space="preserve"> _</w:instrText>
      </w:r>
      <w:r w:rsidR="008338F0">
        <w:instrText>Ref</w:instrText>
      </w:r>
      <w:r w:rsidR="008338F0" w:rsidRPr="00F65401">
        <w:rPr>
          <w:lang w:val="el-GR"/>
        </w:rPr>
        <w:instrText>496625830 \</w:instrText>
      </w:r>
      <w:r w:rsidR="008338F0">
        <w:instrText>h</w:instrText>
      </w:r>
      <w:r w:rsidR="008338F0" w:rsidRPr="00F65401">
        <w:rPr>
          <w:lang w:val="el-GR"/>
        </w:rPr>
        <w:instrText xml:space="preserve">  \* </w:instrText>
      </w:r>
      <w:r w:rsidR="008338F0">
        <w:instrText>MERGEFORMAT</w:instrText>
      </w:r>
      <w:r w:rsidR="008338F0" w:rsidRPr="00F65401">
        <w:rPr>
          <w:lang w:val="el-GR"/>
        </w:rPr>
        <w:instrText xml:space="preserve"> </w:instrText>
      </w:r>
      <w:r>
        <w:fldChar w:fldCharType="separate"/>
      </w:r>
      <w:r w:rsidR="004E7208" w:rsidRPr="11E90C04">
        <w:rPr>
          <w:lang w:val="el-GR"/>
        </w:rPr>
        <w:t>ΠΑΡΑΡΤΗΜΑ Ι – Αναλυτική Περιγραφή Φυσικού και Οικονομικού Αντικειμένου της Σύμβασης</w:t>
      </w:r>
      <w:r>
        <w:fldChar w:fldCharType="end"/>
      </w:r>
      <w:r w:rsidRPr="00603221">
        <w:rPr>
          <w:lang w:val="el-GR"/>
        </w:rPr>
        <w:t xml:space="preserve"> ή σε άλλο περιγραφικό έγγραφο της παρούσας </w:t>
      </w:r>
      <w:r w:rsidR="005E4565">
        <w:rPr>
          <w:lang w:val="el-GR"/>
        </w:rPr>
        <w:t>Δ</w:t>
      </w:r>
      <w:r w:rsidRPr="00603221">
        <w:rPr>
          <w:lang w:val="el-GR"/>
        </w:rPr>
        <w:t xml:space="preserve">ιακήρυξης. </w:t>
      </w:r>
    </w:p>
    <w:p w14:paraId="3E0B374D" w14:textId="77777777" w:rsidR="003355E7" w:rsidRDefault="003355E7" w:rsidP="11E90C04">
      <w:pPr>
        <w:pStyle w:val="normalwithoutspacing"/>
        <w:spacing w:line="259" w:lineRule="auto"/>
      </w:pPr>
      <w:r>
        <w:t>Η σύμβαση θα ανατεθεί με το κριτήριο της πλέον συμφέρουσας από οικονομική άποψη προσφοράς, βάσει</w:t>
      </w:r>
      <w:r w:rsidR="00E1337D" w:rsidRPr="11E90C04">
        <w:t xml:space="preserve"> </w:t>
      </w:r>
      <w:r w:rsidRPr="11E90C04">
        <w:t>της βέλτιστης σχέση ποιότητας – τιμή</w:t>
      </w:r>
      <w:r w:rsidR="18B8E418" w:rsidRPr="11E90C04">
        <w:t>ς.</w:t>
      </w:r>
    </w:p>
    <w:p w14:paraId="3E0B374E" w14:textId="77777777" w:rsidR="008338F0" w:rsidRPr="00745634" w:rsidRDefault="008338F0" w:rsidP="00FD40D7">
      <w:pPr>
        <w:rPr>
          <w:lang w:val="el-GR"/>
        </w:rPr>
      </w:pPr>
    </w:p>
    <w:p w14:paraId="3E0B374F" w14:textId="77777777" w:rsidR="008338F0" w:rsidRPr="00603221" w:rsidRDefault="003355E7" w:rsidP="003A109E">
      <w:pPr>
        <w:pStyle w:val="2"/>
        <w:rPr>
          <w:rFonts w:cs="Tahoma"/>
          <w:lang w:val="el-GR"/>
        </w:rPr>
      </w:pPr>
      <w:r w:rsidRPr="00603221">
        <w:rPr>
          <w:rFonts w:cs="Tahoma"/>
          <w:lang w:val="el-GR"/>
        </w:rPr>
        <w:tab/>
      </w:r>
      <w:bookmarkStart w:id="24" w:name="_Toc97194259"/>
      <w:bookmarkStart w:id="25" w:name="_Toc97194408"/>
      <w:bookmarkStart w:id="26" w:name="_Toc189730610"/>
      <w:r w:rsidRPr="00603221">
        <w:rPr>
          <w:rFonts w:cs="Tahoma"/>
          <w:lang w:val="el-GR"/>
        </w:rPr>
        <w:t>Θεσμικό πλαίσιο</w:t>
      </w:r>
      <w:bookmarkEnd w:id="24"/>
      <w:bookmarkEnd w:id="25"/>
      <w:bookmarkEnd w:id="26"/>
      <w:r w:rsidRPr="00603221">
        <w:rPr>
          <w:rFonts w:cs="Tahoma"/>
          <w:lang w:val="el-GR"/>
        </w:rPr>
        <w:t xml:space="preserve"> </w:t>
      </w:r>
    </w:p>
    <w:p w14:paraId="3E0B3750" w14:textId="77777777" w:rsidR="53FD7C62" w:rsidRPr="00995186" w:rsidRDefault="53FD7C62" w:rsidP="11E90C04">
      <w:pPr>
        <w:tabs>
          <w:tab w:val="left" w:pos="284"/>
        </w:tabs>
        <w:rPr>
          <w:rFonts w:eastAsia="Tahoma"/>
          <w:color w:val="000000" w:themeColor="text1"/>
          <w:lang w:val="el-GR"/>
        </w:rPr>
      </w:pPr>
      <w:r w:rsidRPr="11E90C04">
        <w:rPr>
          <w:rFonts w:eastAsia="Tahoma"/>
          <w:color w:val="000000" w:themeColor="text1"/>
          <w:lang w:val="el-GR"/>
        </w:rPr>
        <w:t xml:space="preserve">Η ανάθεση και εκτέλεση της σύμβασης </w:t>
      </w:r>
      <w:proofErr w:type="spellStart"/>
      <w:r w:rsidR="00FD0EF2" w:rsidRPr="11E90C04">
        <w:rPr>
          <w:rFonts w:eastAsia="Tahoma"/>
          <w:color w:val="000000" w:themeColor="text1"/>
          <w:lang w:val="el-GR"/>
        </w:rPr>
        <w:t>διέπ</w:t>
      </w:r>
      <w:r w:rsidR="00FD0EF2">
        <w:rPr>
          <w:rFonts w:eastAsia="Tahoma"/>
          <w:color w:val="000000" w:themeColor="text1"/>
          <w:lang w:val="el-GR"/>
        </w:rPr>
        <w:t>ονται</w:t>
      </w:r>
      <w:proofErr w:type="spellEnd"/>
      <w:r w:rsidR="00FD0EF2" w:rsidRPr="11E90C04">
        <w:rPr>
          <w:rFonts w:eastAsia="Tahoma"/>
          <w:color w:val="000000" w:themeColor="text1"/>
          <w:lang w:val="el-GR"/>
        </w:rPr>
        <w:t xml:space="preserve"> </w:t>
      </w:r>
      <w:r w:rsidRPr="11E90C04">
        <w:rPr>
          <w:rFonts w:eastAsia="Tahoma"/>
          <w:color w:val="000000" w:themeColor="text1"/>
          <w:lang w:val="el-GR"/>
        </w:rPr>
        <w:t xml:space="preserve">από την κείμενη νομοθεσία και τις </w:t>
      </w:r>
      <w:proofErr w:type="spellStart"/>
      <w:r w:rsidRPr="11E90C04">
        <w:rPr>
          <w:rFonts w:eastAsia="Tahoma"/>
          <w:color w:val="000000" w:themeColor="text1"/>
          <w:lang w:val="el-GR"/>
        </w:rPr>
        <w:t>κατ</w:t>
      </w:r>
      <w:proofErr w:type="spellEnd"/>
      <w:r w:rsidRPr="11E90C04">
        <w:rPr>
          <w:rFonts w:eastAsia="Tahoma"/>
          <w:color w:val="000000" w:themeColor="text1"/>
          <w:lang w:val="el-GR"/>
        </w:rPr>
        <w:t xml:space="preserve">΄ εξουσιοδότηση αυτής </w:t>
      </w:r>
      <w:proofErr w:type="spellStart"/>
      <w:r w:rsidRPr="11E90C04">
        <w:rPr>
          <w:rFonts w:eastAsia="Tahoma"/>
          <w:color w:val="000000" w:themeColor="text1"/>
          <w:lang w:val="el-GR"/>
        </w:rPr>
        <w:t>εκδοθείσες</w:t>
      </w:r>
      <w:proofErr w:type="spellEnd"/>
      <w:r w:rsidRPr="11E90C04">
        <w:rPr>
          <w:rFonts w:eastAsia="Tahoma"/>
          <w:color w:val="000000" w:themeColor="text1"/>
          <w:lang w:val="el-GR"/>
        </w:rPr>
        <w:t xml:space="preserve"> κανονιστικές πράξεις, όπως ισχύουν και ιδίως:</w:t>
      </w:r>
    </w:p>
    <w:p w14:paraId="5774C687"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lastRenderedPageBreak/>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 όπως τροποποιήθηκε και ισχύει.</w:t>
      </w:r>
    </w:p>
    <w:p w14:paraId="35F102BC"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(L 57/1), όπως ισχύει.</w:t>
      </w:r>
    </w:p>
    <w:p w14:paraId="7A02AA07"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Τον Κανονισμό (ΕΕ, </w:t>
      </w:r>
      <w:proofErr w:type="spellStart"/>
      <w:r w:rsidRPr="00F7700D">
        <w:rPr>
          <w:bCs/>
          <w:lang w:val="el-GR" w:eastAsia="en-US"/>
        </w:rPr>
        <w:t>Ευρατόμ</w:t>
      </w:r>
      <w:proofErr w:type="spellEnd"/>
      <w:r w:rsidRPr="00F7700D">
        <w:rPr>
          <w:bCs/>
          <w:lang w:val="el-GR" w:eastAsia="en-US"/>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F7700D">
        <w:rPr>
          <w:bCs/>
          <w:lang w:val="el-GR" w:eastAsia="en-US"/>
        </w:rPr>
        <w:t>Ευρατόμ</w:t>
      </w:r>
      <w:proofErr w:type="spellEnd"/>
      <w:r w:rsidRPr="00F7700D">
        <w:rPr>
          <w:bCs/>
          <w:lang w:val="el-GR" w:eastAsia="en-US"/>
        </w:rPr>
        <w:t>) αριθ. 966/2012 (L 193/1), όπως τροποποιήθηκε και ισχύει.</w:t>
      </w:r>
    </w:p>
    <w:p w14:paraId="5341D689"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υπ’ </w:t>
      </w:r>
      <w:proofErr w:type="spellStart"/>
      <w:r w:rsidRPr="00F7700D">
        <w:rPr>
          <w:bCs/>
          <w:lang w:val="el-GR" w:eastAsia="en-US"/>
        </w:rPr>
        <w:t>αριθμ</w:t>
      </w:r>
      <w:proofErr w:type="spellEnd"/>
      <w:r w:rsidRPr="00F7700D">
        <w:rPr>
          <w:bCs/>
          <w:lang w:val="el-GR" w:eastAsia="en-US"/>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1FD039B0"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ST 10152/21 ADD 1), όπως τροποποιήθηκε με την από 7 Δεκεμβρίου 2023 Εκτελεστική Απόφαση του Συμβουλίου της Ευρωπαϊκής Ένωσης (ST 15831/1/23 REV 1, ST 15831/23 ADD 1 REV 1).</w:t>
      </w:r>
    </w:p>
    <w:p w14:paraId="1241C857"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00AF7C50"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F7700D">
        <w:rPr>
          <w:bCs/>
          <w:lang w:val="el-GR" w:eastAsia="en-US"/>
        </w:rPr>
        <w:t>κορωνοϊού</w:t>
      </w:r>
      <w:proofErr w:type="spellEnd"/>
      <w:r w:rsidRPr="00F7700D">
        <w:rPr>
          <w:bCs/>
          <w:lang w:val="el-GR" w:eastAsia="en-US"/>
        </w:rPr>
        <w:t xml:space="preserve"> COVID- 19, επείγουσες δημοσιονομικές και φορολογικές ρυθμίσεις και άλλες διατάξεις» (ΦΕΚ 17/A/05-02-2021), όπως ισχύει.</w:t>
      </w:r>
    </w:p>
    <w:p w14:paraId="6740C035" w14:textId="77777777" w:rsidR="00F7700D" w:rsidRPr="00F7700D" w:rsidRDefault="00F7700D" w:rsidP="00F7700D">
      <w:pPr>
        <w:numPr>
          <w:ilvl w:val="0"/>
          <w:numId w:val="72"/>
        </w:numPr>
        <w:suppressAutoHyphens w:val="0"/>
        <w:spacing w:before="120" w:after="0"/>
        <w:ind w:left="425" w:hanging="426"/>
        <w:rPr>
          <w:bCs/>
          <w:lang w:val="el-GR" w:eastAsia="en-US"/>
        </w:rPr>
      </w:pPr>
      <w:proofErr w:type="spellStart"/>
      <w:r w:rsidRPr="00F7700D">
        <w:rPr>
          <w:bCs/>
          <w:lang w:val="el-GR" w:eastAsia="en-US"/>
        </w:rPr>
        <w:t>Toν</w:t>
      </w:r>
      <w:proofErr w:type="spellEnd"/>
      <w:r w:rsidRPr="00F7700D">
        <w:rPr>
          <w:bCs/>
          <w:lang w:val="el-GR" w:eastAsia="en-US"/>
        </w:rPr>
        <w:t xml:space="preserve"> N.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3A1AA578"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2B4AC755"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 όπως τροποποιήθηκαν και ισχύουν.</w:t>
      </w:r>
    </w:p>
    <w:p w14:paraId="6ECDE071"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 όπως τροποποιήθηκε και ισχύει.</w:t>
      </w:r>
    </w:p>
    <w:p w14:paraId="6B2843B6"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Ν. 3389/2005 «Συμπράξεις Δημόσιου και Ιδιωτικού Τομέα» (ΦΕΚ 232/Α/ 22-09-2005).</w:t>
      </w:r>
    </w:p>
    <w:p w14:paraId="02BA9648"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lastRenderedPageBreak/>
        <w:t xml:space="preserve">Την υπ’ </w:t>
      </w:r>
      <w:proofErr w:type="spellStart"/>
      <w:r w:rsidRPr="00F7700D">
        <w:rPr>
          <w:bCs/>
          <w:lang w:val="el-GR" w:eastAsia="en-US"/>
        </w:rPr>
        <w:t>αρ</w:t>
      </w:r>
      <w:proofErr w:type="spellEnd"/>
      <w:r w:rsidRPr="00F7700D">
        <w:rPr>
          <w:bCs/>
          <w:lang w:val="el-GR" w:eastAsia="en-US"/>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4B23F0B1"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υπ’ </w:t>
      </w:r>
      <w:proofErr w:type="spellStart"/>
      <w:r w:rsidRPr="00F7700D">
        <w:rPr>
          <w:bCs/>
          <w:lang w:val="el-GR" w:eastAsia="en-US"/>
        </w:rPr>
        <w:t>αρ</w:t>
      </w:r>
      <w:proofErr w:type="spellEnd"/>
      <w:r w:rsidRPr="00F7700D">
        <w:rPr>
          <w:bCs/>
          <w:lang w:val="el-GR" w:eastAsia="en-US"/>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3CD59A68"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υπ’ </w:t>
      </w:r>
      <w:proofErr w:type="spellStart"/>
      <w:r w:rsidRPr="00F7700D">
        <w:rPr>
          <w:bCs/>
          <w:lang w:val="el-GR" w:eastAsia="en-US"/>
        </w:rPr>
        <w:t>αρ</w:t>
      </w:r>
      <w:proofErr w:type="spellEnd"/>
      <w:r w:rsidRPr="00F7700D">
        <w:rPr>
          <w:bCs/>
          <w:lang w:val="el-GR" w:eastAsia="en-US"/>
        </w:rPr>
        <w:t xml:space="preserve">. 119126 ΕΞ 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w:t>
      </w:r>
      <w:proofErr w:type="spellStart"/>
      <w:r w:rsidRPr="00F7700D">
        <w:rPr>
          <w:bCs/>
          <w:lang w:val="el-GR" w:eastAsia="en-US"/>
        </w:rPr>
        <w:t>αρ</w:t>
      </w:r>
      <w:proofErr w:type="spellEnd"/>
      <w:r w:rsidRPr="00F7700D">
        <w:rPr>
          <w:bCs/>
          <w:lang w:val="el-GR" w:eastAsia="en-US"/>
        </w:rPr>
        <w:t xml:space="preserve">. 52415 ΕΞ 2022 Απόφαση του Αναπληρωτή Υπ. Οικονομικών (ΦΕΚ 1927/Β/19-04-2022), την υπ’ </w:t>
      </w:r>
      <w:proofErr w:type="spellStart"/>
      <w:r w:rsidRPr="00F7700D">
        <w:rPr>
          <w:bCs/>
          <w:lang w:val="el-GR" w:eastAsia="en-US"/>
        </w:rPr>
        <w:t>αρ</w:t>
      </w:r>
      <w:proofErr w:type="spellEnd"/>
      <w:r w:rsidRPr="00F7700D">
        <w:rPr>
          <w:bCs/>
          <w:lang w:val="el-GR" w:eastAsia="en-US"/>
        </w:rPr>
        <w:t xml:space="preserve">. 188159 ΕΞ 2022 Απόφαση του Αναπληρωτή Υπ. Οικονομικών (ΦΕΚ 6973/Β/30-12-2022) και την υπ’ </w:t>
      </w:r>
      <w:proofErr w:type="spellStart"/>
      <w:r w:rsidRPr="00F7700D">
        <w:rPr>
          <w:bCs/>
          <w:lang w:val="el-GR" w:eastAsia="en-US"/>
        </w:rPr>
        <w:t>αρ</w:t>
      </w:r>
      <w:proofErr w:type="spellEnd"/>
      <w:r w:rsidRPr="00F7700D">
        <w:rPr>
          <w:bCs/>
          <w:lang w:val="el-GR" w:eastAsia="en-US"/>
        </w:rPr>
        <w:t>. 66734 ΕΞ 2024 Απόφαση του Αναπληρωτή Υπ. Εθνικής Οικονομίας και Οικονομικών (ΦΕΚ 2786/Β/16-05-2024).</w:t>
      </w:r>
    </w:p>
    <w:p w14:paraId="69916C08"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0AEA7076" w14:textId="77777777" w:rsidR="00F7700D" w:rsidRPr="00F7700D" w:rsidRDefault="00F7700D" w:rsidP="00F7700D">
      <w:pPr>
        <w:numPr>
          <w:ilvl w:val="0"/>
          <w:numId w:val="72"/>
        </w:numPr>
        <w:suppressAutoHyphens w:val="0"/>
        <w:spacing w:before="120" w:after="0"/>
        <w:ind w:left="425" w:hanging="426"/>
        <w:rPr>
          <w:bCs/>
          <w:lang w:val="el-GR" w:eastAsia="en-US"/>
        </w:rPr>
      </w:pPr>
      <w:proofErr w:type="spellStart"/>
      <w:r w:rsidRPr="00F7700D">
        <w:rPr>
          <w:bCs/>
          <w:lang w:val="el-GR" w:eastAsia="en-US"/>
        </w:rPr>
        <w:t>Tο</w:t>
      </w:r>
      <w:proofErr w:type="spellEnd"/>
      <w:r w:rsidRPr="00F7700D">
        <w:rPr>
          <w:bCs/>
          <w:lang w:val="el-GR" w:eastAsia="en-US"/>
        </w:rPr>
        <w:t xml:space="preserve"> εγκεκριμένο Εγχειρίδιο Διαδικασιών του Συστήματος Διαχείρισης και Ελέγχου του Ταμείου Ανάκαμψης και Ανθεκτικότητας (Απόφαση Υπ. Οικονομικών με </w:t>
      </w:r>
      <w:proofErr w:type="spellStart"/>
      <w:r w:rsidRPr="00F7700D">
        <w:rPr>
          <w:bCs/>
          <w:lang w:val="el-GR" w:eastAsia="en-US"/>
        </w:rPr>
        <w:t>Αρ</w:t>
      </w:r>
      <w:proofErr w:type="spellEnd"/>
      <w:r w:rsidRPr="00F7700D">
        <w:rPr>
          <w:bCs/>
          <w:lang w:val="el-GR" w:eastAsia="en-US"/>
        </w:rPr>
        <w:t xml:space="preserve">. </w:t>
      </w:r>
      <w:proofErr w:type="spellStart"/>
      <w:r w:rsidRPr="00F7700D">
        <w:rPr>
          <w:bCs/>
          <w:lang w:val="el-GR" w:eastAsia="en-US"/>
        </w:rPr>
        <w:t>Πρωτ</w:t>
      </w:r>
      <w:proofErr w:type="spellEnd"/>
      <w:r w:rsidRPr="00F7700D">
        <w:rPr>
          <w:bCs/>
          <w:lang w:val="el-GR" w:eastAsia="en-US"/>
        </w:rPr>
        <w:t xml:space="preserve">: 120141ΕΞ2021 / ΥΠΟΙΚ 30-09-2021 - ΑΔΑ: 6ΝΞ3Η-ΨΘ0), όπως τροποποιήθηκε με τις υπ’ </w:t>
      </w:r>
      <w:proofErr w:type="spellStart"/>
      <w:r w:rsidRPr="00F7700D">
        <w:rPr>
          <w:bCs/>
          <w:lang w:val="el-GR" w:eastAsia="en-US"/>
        </w:rPr>
        <w:t>αρ</w:t>
      </w:r>
      <w:proofErr w:type="spellEnd"/>
      <w:r w:rsidRPr="00F7700D">
        <w:rPr>
          <w:bCs/>
          <w:lang w:val="el-GR" w:eastAsia="en-US"/>
        </w:rPr>
        <w:t>.: 154839 ΕΞ 2021/06-12-2021 (ΩΗΠΟΗ-Υ3Μ), 49994 ΕΞ2022/12-04-2022 (ΑΔΑ 6Ρ94Η-ΕΟΟ), 74791 ΕΞ2022/31-05-2022 (ΑΔΑ 9Η10Η-606), 138991 ΕΞ2022/27-09-2022 (ΑΔΑ Ψ1ΕΝΗ-ΖΔΒ), 96462 ΕΞ2022/27-06-2023 (ΑΔΑ 6Θ87Η-ΟΦΞ), 68955 ΕΞ2024/17-05-2024 (ΑΔΑ 6ΙΔΛΗ-Α5Ρ) και 181806 ΕΞ2024/03-12-2024 (ΑΔΑ 6Α48Η-ΨΣΝ) Αποφάσεις του Διοικητή της Ειδικής Υπηρεσίας Συντονισμού Ταμείου Ανάκαμψης.</w:t>
      </w:r>
    </w:p>
    <w:p w14:paraId="5EE91484"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2EC4E7E4"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με </w:t>
      </w:r>
      <w:proofErr w:type="spellStart"/>
      <w:r w:rsidRPr="00F7700D">
        <w:rPr>
          <w:bCs/>
          <w:lang w:val="el-GR" w:eastAsia="en-US"/>
        </w:rPr>
        <w:t>Αρ</w:t>
      </w:r>
      <w:proofErr w:type="spellEnd"/>
      <w:r w:rsidRPr="00F7700D">
        <w:rPr>
          <w:bCs/>
          <w:lang w:val="el-GR" w:eastAsia="en-US"/>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5300EACC"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με </w:t>
      </w:r>
      <w:proofErr w:type="spellStart"/>
      <w:r w:rsidRPr="00F7700D">
        <w:rPr>
          <w:bCs/>
          <w:lang w:val="el-GR" w:eastAsia="en-US"/>
        </w:rPr>
        <w:t>Αρ</w:t>
      </w:r>
      <w:proofErr w:type="spellEnd"/>
      <w:r w:rsidRPr="00F7700D">
        <w:rPr>
          <w:bCs/>
          <w:lang w:val="el-GR" w:eastAsia="en-US"/>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653C6D32"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w:t>
      </w:r>
      <w:proofErr w:type="spellStart"/>
      <w:r w:rsidRPr="00F7700D">
        <w:rPr>
          <w:bCs/>
          <w:lang w:val="el-GR" w:eastAsia="en-US"/>
        </w:rPr>
        <w:t>Αριθμ</w:t>
      </w:r>
      <w:proofErr w:type="spellEnd"/>
      <w:r w:rsidRPr="00F7700D">
        <w:rPr>
          <w:bCs/>
          <w:lang w:val="el-GR" w:eastAsia="en-US"/>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5A36163E"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680024C2"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υπ’ </w:t>
      </w:r>
      <w:proofErr w:type="spellStart"/>
      <w:r w:rsidRPr="00F7700D">
        <w:rPr>
          <w:bCs/>
          <w:lang w:val="el-GR" w:eastAsia="en-US"/>
        </w:rPr>
        <w:t>αρ</w:t>
      </w:r>
      <w:proofErr w:type="spellEnd"/>
      <w:r w:rsidRPr="00F7700D">
        <w:rPr>
          <w:bCs/>
          <w:lang w:val="el-GR" w:eastAsia="en-US"/>
        </w:rPr>
        <w:t xml:space="preserve">. 71693 ΕΞ 2023  Απόφαση του Αναπληρωτή Υπουργού Οικονομικών με θέμα: “Διαδικασίες επιβολής δημοσιονομικών διορθώσεων </w:t>
      </w:r>
      <w:proofErr w:type="spellStart"/>
      <w:r w:rsidRPr="00F7700D">
        <w:rPr>
          <w:bCs/>
          <w:lang w:val="el-GR" w:eastAsia="en-US"/>
        </w:rPr>
        <w:t>αχρεωστήτως</w:t>
      </w:r>
      <w:proofErr w:type="spellEnd"/>
      <w:r w:rsidRPr="00F7700D">
        <w:rPr>
          <w:bCs/>
          <w:lang w:val="el-GR" w:eastAsia="en-US"/>
        </w:rPr>
        <w:t xml:space="preserve"> ή παρανόμως καταβληθέντων </w:t>
      </w:r>
      <w:r w:rsidRPr="00F7700D">
        <w:rPr>
          <w:bCs/>
          <w:lang w:val="el-GR" w:eastAsia="en-US"/>
        </w:rPr>
        <w:lastRenderedPageBreak/>
        <w:t>ποσών από πόρους του κρατικού προϋπολογισμού στο πλαίσιο Δράσεων και Έργων που χρηματοδοτούνται από το Ταμείο Ανάκαμψης και Ανθεκτικότητας” (ΦΕΚ 3079/Β/09-05-2023).</w:t>
      </w:r>
    </w:p>
    <w:p w14:paraId="688F1751"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F7700D">
        <w:rPr>
          <w:bCs/>
          <w:lang w:val="el-GR" w:eastAsia="en-US"/>
        </w:rPr>
        <w:t>υποκεφάλαιο</w:t>
      </w:r>
      <w:proofErr w:type="spellEnd"/>
      <w:r w:rsidRPr="00F7700D">
        <w:rPr>
          <w:bCs/>
          <w:lang w:val="el-GR" w:eastAsia="en-US"/>
        </w:rPr>
        <w:t xml:space="preserve">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547E6D65"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Ν. 4152/2013 «Επείγοντα μέτρα εφαρμογής των νόμων 4046/2012, 4093/2012 και 4127/2013» (ΦΕΚ 107/Α/09-05-2013), όπως τροποποιήθηκε και ισχύει.</w:t>
      </w:r>
    </w:p>
    <w:p w14:paraId="113795E9" w14:textId="77777777" w:rsidR="00F7700D" w:rsidRPr="00F7700D" w:rsidRDefault="00F7700D" w:rsidP="00F7700D">
      <w:pPr>
        <w:numPr>
          <w:ilvl w:val="0"/>
          <w:numId w:val="72"/>
        </w:numPr>
        <w:suppressAutoHyphens w:val="0"/>
        <w:spacing w:before="120" w:after="0"/>
        <w:ind w:left="425" w:hanging="426"/>
        <w:rPr>
          <w:bCs/>
          <w:lang w:val="el-GR" w:eastAsia="en-US"/>
        </w:rPr>
      </w:pPr>
      <w:proofErr w:type="spellStart"/>
      <w:r w:rsidRPr="00F7700D">
        <w:rPr>
          <w:bCs/>
          <w:lang w:val="el-GR" w:eastAsia="en-US"/>
        </w:rPr>
        <w:t>Toν</w:t>
      </w:r>
      <w:proofErr w:type="spellEnd"/>
      <w:r w:rsidRPr="00F7700D">
        <w:rPr>
          <w:bCs/>
          <w:lang w:val="el-GR" w:eastAsia="en-US"/>
        </w:rPr>
        <w:t xml:space="preserve">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F7700D">
        <w:rPr>
          <w:bCs/>
          <w:lang w:val="el-GR" w:eastAsia="en-US"/>
        </w:rPr>
        <w:t>Προπτωχευτική</w:t>
      </w:r>
      <w:proofErr w:type="spellEnd"/>
      <w:r w:rsidRPr="00F7700D">
        <w:rPr>
          <w:bCs/>
          <w:lang w:val="el-GR" w:eastAsia="en-US"/>
        </w:rPr>
        <w:t xml:space="preserve"> διαδικασία εξυγίανσης και άλλες διατάξεις» (ΦΕΚ 204/Α/15-09-2011), όπως τροποποιήθηκε και ισχύει.</w:t>
      </w:r>
    </w:p>
    <w:p w14:paraId="1C7EB36F"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43B66E1C"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Ν. 2121/1993 “Πνευματική Ιδιοκτησία, Συγγενικά Δικαιώματα και Πολιτιστικά Θέματα”, (ΦΕΚ 25/Α/04-03-1993), όπως τροποποιήθηκε και ισχύει.</w:t>
      </w:r>
    </w:p>
    <w:p w14:paraId="48AAF845"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Το Π.Δ. 80/2016 «Ανάληψη υποχρεώσεων από τους </w:t>
      </w:r>
      <w:proofErr w:type="spellStart"/>
      <w:r w:rsidRPr="00F7700D">
        <w:rPr>
          <w:bCs/>
          <w:lang w:val="el-GR" w:eastAsia="en-US"/>
        </w:rPr>
        <w:t>Διατάκτες</w:t>
      </w:r>
      <w:proofErr w:type="spellEnd"/>
      <w:r w:rsidRPr="00F7700D">
        <w:rPr>
          <w:bCs/>
          <w:lang w:val="el-GR" w:eastAsia="en-US"/>
        </w:rPr>
        <w:t>» (ΦΕΚ 145/Α/05-08-2016), όπως τροποποιήθηκε και ισχύει.</w:t>
      </w:r>
    </w:p>
    <w:p w14:paraId="62034F93"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 </w:t>
      </w:r>
    </w:p>
    <w:p w14:paraId="34109272"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 Α.88 του Ν. 1892/1990 «Για τον εκσυγχρονισμό και την ανάπτυξη και άλλες διατάξεις» (ΦΕΚ 101/Α/31-07-1990), όπως ισχύει.</w:t>
      </w:r>
    </w:p>
    <w:p w14:paraId="7ACEE34C"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υπ’ </w:t>
      </w:r>
      <w:proofErr w:type="spellStart"/>
      <w:r w:rsidRPr="00F7700D">
        <w:rPr>
          <w:bCs/>
          <w:lang w:val="el-GR" w:eastAsia="en-US"/>
        </w:rPr>
        <w:t>αρ</w:t>
      </w:r>
      <w:proofErr w:type="spellEnd"/>
      <w:r w:rsidRPr="00F7700D">
        <w:rPr>
          <w:bCs/>
          <w:lang w:val="el-GR" w:eastAsia="en-US"/>
        </w:rPr>
        <w:t>. 20977 Κοινή Απόφαση των Υπουργών Ανάπτυξης και Επικρατείας «Δικαιολογητικά για την τήρηση των μητρώων του Ν. 3310/2005, όπως τροποποιήθηκε με το Ν. 3414/2005» (ΦΕΚ 1673/B/23-08-2007), όπως ισχύει.</w:t>
      </w:r>
    </w:p>
    <w:p w14:paraId="6DF2CA2D"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16430C06"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Ν. 4912/2022 Ενιαία Αρχή Δημοσίων Συμβάσεων και άλλες διατάξεις του Υπουργείου Δικαιοσύνης” (ΦΕΚ 59/A/17-03-2022), όπως ισχύει.</w:t>
      </w:r>
    </w:p>
    <w:p w14:paraId="2530F668"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Ν. 4601/2019 “Εταιρικοί µ</w:t>
      </w:r>
      <w:proofErr w:type="spellStart"/>
      <w:r w:rsidRPr="00F7700D">
        <w:rPr>
          <w:bCs/>
          <w:lang w:val="el-GR" w:eastAsia="en-US"/>
        </w:rPr>
        <w:t>ετασχηµατισµοί</w:t>
      </w:r>
      <w:proofErr w:type="spellEnd"/>
      <w:r w:rsidRPr="00F7700D">
        <w:rPr>
          <w:bCs/>
          <w:lang w:val="el-GR" w:eastAsia="en-US"/>
        </w:rPr>
        <w:t xml:space="preserve">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6269BE68"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Ν. 5140/2024 “Νέο Αναπτυξιακό Πρόγραμμα Δημοσίων Επενδύσεων και συμπληρωματικές διατάξεις” (ΦΕΚ 154/Α/30-09-2024).</w:t>
      </w:r>
    </w:p>
    <w:p w14:paraId="0DBA98B1"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4A8069E9"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lastRenderedPageBreak/>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3B6BDE8B"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w:t>
      </w:r>
      <w:proofErr w:type="spellStart"/>
      <w:r w:rsidRPr="00F7700D">
        <w:rPr>
          <w:bCs/>
          <w:lang w:val="el-GR" w:eastAsia="en-US"/>
        </w:rPr>
        <w:t>Αριθμ</w:t>
      </w:r>
      <w:proofErr w:type="spellEnd"/>
      <w:r w:rsidRPr="00F7700D">
        <w:rPr>
          <w:bCs/>
          <w:lang w:val="el-GR" w:eastAsia="en-US"/>
        </w:rPr>
        <w:t xml:space="preserve">. 63446/2021 κοινή υπουργική απόφαση των Υπουργών Οικονομικών, Ανάπτυξης και Επενδύσεων, Επικρατείας με θέμα: “Καθορισμός Εθνικού </w:t>
      </w:r>
      <w:proofErr w:type="spellStart"/>
      <w:r w:rsidRPr="00F7700D">
        <w:rPr>
          <w:bCs/>
          <w:lang w:val="el-GR" w:eastAsia="en-US"/>
        </w:rPr>
        <w:t>Μορφότυπου</w:t>
      </w:r>
      <w:proofErr w:type="spellEnd"/>
      <w:r w:rsidRPr="00F7700D">
        <w:rPr>
          <w:bCs/>
          <w:lang w:val="el-GR" w:eastAsia="en-US"/>
        </w:rPr>
        <w:t xml:space="preserve"> ηλεκτρονικού τιμολογίου στο πλαίσιο των Δημοσίων Συμβάσεων” (2338/Β/02-06-2021), όπως τροποποιήθηκε και ισχύει.</w:t>
      </w:r>
    </w:p>
    <w:p w14:paraId="34455E9A"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w:t>
      </w:r>
      <w:proofErr w:type="spellStart"/>
      <w:r w:rsidRPr="00F7700D">
        <w:rPr>
          <w:bCs/>
          <w:lang w:val="el-GR" w:eastAsia="en-US"/>
        </w:rPr>
        <w:t>Αριθμ</w:t>
      </w:r>
      <w:proofErr w:type="spellEnd"/>
      <w:r w:rsidRPr="00F7700D">
        <w:rPr>
          <w:bCs/>
          <w:lang w:val="el-GR" w:eastAsia="en-US"/>
        </w:rPr>
        <w:t xml:space="preserve">.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w:t>
      </w:r>
      <w:proofErr w:type="spellStart"/>
      <w:r w:rsidRPr="00F7700D">
        <w:rPr>
          <w:bCs/>
          <w:lang w:val="el-GR" w:eastAsia="en-US"/>
        </w:rPr>
        <w:t>Αρ</w:t>
      </w:r>
      <w:proofErr w:type="spellEnd"/>
      <w:r w:rsidRPr="00F7700D">
        <w:rPr>
          <w:bCs/>
          <w:lang w:val="el-GR" w:eastAsia="en-US"/>
        </w:rPr>
        <w:t xml:space="preserve">. </w:t>
      </w:r>
      <w:proofErr w:type="spellStart"/>
      <w:r w:rsidRPr="00F7700D">
        <w:rPr>
          <w:bCs/>
          <w:lang w:val="el-GR" w:eastAsia="en-US"/>
        </w:rPr>
        <w:t>Πρωτ</w:t>
      </w:r>
      <w:proofErr w:type="spellEnd"/>
      <w:r w:rsidRPr="00F7700D">
        <w:rPr>
          <w:bCs/>
          <w:lang w:val="el-GR" w:eastAsia="en-US"/>
        </w:rPr>
        <w:t>.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644B0732"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Τον Ν. 4635/2019 (ιδίως των άρθρων 85 </w:t>
      </w:r>
      <w:proofErr w:type="spellStart"/>
      <w:r w:rsidRPr="00F7700D">
        <w:rPr>
          <w:bCs/>
          <w:lang w:val="el-GR" w:eastAsia="en-US"/>
        </w:rPr>
        <w:t>επ</w:t>
      </w:r>
      <w:proofErr w:type="spellEnd"/>
      <w:r w:rsidRPr="00F7700D">
        <w:rPr>
          <w:bCs/>
          <w:lang w:val="el-GR" w:eastAsia="en-US"/>
        </w:rPr>
        <w:t>.) “Επενδύω στην Ελλάδα και άλλες διατάξεις” (ΦΕΚ 167/Α/30-10-2019), όπως τροποποιήθηκε και ισχύει.</w:t>
      </w:r>
    </w:p>
    <w:p w14:paraId="2D5FED6B"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5423FD0F"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Ν. 2859/2000 “Κύρωση Κώδικα Φόρου Προστιθέμενης Αξίας” (ΦΕΚ 248/Α/07-11-2000), όπως τροποποιήθηκε και ισχύει.</w:t>
      </w:r>
    </w:p>
    <w:p w14:paraId="03B00477"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w:t>
      </w:r>
    </w:p>
    <w:p w14:paraId="12A7FECF"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51E6F9CE"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Τη με αριθμό 3/2018 Γνωμοδότηση του Νομικού Συμβουλίου του Κράτους.</w:t>
      </w:r>
    </w:p>
    <w:p w14:paraId="250A2CED"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 από 13-07-2018 έντυπο της ΕΑΔΔΗΣΥ με θέμα: «ΥΠΟΧΡΕΩΣΕΙΣ ΔΗΜΟΣΙΕΥΣΕΩΝ ΣΤΟΝ ΕΘΝΙΚΟ ΤΥΠΟ ΚΑΤΑ ΤΟΝ Ν.4412/2016».</w:t>
      </w:r>
    </w:p>
    <w:p w14:paraId="126A58D1"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Τον N. 3429/2005 «Δημόσιες Επιχειρήσεις και Οργανισμοί (Δ.Ε.Κ.Ο.).» ΦΕΚ (314/Α/27-12-2005), όπως τροποποιήθηκε και ισχύει. </w:t>
      </w:r>
    </w:p>
    <w:p w14:paraId="14DDFFCD"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23AB25F4"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77DBCA3E"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Το Α.39 του Ν. 4578/2018 «Μείωση ασφαλιστικών εισφορών και άλλες διατάξεις» (ΦΕΚ 200/Α/03-12-2018), όπως ισχύει.</w:t>
      </w:r>
    </w:p>
    <w:p w14:paraId="45EAAD1A"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w:t>
      </w:r>
      <w:proofErr w:type="spellStart"/>
      <w:r w:rsidRPr="00F7700D">
        <w:rPr>
          <w:bCs/>
          <w:lang w:val="el-GR" w:eastAsia="en-US"/>
        </w:rPr>
        <w:t>Αρ</w:t>
      </w:r>
      <w:proofErr w:type="spellEnd"/>
      <w:r w:rsidRPr="00F7700D">
        <w:rPr>
          <w:bCs/>
          <w:lang w:val="el-GR" w:eastAsia="en-US"/>
        </w:rPr>
        <w:t xml:space="preserve">. </w:t>
      </w:r>
      <w:proofErr w:type="spellStart"/>
      <w:r w:rsidRPr="00F7700D">
        <w:rPr>
          <w:bCs/>
          <w:lang w:val="el-GR" w:eastAsia="en-US"/>
        </w:rPr>
        <w:t>Πρωτ</w:t>
      </w:r>
      <w:proofErr w:type="spellEnd"/>
      <w:r w:rsidRPr="00F7700D">
        <w:rPr>
          <w:bCs/>
          <w:lang w:val="el-GR" w:eastAsia="en-US"/>
        </w:rPr>
        <w:t>. Γ.Ε.ΜΗ.: 3437047/11-11-2024.</w:t>
      </w:r>
    </w:p>
    <w:p w14:paraId="56FF8C98"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lastRenderedPageBreak/>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F7700D">
        <w:rPr>
          <w:bCs/>
          <w:lang w:val="el-GR" w:eastAsia="en-US"/>
        </w:rPr>
        <w:t>αρ</w:t>
      </w:r>
      <w:proofErr w:type="spellEnd"/>
      <w:r w:rsidRPr="00F7700D">
        <w:rPr>
          <w:bCs/>
          <w:lang w:val="el-GR" w:eastAsia="en-US"/>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F7700D">
        <w:rPr>
          <w:bCs/>
          <w:lang w:val="el-GR" w:eastAsia="en-US"/>
        </w:rPr>
        <w:t>ΚτΠ</w:t>
      </w:r>
      <w:proofErr w:type="spellEnd"/>
      <w:r w:rsidRPr="00F7700D">
        <w:rPr>
          <w:bCs/>
          <w:lang w:val="el-GR" w:eastAsia="en-US"/>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F7700D">
        <w:rPr>
          <w:bCs/>
          <w:lang w:val="el-GR" w:eastAsia="en-US"/>
        </w:rPr>
        <w:t>οικ</w:t>
      </w:r>
      <w:proofErr w:type="spellEnd"/>
      <w:r w:rsidRPr="00F7700D">
        <w:rPr>
          <w:bCs/>
          <w:lang w:val="el-GR" w:eastAsia="en-US"/>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24C18E5E"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υπ’ </w:t>
      </w:r>
      <w:proofErr w:type="spellStart"/>
      <w:r w:rsidRPr="00F7700D">
        <w:rPr>
          <w:bCs/>
          <w:lang w:val="el-GR" w:eastAsia="en-US"/>
        </w:rPr>
        <w:t>αρ</w:t>
      </w:r>
      <w:proofErr w:type="spellEnd"/>
      <w:r w:rsidRPr="00F7700D">
        <w:rPr>
          <w:bCs/>
          <w:lang w:val="el-GR" w:eastAsia="en-US"/>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307F7C40"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Το Άρθρο 34 του Ν. 5099/05-04-2024 με θέμα: “Πρόγραμμα «Κουπόνι Συνδεσιμότητας </w:t>
      </w:r>
      <w:proofErr w:type="spellStart"/>
      <w:r w:rsidRPr="00F7700D">
        <w:rPr>
          <w:bCs/>
          <w:lang w:val="el-GR" w:eastAsia="en-US"/>
        </w:rPr>
        <w:t>Gigabit</w:t>
      </w:r>
      <w:proofErr w:type="spellEnd"/>
      <w:r w:rsidRPr="00F7700D">
        <w:rPr>
          <w:bCs/>
          <w:lang w:val="el-GR" w:eastAsia="en-US"/>
        </w:rPr>
        <w:t>» («</w:t>
      </w:r>
      <w:proofErr w:type="spellStart"/>
      <w:r w:rsidRPr="00F7700D">
        <w:rPr>
          <w:bCs/>
          <w:lang w:val="el-GR" w:eastAsia="en-US"/>
        </w:rPr>
        <w:t>Gigabit</w:t>
      </w:r>
      <w:proofErr w:type="spellEnd"/>
      <w:r w:rsidRPr="00F7700D">
        <w:rPr>
          <w:bCs/>
          <w:lang w:val="el-GR" w:eastAsia="en-US"/>
        </w:rPr>
        <w:t xml:space="preserve"> </w:t>
      </w:r>
      <w:proofErr w:type="spellStart"/>
      <w:r w:rsidRPr="00F7700D">
        <w:rPr>
          <w:bCs/>
          <w:lang w:val="el-GR" w:eastAsia="en-US"/>
        </w:rPr>
        <w:t>Connectivity</w:t>
      </w:r>
      <w:proofErr w:type="spellEnd"/>
      <w:r w:rsidRPr="00F7700D">
        <w:rPr>
          <w:bCs/>
          <w:lang w:val="el-GR" w:eastAsia="en-US"/>
        </w:rPr>
        <w:t xml:space="preserve"> </w:t>
      </w:r>
      <w:proofErr w:type="spellStart"/>
      <w:r w:rsidRPr="00F7700D">
        <w:rPr>
          <w:bCs/>
          <w:lang w:val="el-GR" w:eastAsia="en-US"/>
        </w:rPr>
        <w:t>Voucher</w:t>
      </w:r>
      <w:proofErr w:type="spellEnd"/>
      <w:r w:rsidRPr="00F7700D">
        <w:rPr>
          <w:bCs/>
          <w:lang w:val="el-GR" w:eastAsia="en-US"/>
        </w:rPr>
        <w:t xml:space="preserve"> </w:t>
      </w:r>
      <w:proofErr w:type="spellStart"/>
      <w:r w:rsidRPr="00F7700D">
        <w:rPr>
          <w:bCs/>
          <w:lang w:val="el-GR" w:eastAsia="en-US"/>
        </w:rPr>
        <w:t>Scheme</w:t>
      </w:r>
      <w:proofErr w:type="spellEnd"/>
      <w:r w:rsidRPr="00F7700D">
        <w:rPr>
          <w:bCs/>
          <w:lang w:val="el-GR" w:eastAsia="en-US"/>
        </w:rPr>
        <w:t>»)” (ΦΕΚ A’ 48/05-04-2024).</w:t>
      </w:r>
    </w:p>
    <w:p w14:paraId="25CE5D65"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υπ' αριθ. C (2024) 5152 </w:t>
      </w:r>
      <w:proofErr w:type="spellStart"/>
      <w:r w:rsidRPr="00F7700D">
        <w:rPr>
          <w:bCs/>
          <w:lang w:val="el-GR" w:eastAsia="en-US"/>
        </w:rPr>
        <w:t>final</w:t>
      </w:r>
      <w:proofErr w:type="spellEnd"/>
      <w:r w:rsidRPr="00F7700D">
        <w:rPr>
          <w:bCs/>
          <w:lang w:val="el-GR" w:eastAsia="en-US"/>
        </w:rPr>
        <w:t>/19-07-2024 (</w:t>
      </w:r>
      <w:proofErr w:type="spellStart"/>
      <w:r w:rsidRPr="00F7700D">
        <w:rPr>
          <w:bCs/>
          <w:lang w:val="el-GR" w:eastAsia="en-US"/>
        </w:rPr>
        <w:t>αρ</w:t>
      </w:r>
      <w:proofErr w:type="spellEnd"/>
      <w:r w:rsidRPr="00F7700D">
        <w:rPr>
          <w:bCs/>
          <w:lang w:val="el-GR" w:eastAsia="en-US"/>
        </w:rPr>
        <w:t xml:space="preserve">. </w:t>
      </w:r>
      <w:proofErr w:type="spellStart"/>
      <w:r w:rsidRPr="00F7700D">
        <w:rPr>
          <w:bCs/>
          <w:lang w:val="el-GR" w:eastAsia="en-US"/>
        </w:rPr>
        <w:t>πρωτ</w:t>
      </w:r>
      <w:proofErr w:type="spellEnd"/>
      <w:r w:rsidRPr="00F7700D">
        <w:rPr>
          <w:bCs/>
          <w:lang w:val="el-GR" w:eastAsia="en-US"/>
        </w:rPr>
        <w:t xml:space="preserve">. </w:t>
      </w:r>
      <w:proofErr w:type="spellStart"/>
      <w:r w:rsidRPr="00F7700D">
        <w:rPr>
          <w:bCs/>
          <w:lang w:val="el-GR" w:eastAsia="en-US"/>
        </w:rPr>
        <w:t>ΚτΠ</w:t>
      </w:r>
      <w:proofErr w:type="spellEnd"/>
      <w:r w:rsidRPr="00F7700D">
        <w:rPr>
          <w:bCs/>
          <w:lang w:val="el-GR" w:eastAsia="en-US"/>
        </w:rPr>
        <w:t xml:space="preserve"> Μ.Α.Ε 17381/24-07-2024) Απόφαση της Ευρωπαϊκής Επιτροπής με θέμα: “</w:t>
      </w:r>
      <w:proofErr w:type="spellStart"/>
      <w:r w:rsidRPr="00F7700D">
        <w:rPr>
          <w:bCs/>
          <w:lang w:val="el-GR" w:eastAsia="en-US"/>
        </w:rPr>
        <w:t>State</w:t>
      </w:r>
      <w:proofErr w:type="spellEnd"/>
      <w:r w:rsidRPr="00F7700D">
        <w:rPr>
          <w:bCs/>
          <w:lang w:val="el-GR" w:eastAsia="en-US"/>
        </w:rPr>
        <w:t xml:space="preserve"> </w:t>
      </w:r>
      <w:proofErr w:type="spellStart"/>
      <w:r w:rsidRPr="00F7700D">
        <w:rPr>
          <w:bCs/>
          <w:lang w:val="el-GR" w:eastAsia="en-US"/>
        </w:rPr>
        <w:t>Aid</w:t>
      </w:r>
      <w:proofErr w:type="spellEnd"/>
      <w:r w:rsidRPr="00F7700D">
        <w:rPr>
          <w:bCs/>
          <w:lang w:val="el-GR" w:eastAsia="en-US"/>
        </w:rPr>
        <w:t xml:space="preserve"> SA. 112911 (2024/N) – </w:t>
      </w:r>
      <w:proofErr w:type="spellStart"/>
      <w:r w:rsidRPr="00F7700D">
        <w:rPr>
          <w:bCs/>
          <w:lang w:val="el-GR" w:eastAsia="en-US"/>
        </w:rPr>
        <w:t>Greece</w:t>
      </w:r>
      <w:proofErr w:type="spellEnd"/>
      <w:r w:rsidRPr="00F7700D">
        <w:rPr>
          <w:bCs/>
          <w:lang w:val="el-GR" w:eastAsia="en-US"/>
        </w:rPr>
        <w:t xml:space="preserve"> RRF – </w:t>
      </w:r>
      <w:proofErr w:type="spellStart"/>
      <w:r w:rsidRPr="00F7700D">
        <w:rPr>
          <w:bCs/>
          <w:lang w:val="el-GR" w:eastAsia="en-US"/>
        </w:rPr>
        <w:t>Gigabit</w:t>
      </w:r>
      <w:proofErr w:type="spellEnd"/>
      <w:r w:rsidRPr="00F7700D">
        <w:rPr>
          <w:bCs/>
          <w:lang w:val="el-GR" w:eastAsia="en-US"/>
        </w:rPr>
        <w:t xml:space="preserve"> </w:t>
      </w:r>
      <w:proofErr w:type="spellStart"/>
      <w:r w:rsidRPr="00F7700D">
        <w:rPr>
          <w:bCs/>
          <w:lang w:val="el-GR" w:eastAsia="en-US"/>
        </w:rPr>
        <w:t>Voucher</w:t>
      </w:r>
      <w:proofErr w:type="spellEnd"/>
      <w:r w:rsidRPr="00F7700D">
        <w:rPr>
          <w:bCs/>
          <w:lang w:val="el-GR" w:eastAsia="en-US"/>
        </w:rPr>
        <w:t xml:space="preserve"> </w:t>
      </w:r>
      <w:proofErr w:type="spellStart"/>
      <w:r w:rsidRPr="00F7700D">
        <w:rPr>
          <w:bCs/>
          <w:lang w:val="el-GR" w:eastAsia="en-US"/>
        </w:rPr>
        <w:t>Scheme</w:t>
      </w:r>
      <w:proofErr w:type="spellEnd"/>
      <w:r w:rsidRPr="00F7700D">
        <w:rPr>
          <w:bCs/>
          <w:lang w:val="el-GR" w:eastAsia="en-US"/>
        </w:rPr>
        <w:t>”.</w:t>
      </w:r>
    </w:p>
    <w:p w14:paraId="78E1C3BB"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υπ’ </w:t>
      </w:r>
      <w:proofErr w:type="spellStart"/>
      <w:r w:rsidRPr="00F7700D">
        <w:rPr>
          <w:bCs/>
          <w:lang w:val="el-GR" w:eastAsia="en-US"/>
        </w:rPr>
        <w:t>αρ</w:t>
      </w:r>
      <w:proofErr w:type="spellEnd"/>
      <w:r w:rsidRPr="00F7700D">
        <w:rPr>
          <w:bCs/>
          <w:lang w:val="el-GR" w:eastAsia="en-US"/>
        </w:rPr>
        <w:t xml:space="preserve">. 1183/13-11-2024 Κοινή Υπουργική Απόφαση μεταξύ του Υπουργού Εθνικής Οικονομίας και Οικονομικών και του Υπουργού Ψηφιακής Διακυβέρνησης με θέμα: “Όροι και ρυθμίσεις σχετικά με το Πρόγραμμα «Κουπόνι Συνδεσιμότητας </w:t>
      </w:r>
      <w:proofErr w:type="spellStart"/>
      <w:r w:rsidRPr="00F7700D">
        <w:rPr>
          <w:bCs/>
          <w:lang w:val="el-GR" w:eastAsia="en-US"/>
        </w:rPr>
        <w:t>Gigabit</w:t>
      </w:r>
      <w:proofErr w:type="spellEnd"/>
      <w:r w:rsidRPr="00F7700D">
        <w:rPr>
          <w:bCs/>
          <w:lang w:val="el-GR" w:eastAsia="en-US"/>
        </w:rPr>
        <w:t>» («</w:t>
      </w:r>
      <w:proofErr w:type="spellStart"/>
      <w:r w:rsidRPr="00F7700D">
        <w:rPr>
          <w:bCs/>
          <w:lang w:val="el-GR" w:eastAsia="en-US"/>
        </w:rPr>
        <w:t>Gigabit</w:t>
      </w:r>
      <w:proofErr w:type="spellEnd"/>
      <w:r w:rsidRPr="00F7700D">
        <w:rPr>
          <w:bCs/>
          <w:lang w:val="el-GR" w:eastAsia="en-US"/>
        </w:rPr>
        <w:t xml:space="preserve"> </w:t>
      </w:r>
      <w:proofErr w:type="spellStart"/>
      <w:r w:rsidRPr="00F7700D">
        <w:rPr>
          <w:bCs/>
          <w:lang w:val="el-GR" w:eastAsia="en-US"/>
        </w:rPr>
        <w:t>Connectivity</w:t>
      </w:r>
      <w:proofErr w:type="spellEnd"/>
      <w:r w:rsidRPr="00F7700D">
        <w:rPr>
          <w:bCs/>
          <w:lang w:val="el-GR" w:eastAsia="en-US"/>
        </w:rPr>
        <w:t xml:space="preserve"> </w:t>
      </w:r>
      <w:proofErr w:type="spellStart"/>
      <w:r w:rsidRPr="00F7700D">
        <w:rPr>
          <w:bCs/>
          <w:lang w:val="el-GR" w:eastAsia="en-US"/>
        </w:rPr>
        <w:t>Voucher</w:t>
      </w:r>
      <w:proofErr w:type="spellEnd"/>
      <w:r w:rsidRPr="00F7700D">
        <w:rPr>
          <w:bCs/>
          <w:lang w:val="el-GR" w:eastAsia="en-US"/>
        </w:rPr>
        <w:t xml:space="preserve"> </w:t>
      </w:r>
      <w:proofErr w:type="spellStart"/>
      <w:r w:rsidRPr="00F7700D">
        <w:rPr>
          <w:bCs/>
          <w:lang w:val="el-GR" w:eastAsia="en-US"/>
        </w:rPr>
        <w:t>Scheme</w:t>
      </w:r>
      <w:proofErr w:type="spellEnd"/>
      <w:r w:rsidRPr="00F7700D">
        <w:rPr>
          <w:bCs/>
          <w:lang w:val="el-GR" w:eastAsia="en-US"/>
        </w:rPr>
        <w:t>»)” (ΦΕΚ 6274/Β’/13-11-2024).</w:t>
      </w:r>
    </w:p>
    <w:p w14:paraId="081EC730"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από 24-11-2022 (αριθ. </w:t>
      </w:r>
      <w:proofErr w:type="spellStart"/>
      <w:r w:rsidRPr="00F7700D">
        <w:rPr>
          <w:bCs/>
          <w:lang w:val="el-GR" w:eastAsia="en-US"/>
        </w:rPr>
        <w:t>πρωτ</w:t>
      </w:r>
      <w:proofErr w:type="spellEnd"/>
      <w:r w:rsidRPr="00F7700D">
        <w:rPr>
          <w:bCs/>
          <w:lang w:val="el-GR" w:eastAsia="en-US"/>
        </w:rPr>
        <w:t xml:space="preserve">. </w:t>
      </w:r>
      <w:proofErr w:type="spellStart"/>
      <w:r w:rsidRPr="00F7700D">
        <w:rPr>
          <w:bCs/>
          <w:lang w:val="el-GR" w:eastAsia="en-US"/>
        </w:rPr>
        <w:t>ΚτΠ</w:t>
      </w:r>
      <w:proofErr w:type="spellEnd"/>
      <w:r w:rsidRPr="00F7700D">
        <w:rPr>
          <w:bCs/>
          <w:lang w:val="el-GR" w:eastAsia="en-US"/>
        </w:rPr>
        <w:t xml:space="preserve"> Μ.Α.Ε.: 21428/02-12-2022) Προγραμματική Συμφωνία μεταξύ του Υπουργείου Ψηφιακής Διακυβέρνησης και της </w:t>
      </w:r>
      <w:proofErr w:type="spellStart"/>
      <w:r w:rsidRPr="00F7700D">
        <w:rPr>
          <w:bCs/>
          <w:lang w:val="el-GR" w:eastAsia="en-US"/>
        </w:rPr>
        <w:t>ΚτΠ</w:t>
      </w:r>
      <w:proofErr w:type="spellEnd"/>
      <w:r w:rsidRPr="00F7700D">
        <w:rPr>
          <w:bCs/>
          <w:lang w:val="el-GR" w:eastAsia="en-US"/>
        </w:rPr>
        <w:t xml:space="preserve"> Μ.Α.Ε. για το έργο: «Ενίσχυση της συνδεσιμότητας </w:t>
      </w:r>
      <w:proofErr w:type="spellStart"/>
      <w:r w:rsidRPr="00F7700D">
        <w:rPr>
          <w:bCs/>
          <w:lang w:val="el-GR" w:eastAsia="en-US"/>
        </w:rPr>
        <w:t>υπερ</w:t>
      </w:r>
      <w:proofErr w:type="spellEnd"/>
      <w:r w:rsidRPr="00F7700D">
        <w:rPr>
          <w:bCs/>
          <w:lang w:val="el-GR" w:eastAsia="en-US"/>
        </w:rPr>
        <w:t>-υψηλών ταχυτήτων μέσω προγράμματος επιδότησης “</w:t>
      </w:r>
      <w:proofErr w:type="spellStart"/>
      <w:r w:rsidRPr="00F7700D">
        <w:rPr>
          <w:bCs/>
          <w:lang w:val="el-GR" w:eastAsia="en-US"/>
        </w:rPr>
        <w:t>Gigabit</w:t>
      </w:r>
      <w:proofErr w:type="spellEnd"/>
      <w:r w:rsidRPr="00F7700D">
        <w:rPr>
          <w:bCs/>
          <w:lang w:val="el-GR" w:eastAsia="en-US"/>
        </w:rPr>
        <w:t>” (“</w:t>
      </w:r>
      <w:proofErr w:type="spellStart"/>
      <w:r w:rsidRPr="00F7700D">
        <w:rPr>
          <w:bCs/>
          <w:lang w:val="el-GR" w:eastAsia="en-US"/>
        </w:rPr>
        <w:t>Gigabit</w:t>
      </w:r>
      <w:proofErr w:type="spellEnd"/>
      <w:r w:rsidRPr="00F7700D">
        <w:rPr>
          <w:bCs/>
          <w:lang w:val="el-GR" w:eastAsia="en-US"/>
        </w:rPr>
        <w:t xml:space="preserve"> </w:t>
      </w:r>
      <w:proofErr w:type="spellStart"/>
      <w:r w:rsidRPr="00F7700D">
        <w:rPr>
          <w:bCs/>
          <w:lang w:val="el-GR" w:eastAsia="en-US"/>
        </w:rPr>
        <w:t>voucher</w:t>
      </w:r>
      <w:proofErr w:type="spellEnd"/>
      <w:r w:rsidRPr="00F7700D">
        <w:rPr>
          <w:bCs/>
          <w:lang w:val="el-GR" w:eastAsia="en-US"/>
        </w:rPr>
        <w:t xml:space="preserve"> </w:t>
      </w:r>
      <w:proofErr w:type="spellStart"/>
      <w:r w:rsidRPr="00F7700D">
        <w:rPr>
          <w:bCs/>
          <w:lang w:val="el-GR" w:eastAsia="en-US"/>
        </w:rPr>
        <w:t>Scheme</w:t>
      </w:r>
      <w:proofErr w:type="spellEnd"/>
      <w:r w:rsidRPr="00F7700D">
        <w:rPr>
          <w:bCs/>
          <w:lang w:val="el-GR" w:eastAsia="en-US"/>
        </w:rPr>
        <w:t>”)».</w:t>
      </w:r>
    </w:p>
    <w:p w14:paraId="1FCC1F6E"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από 25-07-2024 (αριθ. </w:t>
      </w:r>
      <w:proofErr w:type="spellStart"/>
      <w:r w:rsidRPr="00F7700D">
        <w:rPr>
          <w:bCs/>
          <w:lang w:val="el-GR" w:eastAsia="en-US"/>
        </w:rPr>
        <w:t>πρωτ</w:t>
      </w:r>
      <w:proofErr w:type="spellEnd"/>
      <w:r w:rsidRPr="00F7700D">
        <w:rPr>
          <w:bCs/>
          <w:lang w:val="el-GR" w:eastAsia="en-US"/>
        </w:rPr>
        <w:t xml:space="preserve">. </w:t>
      </w:r>
      <w:proofErr w:type="spellStart"/>
      <w:r w:rsidRPr="00F7700D">
        <w:rPr>
          <w:bCs/>
          <w:lang w:val="el-GR" w:eastAsia="en-US"/>
        </w:rPr>
        <w:t>ΚτΠ</w:t>
      </w:r>
      <w:proofErr w:type="spellEnd"/>
      <w:r w:rsidRPr="00F7700D">
        <w:rPr>
          <w:bCs/>
          <w:lang w:val="el-GR" w:eastAsia="en-US"/>
        </w:rPr>
        <w:t xml:space="preserve"> Μ.Α.Ε.: 17913/30-07-2024) 1</w:t>
      </w:r>
      <w:r w:rsidRPr="00F7700D">
        <w:rPr>
          <w:bCs/>
          <w:vertAlign w:val="superscript"/>
          <w:lang w:val="el-GR" w:eastAsia="en-US"/>
        </w:rPr>
        <w:t>η</w:t>
      </w:r>
      <w:r w:rsidRPr="00F7700D">
        <w:rPr>
          <w:bCs/>
          <w:lang w:val="el-GR" w:eastAsia="en-US"/>
        </w:rPr>
        <w:t xml:space="preserve"> Τροποποίηση και Κωδικοποίηση της από 24-11-2022 Προγραμματικής Συμφωνίας μεταξύ του Υπουργείου Ψηφιακής Διακυβέρνησης και της </w:t>
      </w:r>
      <w:proofErr w:type="spellStart"/>
      <w:r w:rsidRPr="00F7700D">
        <w:rPr>
          <w:bCs/>
          <w:lang w:val="el-GR" w:eastAsia="en-US"/>
        </w:rPr>
        <w:t>ΚτΠ</w:t>
      </w:r>
      <w:proofErr w:type="spellEnd"/>
      <w:r w:rsidRPr="00F7700D">
        <w:rPr>
          <w:bCs/>
          <w:lang w:val="el-GR" w:eastAsia="en-US"/>
        </w:rPr>
        <w:t xml:space="preserve"> Μ.Α.Ε. για το έργο: «Ενίσχυση της συνδεσιμότητας </w:t>
      </w:r>
      <w:proofErr w:type="spellStart"/>
      <w:r w:rsidRPr="00F7700D">
        <w:rPr>
          <w:bCs/>
          <w:lang w:val="el-GR" w:eastAsia="en-US"/>
        </w:rPr>
        <w:t>υπερ</w:t>
      </w:r>
      <w:proofErr w:type="spellEnd"/>
      <w:r w:rsidRPr="00F7700D">
        <w:rPr>
          <w:bCs/>
          <w:lang w:val="el-GR" w:eastAsia="en-US"/>
        </w:rPr>
        <w:t>-υψηλών ταχυτήτων μέσω προγράμματος επιδότησης “</w:t>
      </w:r>
      <w:proofErr w:type="spellStart"/>
      <w:r w:rsidRPr="00F7700D">
        <w:rPr>
          <w:bCs/>
          <w:lang w:val="el-GR" w:eastAsia="en-US"/>
        </w:rPr>
        <w:t>Gigabit</w:t>
      </w:r>
      <w:proofErr w:type="spellEnd"/>
      <w:r w:rsidRPr="00F7700D">
        <w:rPr>
          <w:bCs/>
          <w:lang w:val="el-GR" w:eastAsia="en-US"/>
        </w:rPr>
        <w:t>” (“</w:t>
      </w:r>
      <w:proofErr w:type="spellStart"/>
      <w:r w:rsidRPr="00F7700D">
        <w:rPr>
          <w:bCs/>
          <w:lang w:val="el-GR" w:eastAsia="en-US"/>
        </w:rPr>
        <w:t>Gigabit</w:t>
      </w:r>
      <w:proofErr w:type="spellEnd"/>
      <w:r w:rsidRPr="00F7700D">
        <w:rPr>
          <w:bCs/>
          <w:lang w:val="el-GR" w:eastAsia="en-US"/>
        </w:rPr>
        <w:t xml:space="preserve"> </w:t>
      </w:r>
      <w:proofErr w:type="spellStart"/>
      <w:r w:rsidRPr="00F7700D">
        <w:rPr>
          <w:bCs/>
          <w:lang w:val="el-GR" w:eastAsia="en-US"/>
        </w:rPr>
        <w:t>voucher</w:t>
      </w:r>
      <w:proofErr w:type="spellEnd"/>
      <w:r w:rsidRPr="00F7700D">
        <w:rPr>
          <w:bCs/>
          <w:lang w:val="el-GR" w:eastAsia="en-US"/>
        </w:rPr>
        <w:t xml:space="preserve"> </w:t>
      </w:r>
      <w:proofErr w:type="spellStart"/>
      <w:r w:rsidRPr="00F7700D">
        <w:rPr>
          <w:bCs/>
          <w:lang w:val="el-GR" w:eastAsia="en-US"/>
        </w:rPr>
        <w:t>Scheme</w:t>
      </w:r>
      <w:proofErr w:type="spellEnd"/>
      <w:r w:rsidRPr="00F7700D">
        <w:rPr>
          <w:bCs/>
          <w:lang w:val="el-GR" w:eastAsia="en-US"/>
        </w:rPr>
        <w:t>”)».</w:t>
      </w:r>
    </w:p>
    <w:p w14:paraId="74DE9221"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 ΣΑ ΤΑ063 του Υπουργείου Εθνικής Οικονομίας και Οικονομικών με την οποία εγκρίθηκε η ένταξη στο Πρόγραμμα Δημοσίων Επενδύσεων (ΠΔΕ) του έργου “Ενίσχυση της συνδεσιμότητας </w:t>
      </w:r>
      <w:proofErr w:type="spellStart"/>
      <w:r w:rsidRPr="00F7700D">
        <w:rPr>
          <w:bCs/>
          <w:lang w:val="el-GR" w:eastAsia="en-US"/>
        </w:rPr>
        <w:t>υπερ</w:t>
      </w:r>
      <w:proofErr w:type="spellEnd"/>
      <w:r w:rsidRPr="00F7700D">
        <w:rPr>
          <w:bCs/>
          <w:lang w:val="el-GR" w:eastAsia="en-US"/>
        </w:rPr>
        <w:t>-υψηλών ταχυτήτων μέσω προγράμματος επιδότησης "</w:t>
      </w:r>
      <w:proofErr w:type="spellStart"/>
      <w:r w:rsidRPr="00F7700D">
        <w:rPr>
          <w:bCs/>
          <w:lang w:val="el-GR" w:eastAsia="en-US"/>
        </w:rPr>
        <w:t>Gigabit</w:t>
      </w:r>
      <w:proofErr w:type="spellEnd"/>
      <w:r w:rsidRPr="00F7700D">
        <w:rPr>
          <w:bCs/>
          <w:lang w:val="el-GR" w:eastAsia="en-US"/>
        </w:rPr>
        <w:t>" ("</w:t>
      </w:r>
      <w:proofErr w:type="spellStart"/>
      <w:r w:rsidRPr="00F7700D">
        <w:rPr>
          <w:bCs/>
          <w:lang w:val="el-GR" w:eastAsia="en-US"/>
        </w:rPr>
        <w:t>Gigabit</w:t>
      </w:r>
      <w:proofErr w:type="spellEnd"/>
      <w:r w:rsidRPr="00F7700D">
        <w:rPr>
          <w:bCs/>
          <w:lang w:val="el-GR" w:eastAsia="en-US"/>
        </w:rPr>
        <w:t xml:space="preserve"> </w:t>
      </w:r>
      <w:proofErr w:type="spellStart"/>
      <w:r w:rsidRPr="00F7700D">
        <w:rPr>
          <w:bCs/>
          <w:lang w:val="el-GR" w:eastAsia="en-US"/>
        </w:rPr>
        <w:t>Voucher</w:t>
      </w:r>
      <w:proofErr w:type="spellEnd"/>
      <w:r w:rsidRPr="00F7700D">
        <w:rPr>
          <w:bCs/>
          <w:lang w:val="el-GR" w:eastAsia="en-US"/>
        </w:rPr>
        <w:t xml:space="preserve"> </w:t>
      </w:r>
      <w:proofErr w:type="spellStart"/>
      <w:r w:rsidRPr="00F7700D">
        <w:rPr>
          <w:bCs/>
          <w:lang w:val="el-GR" w:eastAsia="en-US"/>
        </w:rPr>
        <w:t>Scheme</w:t>
      </w:r>
      <w:proofErr w:type="spellEnd"/>
      <w:r w:rsidRPr="00F7700D">
        <w:rPr>
          <w:bCs/>
          <w:lang w:val="el-GR" w:eastAsia="en-US"/>
        </w:rPr>
        <w:t xml:space="preserve">")” με Κωδικό ΟΠΣ: 5224378 και </w:t>
      </w:r>
      <w:proofErr w:type="spellStart"/>
      <w:r w:rsidRPr="00F7700D">
        <w:rPr>
          <w:bCs/>
          <w:lang w:val="el-GR" w:eastAsia="en-US"/>
        </w:rPr>
        <w:t>ενάριθμο</w:t>
      </w:r>
      <w:proofErr w:type="spellEnd"/>
      <w:r w:rsidRPr="00F7700D">
        <w:rPr>
          <w:bCs/>
          <w:lang w:val="el-GR" w:eastAsia="en-US"/>
        </w:rPr>
        <w:t xml:space="preserve"> κωδικό: 2024ΤΑ06300008.</w:t>
      </w:r>
    </w:p>
    <w:p w14:paraId="1998EDA8"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υπ’ </w:t>
      </w:r>
      <w:proofErr w:type="spellStart"/>
      <w:r w:rsidRPr="00F7700D">
        <w:rPr>
          <w:bCs/>
          <w:lang w:val="el-GR" w:eastAsia="en-US"/>
        </w:rPr>
        <w:t>αρ</w:t>
      </w:r>
      <w:proofErr w:type="spellEnd"/>
      <w:r w:rsidRPr="00F7700D">
        <w:rPr>
          <w:bCs/>
          <w:lang w:val="el-GR" w:eastAsia="en-US"/>
        </w:rPr>
        <w:t xml:space="preserve">. 132846 ΕΞ 2024/17-09-2024 (αριθ. </w:t>
      </w:r>
      <w:proofErr w:type="spellStart"/>
      <w:r w:rsidRPr="00F7700D">
        <w:rPr>
          <w:bCs/>
          <w:lang w:val="el-GR" w:eastAsia="en-US"/>
        </w:rPr>
        <w:t>πρωτ</w:t>
      </w:r>
      <w:proofErr w:type="spellEnd"/>
      <w:r w:rsidRPr="00F7700D">
        <w:rPr>
          <w:bCs/>
          <w:lang w:val="el-GR" w:eastAsia="en-US"/>
        </w:rPr>
        <w:t xml:space="preserve">. </w:t>
      </w:r>
      <w:proofErr w:type="spellStart"/>
      <w:r w:rsidRPr="00F7700D">
        <w:rPr>
          <w:bCs/>
          <w:lang w:val="el-GR" w:eastAsia="en-US"/>
        </w:rPr>
        <w:t>ΚτΠ</w:t>
      </w:r>
      <w:proofErr w:type="spellEnd"/>
      <w:r w:rsidRPr="00F7700D">
        <w:rPr>
          <w:bCs/>
          <w:lang w:val="el-GR" w:eastAsia="en-US"/>
        </w:rPr>
        <w:t xml:space="preserve"> Μ.Α.Ε.: 21106/17-09-2024) Απόφαση του Υπουργείου Εθνικής Οικονομίας και Οικονομικών / Ειδική Υπηρεσία Συντονισμού Ταμείου Ανάκαμψης με θέμα: “Ένταξη Έργου «Ενίσχυση της συνδεσιμότητας </w:t>
      </w:r>
      <w:proofErr w:type="spellStart"/>
      <w:r w:rsidRPr="00F7700D">
        <w:rPr>
          <w:bCs/>
          <w:lang w:val="el-GR" w:eastAsia="en-US"/>
        </w:rPr>
        <w:t>υπερ</w:t>
      </w:r>
      <w:proofErr w:type="spellEnd"/>
      <w:r w:rsidRPr="00F7700D">
        <w:rPr>
          <w:bCs/>
          <w:lang w:val="el-GR" w:eastAsia="en-US"/>
        </w:rPr>
        <w:t>-υψηλών ταχυτήτων μέσω προγράμματος επιδότησης “</w:t>
      </w:r>
      <w:proofErr w:type="spellStart"/>
      <w:r w:rsidRPr="00F7700D">
        <w:rPr>
          <w:bCs/>
          <w:lang w:val="el-GR" w:eastAsia="en-US"/>
        </w:rPr>
        <w:t>Gigabit</w:t>
      </w:r>
      <w:proofErr w:type="spellEnd"/>
      <w:r w:rsidRPr="00F7700D">
        <w:rPr>
          <w:bCs/>
          <w:lang w:val="el-GR" w:eastAsia="en-US"/>
        </w:rPr>
        <w:t>” (”</w:t>
      </w:r>
      <w:proofErr w:type="spellStart"/>
      <w:r w:rsidRPr="00F7700D">
        <w:rPr>
          <w:bCs/>
          <w:lang w:val="el-GR" w:eastAsia="en-US"/>
        </w:rPr>
        <w:t>Gigabit</w:t>
      </w:r>
      <w:proofErr w:type="spellEnd"/>
      <w:r w:rsidRPr="00F7700D">
        <w:rPr>
          <w:bCs/>
          <w:lang w:val="el-GR" w:eastAsia="en-US"/>
        </w:rPr>
        <w:t xml:space="preserve"> </w:t>
      </w:r>
      <w:proofErr w:type="spellStart"/>
      <w:r w:rsidRPr="00F7700D">
        <w:rPr>
          <w:bCs/>
          <w:lang w:val="el-GR" w:eastAsia="en-US"/>
        </w:rPr>
        <w:t>Voucher</w:t>
      </w:r>
      <w:proofErr w:type="spellEnd"/>
      <w:r w:rsidRPr="00F7700D">
        <w:rPr>
          <w:bCs/>
          <w:lang w:val="el-GR" w:eastAsia="en-US"/>
        </w:rPr>
        <w:t xml:space="preserve"> </w:t>
      </w:r>
      <w:proofErr w:type="spellStart"/>
      <w:r w:rsidRPr="00F7700D">
        <w:rPr>
          <w:bCs/>
          <w:lang w:val="el-GR" w:eastAsia="en-US"/>
        </w:rPr>
        <w:t>Scheme</w:t>
      </w:r>
      <w:proofErr w:type="spellEnd"/>
      <w:r w:rsidRPr="00F7700D">
        <w:rPr>
          <w:bCs/>
          <w:lang w:val="el-GR" w:eastAsia="en-US"/>
        </w:rPr>
        <w:t>”)», με κωδικό ΟΠΣ ΤΑ 5224378 , της Δράσης με ID "16818 - Υποδομές Οπτικών Ινών σε κτήρια” του Ταμείου Ανάκαμψης και Ανθεκτικότητας”.</w:t>
      </w:r>
      <w:bookmarkStart w:id="27" w:name="_Hlk71646966"/>
    </w:p>
    <w:p w14:paraId="1AE20EA4"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υπ’ </w:t>
      </w:r>
      <w:proofErr w:type="spellStart"/>
      <w:r w:rsidRPr="00F7700D">
        <w:rPr>
          <w:bCs/>
          <w:lang w:val="el-GR" w:eastAsia="en-US"/>
        </w:rPr>
        <w:t>αρ</w:t>
      </w:r>
      <w:proofErr w:type="spellEnd"/>
      <w:r w:rsidRPr="00F7700D">
        <w:rPr>
          <w:bCs/>
          <w:lang w:val="el-GR" w:eastAsia="en-US"/>
        </w:rPr>
        <w:t xml:space="preserve">. 11359/08-10-2024 (αριθ. </w:t>
      </w:r>
      <w:proofErr w:type="spellStart"/>
      <w:r w:rsidRPr="00F7700D">
        <w:rPr>
          <w:bCs/>
          <w:lang w:val="el-GR" w:eastAsia="en-US"/>
        </w:rPr>
        <w:t>πρωτ</w:t>
      </w:r>
      <w:proofErr w:type="spellEnd"/>
      <w:r w:rsidRPr="00F7700D">
        <w:rPr>
          <w:bCs/>
          <w:lang w:val="el-GR" w:eastAsia="en-US"/>
        </w:rPr>
        <w:t xml:space="preserve">. </w:t>
      </w:r>
      <w:proofErr w:type="spellStart"/>
      <w:r w:rsidRPr="00F7700D">
        <w:rPr>
          <w:bCs/>
          <w:lang w:val="el-GR" w:eastAsia="en-US"/>
        </w:rPr>
        <w:t>ΚτΠ</w:t>
      </w:r>
      <w:proofErr w:type="spellEnd"/>
      <w:r w:rsidRPr="00F7700D">
        <w:rPr>
          <w:bCs/>
          <w:lang w:val="el-GR" w:eastAsia="en-US"/>
        </w:rPr>
        <w:t xml:space="preserve"> Μ.Α.Ε.: 23049/09-10-2024) Απόφαση του Υπουργείου Εθνικής Οικονομίας και Οικονομικών περί έγκρισης της ένταξης στο Πρόγραμμα Δημοσίων Επενδύσεων (ΠΔΕ) 2024, στη ΣΑ ΤΑ063 του έργου “Ενίσχυση της συνδεσιμότητας </w:t>
      </w:r>
      <w:proofErr w:type="spellStart"/>
      <w:r w:rsidRPr="00F7700D">
        <w:rPr>
          <w:bCs/>
          <w:lang w:val="el-GR" w:eastAsia="en-US"/>
        </w:rPr>
        <w:t>υπερ</w:t>
      </w:r>
      <w:proofErr w:type="spellEnd"/>
      <w:r w:rsidRPr="00F7700D">
        <w:rPr>
          <w:bCs/>
          <w:lang w:val="el-GR" w:eastAsia="en-US"/>
        </w:rPr>
        <w:t>-υψηλών ταχυτήτων μέσω προγράμματος επιδότησης "</w:t>
      </w:r>
      <w:proofErr w:type="spellStart"/>
      <w:r w:rsidRPr="00F7700D">
        <w:rPr>
          <w:bCs/>
          <w:lang w:val="el-GR" w:eastAsia="en-US"/>
        </w:rPr>
        <w:t>Gigabit</w:t>
      </w:r>
      <w:proofErr w:type="spellEnd"/>
      <w:r w:rsidRPr="00F7700D">
        <w:rPr>
          <w:bCs/>
          <w:lang w:val="el-GR" w:eastAsia="en-US"/>
        </w:rPr>
        <w:t>" ("</w:t>
      </w:r>
      <w:proofErr w:type="spellStart"/>
      <w:r w:rsidRPr="00F7700D">
        <w:rPr>
          <w:bCs/>
          <w:lang w:val="el-GR" w:eastAsia="en-US"/>
        </w:rPr>
        <w:t>Gigabit</w:t>
      </w:r>
      <w:proofErr w:type="spellEnd"/>
      <w:r w:rsidRPr="00F7700D">
        <w:rPr>
          <w:bCs/>
          <w:lang w:val="el-GR" w:eastAsia="en-US"/>
        </w:rPr>
        <w:t xml:space="preserve"> </w:t>
      </w:r>
      <w:proofErr w:type="spellStart"/>
      <w:r w:rsidRPr="00F7700D">
        <w:rPr>
          <w:bCs/>
          <w:lang w:val="el-GR" w:eastAsia="en-US"/>
        </w:rPr>
        <w:t>Voucher</w:t>
      </w:r>
      <w:proofErr w:type="spellEnd"/>
      <w:r w:rsidRPr="00F7700D">
        <w:rPr>
          <w:bCs/>
          <w:lang w:val="el-GR" w:eastAsia="en-US"/>
        </w:rPr>
        <w:t xml:space="preserve"> </w:t>
      </w:r>
      <w:proofErr w:type="spellStart"/>
      <w:r w:rsidRPr="00F7700D">
        <w:rPr>
          <w:bCs/>
          <w:lang w:val="el-GR" w:eastAsia="en-US"/>
        </w:rPr>
        <w:t>Scheme</w:t>
      </w:r>
      <w:proofErr w:type="spellEnd"/>
      <w:r w:rsidRPr="00F7700D">
        <w:rPr>
          <w:bCs/>
          <w:lang w:val="el-GR" w:eastAsia="en-US"/>
        </w:rPr>
        <w:t xml:space="preserve">")” με Κωδικό ΟΠΣ: 5224378 και </w:t>
      </w:r>
      <w:proofErr w:type="spellStart"/>
      <w:r w:rsidRPr="00F7700D">
        <w:rPr>
          <w:bCs/>
          <w:lang w:val="el-GR" w:eastAsia="en-US"/>
        </w:rPr>
        <w:t>ενάριθμο</w:t>
      </w:r>
      <w:proofErr w:type="spellEnd"/>
      <w:r w:rsidRPr="00F7700D">
        <w:rPr>
          <w:bCs/>
          <w:lang w:val="el-GR" w:eastAsia="en-US"/>
        </w:rPr>
        <w:t xml:space="preserve"> κωδικό: 2024ΤΑ06300008.</w:t>
      </w:r>
    </w:p>
    <w:p w14:paraId="6D585D6D"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lastRenderedPageBreak/>
        <w:t xml:space="preserve">Την </w:t>
      </w:r>
      <w:proofErr w:type="spellStart"/>
      <w:r w:rsidRPr="00F7700D">
        <w:rPr>
          <w:bCs/>
          <w:lang w:val="el-GR" w:eastAsia="en-US"/>
        </w:rPr>
        <w:t>υπ</w:t>
      </w:r>
      <w:proofErr w:type="spellEnd"/>
      <w:r w:rsidRPr="00F7700D">
        <w:rPr>
          <w:bCs/>
          <w:lang w:val="el-GR" w:eastAsia="en-US"/>
        </w:rPr>
        <w:t xml:space="preserve">΄ </w:t>
      </w:r>
      <w:proofErr w:type="spellStart"/>
      <w:r w:rsidRPr="00F7700D">
        <w:rPr>
          <w:bCs/>
          <w:lang w:val="el-GR" w:eastAsia="en-US"/>
        </w:rPr>
        <w:t>αρ</w:t>
      </w:r>
      <w:proofErr w:type="spellEnd"/>
      <w:r w:rsidRPr="00F7700D">
        <w:rPr>
          <w:bCs/>
          <w:lang w:val="el-GR" w:eastAsia="en-US"/>
        </w:rPr>
        <w:t xml:space="preserve">. 1380/23-01-2025 (αριθ. </w:t>
      </w:r>
      <w:proofErr w:type="spellStart"/>
      <w:r w:rsidRPr="00F7700D">
        <w:rPr>
          <w:bCs/>
          <w:lang w:val="el-GR" w:eastAsia="en-US"/>
        </w:rPr>
        <w:t>πρωτ</w:t>
      </w:r>
      <w:proofErr w:type="spellEnd"/>
      <w:r w:rsidRPr="00F7700D">
        <w:rPr>
          <w:bCs/>
          <w:lang w:val="el-GR" w:eastAsia="en-US"/>
        </w:rPr>
        <w:t xml:space="preserve">. </w:t>
      </w:r>
      <w:proofErr w:type="spellStart"/>
      <w:r w:rsidRPr="00F7700D">
        <w:rPr>
          <w:bCs/>
          <w:lang w:val="el-GR" w:eastAsia="en-US"/>
        </w:rPr>
        <w:t>ΚτΠ</w:t>
      </w:r>
      <w:proofErr w:type="spellEnd"/>
      <w:r w:rsidRPr="00F7700D">
        <w:rPr>
          <w:bCs/>
          <w:lang w:val="el-GR" w:eastAsia="en-US"/>
        </w:rPr>
        <w:t xml:space="preserve"> Μ.Α.Ε.: 1268/23-01-2025) επιστολή του Υπουργείου Ψηφιακής Διακυβέρνησης με θέμα: “«Παροχή σύμφωνης γνώμης για την ολοκλήρωση της Φάσης A΄ και της έναρξης της Φάσης B΄ για τα </w:t>
      </w:r>
      <w:proofErr w:type="spellStart"/>
      <w:r w:rsidRPr="00F7700D">
        <w:rPr>
          <w:bCs/>
          <w:lang w:val="el-GR" w:eastAsia="en-US"/>
        </w:rPr>
        <w:t>Υποέργα</w:t>
      </w:r>
      <w:proofErr w:type="spellEnd"/>
      <w:r w:rsidRPr="00F7700D">
        <w:rPr>
          <w:bCs/>
          <w:lang w:val="el-GR" w:eastAsia="en-US"/>
        </w:rPr>
        <w:t xml:space="preserve">: α) «Υπηρεσίες γραφείου ενημέρωσης και υποστήριξης Προγράμματος “Κουπόνι Συνδεσιμότητας </w:t>
      </w:r>
      <w:proofErr w:type="spellStart"/>
      <w:r w:rsidRPr="00F7700D">
        <w:rPr>
          <w:bCs/>
          <w:lang w:val="el-GR" w:eastAsia="en-US"/>
        </w:rPr>
        <w:t>Gigabit</w:t>
      </w:r>
      <w:proofErr w:type="spellEnd"/>
      <w:r w:rsidRPr="00F7700D">
        <w:rPr>
          <w:bCs/>
          <w:lang w:val="el-GR" w:eastAsia="en-US"/>
        </w:rPr>
        <w:t>” (</w:t>
      </w:r>
      <w:proofErr w:type="spellStart"/>
      <w:r w:rsidRPr="00F7700D">
        <w:rPr>
          <w:bCs/>
          <w:lang w:val="el-GR" w:eastAsia="en-US"/>
        </w:rPr>
        <w:t>Help</w:t>
      </w:r>
      <w:proofErr w:type="spellEnd"/>
      <w:r w:rsidRPr="00F7700D">
        <w:rPr>
          <w:bCs/>
          <w:lang w:val="el-GR" w:eastAsia="en-US"/>
        </w:rPr>
        <w:t xml:space="preserve"> </w:t>
      </w:r>
      <w:proofErr w:type="spellStart"/>
      <w:r w:rsidRPr="00F7700D">
        <w:rPr>
          <w:bCs/>
          <w:lang w:val="el-GR" w:eastAsia="en-US"/>
        </w:rPr>
        <w:t>Desk</w:t>
      </w:r>
      <w:proofErr w:type="spellEnd"/>
      <w:r w:rsidRPr="00F7700D">
        <w:rPr>
          <w:bCs/>
          <w:lang w:val="el-GR" w:eastAsia="en-US"/>
        </w:rPr>
        <w:t xml:space="preserve">)» και β) «Αναλυτικός Σχεδιασμός και Υποστήριξη για την ομαλή υλοποίηση του Προγράμματος “Κουπόνι Συνδεσιμότητας </w:t>
      </w:r>
      <w:proofErr w:type="spellStart"/>
      <w:r w:rsidRPr="00F7700D">
        <w:rPr>
          <w:bCs/>
          <w:lang w:val="el-GR" w:eastAsia="en-US"/>
        </w:rPr>
        <w:t>Gigabit</w:t>
      </w:r>
      <w:proofErr w:type="spellEnd"/>
      <w:r w:rsidRPr="00F7700D">
        <w:rPr>
          <w:bCs/>
          <w:lang w:val="el-GR" w:eastAsia="en-US"/>
        </w:rPr>
        <w:t xml:space="preserve">” του έργου «Ενίσχυση της συνδεσιμότητας </w:t>
      </w:r>
      <w:proofErr w:type="spellStart"/>
      <w:r w:rsidRPr="00F7700D">
        <w:rPr>
          <w:bCs/>
          <w:lang w:val="el-GR" w:eastAsia="en-US"/>
        </w:rPr>
        <w:t>υπερυψηλών</w:t>
      </w:r>
      <w:proofErr w:type="spellEnd"/>
      <w:r w:rsidRPr="00F7700D">
        <w:rPr>
          <w:bCs/>
          <w:lang w:val="el-GR" w:eastAsia="en-US"/>
        </w:rPr>
        <w:t xml:space="preserve"> ταχυτήτων μέσω Προγράμματος επιδότησης “</w:t>
      </w:r>
      <w:proofErr w:type="spellStart"/>
      <w:r w:rsidRPr="00F7700D">
        <w:rPr>
          <w:bCs/>
          <w:lang w:val="el-GR" w:eastAsia="en-US"/>
        </w:rPr>
        <w:t>Gigabit</w:t>
      </w:r>
      <w:proofErr w:type="spellEnd"/>
      <w:r w:rsidRPr="00F7700D">
        <w:rPr>
          <w:bCs/>
          <w:lang w:val="el-GR" w:eastAsia="en-US"/>
        </w:rPr>
        <w:t>” (</w:t>
      </w:r>
      <w:proofErr w:type="spellStart"/>
      <w:r w:rsidRPr="00F7700D">
        <w:rPr>
          <w:bCs/>
          <w:lang w:val="el-GR" w:eastAsia="en-US"/>
        </w:rPr>
        <w:t>Δράση“Gigabit</w:t>
      </w:r>
      <w:proofErr w:type="spellEnd"/>
      <w:r w:rsidRPr="00F7700D">
        <w:rPr>
          <w:bCs/>
          <w:lang w:val="el-GR" w:eastAsia="en-US"/>
        </w:rPr>
        <w:t xml:space="preserve"> </w:t>
      </w:r>
      <w:proofErr w:type="spellStart"/>
      <w:r w:rsidRPr="00F7700D">
        <w:rPr>
          <w:bCs/>
          <w:lang w:val="el-GR" w:eastAsia="en-US"/>
        </w:rPr>
        <w:t>Voucher</w:t>
      </w:r>
      <w:proofErr w:type="spellEnd"/>
      <w:r w:rsidRPr="00F7700D">
        <w:rPr>
          <w:bCs/>
          <w:lang w:val="el-GR" w:eastAsia="en-US"/>
        </w:rPr>
        <w:t xml:space="preserve"> </w:t>
      </w:r>
      <w:proofErr w:type="spellStart"/>
      <w:r w:rsidRPr="00F7700D">
        <w:rPr>
          <w:bCs/>
          <w:lang w:val="el-GR" w:eastAsia="en-US"/>
        </w:rPr>
        <w:t>Scheme</w:t>
      </w:r>
      <w:proofErr w:type="spellEnd"/>
      <w:r w:rsidRPr="00F7700D">
        <w:rPr>
          <w:bCs/>
          <w:lang w:val="el-GR" w:eastAsia="en-US"/>
        </w:rPr>
        <w:t>”)» .</w:t>
      </w:r>
    </w:p>
    <w:p w14:paraId="7205131C"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Την υπ’ Α.Π.: 31166 ΕΞ 2025/19-02-2025 (</w:t>
      </w:r>
      <w:proofErr w:type="spellStart"/>
      <w:r w:rsidRPr="00F7700D">
        <w:rPr>
          <w:bCs/>
          <w:lang w:val="el-GR" w:eastAsia="en-US"/>
        </w:rPr>
        <w:t>αρ</w:t>
      </w:r>
      <w:proofErr w:type="spellEnd"/>
      <w:r w:rsidRPr="00F7700D">
        <w:rPr>
          <w:bCs/>
          <w:lang w:val="el-GR" w:eastAsia="en-US"/>
        </w:rPr>
        <w:t xml:space="preserve">. </w:t>
      </w:r>
      <w:proofErr w:type="spellStart"/>
      <w:r w:rsidRPr="00F7700D">
        <w:rPr>
          <w:bCs/>
          <w:lang w:val="el-GR" w:eastAsia="en-US"/>
        </w:rPr>
        <w:t>πρωτ</w:t>
      </w:r>
      <w:proofErr w:type="spellEnd"/>
      <w:r w:rsidRPr="00F7700D">
        <w:rPr>
          <w:bCs/>
          <w:lang w:val="el-GR" w:eastAsia="en-US"/>
        </w:rPr>
        <w:t xml:space="preserve">. </w:t>
      </w:r>
      <w:proofErr w:type="spellStart"/>
      <w:r w:rsidRPr="00F7700D">
        <w:rPr>
          <w:bCs/>
          <w:lang w:val="el-GR" w:eastAsia="en-US"/>
        </w:rPr>
        <w:t>ΚτΠ</w:t>
      </w:r>
      <w:proofErr w:type="spellEnd"/>
      <w:r w:rsidRPr="00F7700D">
        <w:rPr>
          <w:bCs/>
          <w:lang w:val="el-GR" w:eastAsia="en-US"/>
        </w:rPr>
        <w:t xml:space="preserve"> Μ.Α.Ε. 3484/20-02-2025) επιστολή του Υπουργείο Εθνικής Οικονομίας και Οικονομικών/ Ειδική Υπηρεσία Συντονισμού Ταμείου Ανάκαμψης (ΕΥΣΤΑ) με θέμα: “Έγκριση σχεδίου διακήρυξης για την ανάθεση της σύμβασης για το </w:t>
      </w:r>
      <w:proofErr w:type="spellStart"/>
      <w:r w:rsidRPr="00F7700D">
        <w:rPr>
          <w:bCs/>
          <w:lang w:val="el-GR" w:eastAsia="en-US"/>
        </w:rPr>
        <w:t>Υποέργο</w:t>
      </w:r>
      <w:proofErr w:type="spellEnd"/>
      <w:r w:rsidRPr="00F7700D">
        <w:rPr>
          <w:bCs/>
          <w:lang w:val="el-GR" w:eastAsia="en-US"/>
        </w:rPr>
        <w:t xml:space="preserve"> «Υπηρεσίες γραφείου ενημέρωσης και υποστήριξης Προγράμματος (</w:t>
      </w:r>
      <w:proofErr w:type="spellStart"/>
      <w:r w:rsidRPr="00F7700D">
        <w:rPr>
          <w:bCs/>
          <w:lang w:val="el-GR" w:eastAsia="en-US"/>
        </w:rPr>
        <w:t>help</w:t>
      </w:r>
      <w:proofErr w:type="spellEnd"/>
      <w:r w:rsidRPr="00F7700D">
        <w:rPr>
          <w:bCs/>
          <w:lang w:val="el-GR" w:eastAsia="en-US"/>
        </w:rPr>
        <w:t xml:space="preserve"> </w:t>
      </w:r>
      <w:proofErr w:type="spellStart"/>
      <w:r w:rsidRPr="00F7700D">
        <w:rPr>
          <w:bCs/>
          <w:lang w:val="el-GR" w:eastAsia="en-US"/>
        </w:rPr>
        <w:t>Desk</w:t>
      </w:r>
      <w:proofErr w:type="spellEnd"/>
      <w:r w:rsidRPr="00F7700D">
        <w:rPr>
          <w:bCs/>
          <w:lang w:val="el-GR" w:eastAsia="en-US"/>
        </w:rPr>
        <w:t xml:space="preserve">)» Α/Α 3 του Έργου «Ενίσχυση της συνδεσιμότητας </w:t>
      </w:r>
      <w:proofErr w:type="spellStart"/>
      <w:r w:rsidRPr="00F7700D">
        <w:rPr>
          <w:bCs/>
          <w:lang w:val="el-GR" w:eastAsia="en-US"/>
        </w:rPr>
        <w:t>υπερ</w:t>
      </w:r>
      <w:proofErr w:type="spellEnd"/>
      <w:r w:rsidRPr="00F7700D">
        <w:rPr>
          <w:bCs/>
          <w:lang w:val="el-GR" w:eastAsia="en-US"/>
        </w:rPr>
        <w:t>-υψηλών ταχυτήτων μέσω προγράμματος επιδότησης “</w:t>
      </w:r>
      <w:proofErr w:type="spellStart"/>
      <w:r w:rsidRPr="00F7700D">
        <w:rPr>
          <w:bCs/>
          <w:lang w:val="el-GR" w:eastAsia="en-US"/>
        </w:rPr>
        <w:t>Gigabit</w:t>
      </w:r>
      <w:proofErr w:type="spellEnd"/>
      <w:r w:rsidRPr="00F7700D">
        <w:rPr>
          <w:bCs/>
          <w:lang w:val="el-GR" w:eastAsia="en-US"/>
        </w:rPr>
        <w:t>” (”</w:t>
      </w:r>
      <w:proofErr w:type="spellStart"/>
      <w:r w:rsidRPr="00F7700D">
        <w:rPr>
          <w:bCs/>
          <w:lang w:val="el-GR" w:eastAsia="en-US"/>
        </w:rPr>
        <w:t>Gigabit</w:t>
      </w:r>
      <w:proofErr w:type="spellEnd"/>
      <w:r w:rsidRPr="00F7700D">
        <w:rPr>
          <w:bCs/>
          <w:lang w:val="el-GR" w:eastAsia="en-US"/>
        </w:rPr>
        <w:t xml:space="preserve"> </w:t>
      </w:r>
      <w:proofErr w:type="spellStart"/>
      <w:r w:rsidRPr="00F7700D">
        <w:rPr>
          <w:bCs/>
          <w:lang w:val="el-GR" w:eastAsia="en-US"/>
        </w:rPr>
        <w:t>Voucher</w:t>
      </w:r>
      <w:proofErr w:type="spellEnd"/>
      <w:r w:rsidRPr="00F7700D">
        <w:rPr>
          <w:bCs/>
          <w:lang w:val="el-GR" w:eastAsia="en-US"/>
        </w:rPr>
        <w:t xml:space="preserve"> </w:t>
      </w:r>
      <w:proofErr w:type="spellStart"/>
      <w:r w:rsidRPr="00F7700D">
        <w:rPr>
          <w:bCs/>
          <w:lang w:val="el-GR" w:eastAsia="en-US"/>
        </w:rPr>
        <w:t>Scheme</w:t>
      </w:r>
      <w:proofErr w:type="spellEnd"/>
      <w:r w:rsidRPr="00F7700D">
        <w:rPr>
          <w:bCs/>
          <w:lang w:val="el-GR" w:eastAsia="en-US"/>
        </w:rPr>
        <w:t>”)» (Κωδικός ΟΠΣ ΤΑ 5224378) της Δράσης «16818 - Υποδομές Οπτικών Ινών σε δημόσια κτήρια».</w:t>
      </w:r>
    </w:p>
    <w:bookmarkEnd w:id="27"/>
    <w:p w14:paraId="47BB0465"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Απόφαση του ΔΣ της </w:t>
      </w:r>
      <w:proofErr w:type="spellStart"/>
      <w:r w:rsidRPr="00F7700D">
        <w:rPr>
          <w:bCs/>
          <w:lang w:val="el-GR" w:eastAsia="en-US"/>
        </w:rPr>
        <w:t>ΚτΠ</w:t>
      </w:r>
      <w:proofErr w:type="spellEnd"/>
      <w:r w:rsidRPr="00F7700D">
        <w:rPr>
          <w:bCs/>
          <w:lang w:val="el-GR" w:eastAsia="en-US"/>
        </w:rPr>
        <w:t xml:space="preserve"> Μ.Α.Ε. κατά την υπ’ </w:t>
      </w:r>
      <w:proofErr w:type="spellStart"/>
      <w:r w:rsidRPr="00F7700D">
        <w:rPr>
          <w:bCs/>
          <w:lang w:val="el-GR" w:eastAsia="en-US"/>
        </w:rPr>
        <w:t>αρ</w:t>
      </w:r>
      <w:proofErr w:type="spellEnd"/>
      <w:r w:rsidRPr="00F7700D">
        <w:rPr>
          <w:bCs/>
          <w:lang w:val="el-GR" w:eastAsia="en-US"/>
        </w:rPr>
        <w:t>. 856/25-08-2022 Συνεδρίασή του, με θέμα Εκλογή Διευθύνοντος Συμβούλου (Θέμα 1).</w:t>
      </w:r>
    </w:p>
    <w:p w14:paraId="6CA46DD5"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Απόφαση του ΔΣ της </w:t>
      </w:r>
      <w:proofErr w:type="spellStart"/>
      <w:r w:rsidRPr="00F7700D">
        <w:rPr>
          <w:bCs/>
          <w:lang w:val="el-GR" w:eastAsia="en-US"/>
        </w:rPr>
        <w:t>ΚτΠ</w:t>
      </w:r>
      <w:proofErr w:type="spellEnd"/>
      <w:r w:rsidRPr="00F7700D">
        <w:rPr>
          <w:bCs/>
          <w:lang w:val="el-GR" w:eastAsia="en-US"/>
        </w:rPr>
        <w:t xml:space="preserve"> Μ.Α.Ε. κατά την υπ’ </w:t>
      </w:r>
      <w:proofErr w:type="spellStart"/>
      <w:r w:rsidRPr="00F7700D">
        <w:rPr>
          <w:bCs/>
          <w:lang w:val="el-GR" w:eastAsia="en-US"/>
        </w:rPr>
        <w:t>αρ</w:t>
      </w:r>
      <w:proofErr w:type="spellEnd"/>
      <w:r w:rsidRPr="00F7700D">
        <w:rPr>
          <w:bCs/>
          <w:lang w:val="el-GR" w:eastAsia="en-US"/>
        </w:rPr>
        <w:t>. 857/26-08-2022 Συνεδρίασή του, με θέμα γενικές εξουσιοδοτήσεις προς Διευθύνοντα Σύμβουλο (Θέμα 2.2).</w:t>
      </w:r>
    </w:p>
    <w:p w14:paraId="7B1667BB"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Απόφαση του Διευθύνοντος Συμβούλου της </w:t>
      </w:r>
      <w:proofErr w:type="spellStart"/>
      <w:r w:rsidRPr="00F7700D">
        <w:rPr>
          <w:bCs/>
          <w:lang w:val="el-GR" w:eastAsia="en-US"/>
        </w:rPr>
        <w:t>ΚτΠ</w:t>
      </w:r>
      <w:proofErr w:type="spellEnd"/>
      <w:r w:rsidRPr="00F7700D">
        <w:rPr>
          <w:bCs/>
          <w:lang w:val="el-GR" w:eastAsia="en-US"/>
        </w:rPr>
        <w:t xml:space="preserve"> Μ.Α.Ε. με </w:t>
      </w:r>
      <w:proofErr w:type="spellStart"/>
      <w:r w:rsidRPr="00F7700D">
        <w:rPr>
          <w:bCs/>
          <w:lang w:val="el-GR" w:eastAsia="en-US"/>
        </w:rPr>
        <w:t>Αρ</w:t>
      </w:r>
      <w:proofErr w:type="spellEnd"/>
      <w:r w:rsidRPr="00F7700D">
        <w:rPr>
          <w:bCs/>
          <w:lang w:val="el-GR" w:eastAsia="en-US"/>
        </w:rPr>
        <w:t xml:space="preserve">. </w:t>
      </w:r>
      <w:proofErr w:type="spellStart"/>
      <w:r w:rsidRPr="00F7700D">
        <w:rPr>
          <w:bCs/>
          <w:lang w:val="el-GR" w:eastAsia="en-US"/>
        </w:rPr>
        <w:t>Πρωτ</w:t>
      </w:r>
      <w:proofErr w:type="spellEnd"/>
      <w:r w:rsidRPr="00F7700D">
        <w:rPr>
          <w:bCs/>
          <w:lang w:val="el-GR" w:eastAsia="en-US"/>
        </w:rPr>
        <w:t xml:space="preserve">. 22683/20-12-2022 (O.E. 23-10-2023) με θέμα «Εξουσιοδότηση δικαιώματος υπογραφής σε Γενικούς Διευθυντές και Διευθυντές της </w:t>
      </w:r>
      <w:proofErr w:type="spellStart"/>
      <w:r w:rsidRPr="00F7700D">
        <w:rPr>
          <w:bCs/>
          <w:lang w:val="el-GR" w:eastAsia="en-US"/>
        </w:rPr>
        <w:t>ΚτΠ</w:t>
      </w:r>
      <w:proofErr w:type="spellEnd"/>
      <w:r w:rsidRPr="00F7700D">
        <w:rPr>
          <w:bCs/>
          <w:lang w:val="el-GR" w:eastAsia="en-US"/>
        </w:rPr>
        <w:t xml:space="preserve"> Μ.Α.Ε.».</w:t>
      </w:r>
    </w:p>
    <w:p w14:paraId="25966BBE"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Απόφαση του Διευθύνοντος Συμβούλου της </w:t>
      </w:r>
      <w:proofErr w:type="spellStart"/>
      <w:r w:rsidRPr="00F7700D">
        <w:rPr>
          <w:bCs/>
          <w:lang w:val="el-GR" w:eastAsia="en-US"/>
        </w:rPr>
        <w:t>ΚτΠ</w:t>
      </w:r>
      <w:proofErr w:type="spellEnd"/>
      <w:r w:rsidRPr="00F7700D">
        <w:rPr>
          <w:bCs/>
          <w:lang w:val="el-GR" w:eastAsia="en-US"/>
        </w:rPr>
        <w:t xml:space="preserve"> Μ.Α.Ε. με </w:t>
      </w:r>
      <w:proofErr w:type="spellStart"/>
      <w:r w:rsidRPr="00F7700D">
        <w:rPr>
          <w:bCs/>
          <w:lang w:val="el-GR" w:eastAsia="en-US"/>
        </w:rPr>
        <w:t>Αρ</w:t>
      </w:r>
      <w:proofErr w:type="spellEnd"/>
      <w:r w:rsidRPr="00F7700D">
        <w:rPr>
          <w:bCs/>
          <w:lang w:val="el-GR" w:eastAsia="en-US"/>
        </w:rPr>
        <w:t xml:space="preserve">. </w:t>
      </w:r>
      <w:proofErr w:type="spellStart"/>
      <w:r w:rsidRPr="00F7700D">
        <w:rPr>
          <w:bCs/>
          <w:lang w:val="el-GR" w:eastAsia="en-US"/>
        </w:rPr>
        <w:t>Πρωτ</w:t>
      </w:r>
      <w:proofErr w:type="spellEnd"/>
      <w:r w:rsidRPr="00F7700D">
        <w:rPr>
          <w:bCs/>
          <w:lang w:val="el-GR" w:eastAsia="en-US"/>
        </w:rPr>
        <w:t xml:space="preserve">. 26061/18-11-2024 με θέμα «Τροποποίηση των αποφάσεων υπ’ </w:t>
      </w:r>
      <w:proofErr w:type="spellStart"/>
      <w:r w:rsidRPr="00F7700D">
        <w:rPr>
          <w:bCs/>
          <w:lang w:val="el-GR" w:eastAsia="en-US"/>
        </w:rPr>
        <w:t>αρ</w:t>
      </w:r>
      <w:proofErr w:type="spellEnd"/>
      <w:r w:rsidRPr="00F7700D">
        <w:rPr>
          <w:bCs/>
          <w:lang w:val="el-GR" w:eastAsia="en-US"/>
        </w:rPr>
        <w:t xml:space="preserve">. </w:t>
      </w:r>
      <w:proofErr w:type="spellStart"/>
      <w:r w:rsidRPr="00F7700D">
        <w:rPr>
          <w:bCs/>
          <w:lang w:val="el-GR" w:eastAsia="en-US"/>
        </w:rPr>
        <w:t>πρωτ</w:t>
      </w:r>
      <w:proofErr w:type="spellEnd"/>
      <w:r w:rsidRPr="00F7700D">
        <w:rPr>
          <w:bCs/>
          <w:lang w:val="el-GR" w:eastAsia="en-US"/>
        </w:rPr>
        <w:t xml:space="preserve">. </w:t>
      </w:r>
      <w:proofErr w:type="spellStart"/>
      <w:r w:rsidRPr="00F7700D">
        <w:rPr>
          <w:bCs/>
          <w:lang w:val="el-GR" w:eastAsia="en-US"/>
        </w:rPr>
        <w:t>ΚτΠ</w:t>
      </w:r>
      <w:proofErr w:type="spellEnd"/>
      <w:r w:rsidRPr="00F7700D">
        <w:rPr>
          <w:bCs/>
          <w:lang w:val="el-GR" w:eastAsia="en-US"/>
        </w:rPr>
        <w:t xml:space="preserve"> Μ.Α.Ε. 22683/20-12-2022/ΟΕ 23-10-2023 με θέμα: "Εξουσιοδότηση δικαιώματος υπογραφής σε Γενικούς Διευθυντές και Διευθυντές της </w:t>
      </w:r>
      <w:proofErr w:type="spellStart"/>
      <w:r w:rsidRPr="00F7700D">
        <w:rPr>
          <w:bCs/>
          <w:lang w:val="el-GR" w:eastAsia="en-US"/>
        </w:rPr>
        <w:t>ΚτΠ</w:t>
      </w:r>
      <w:proofErr w:type="spellEnd"/>
      <w:r w:rsidRPr="00F7700D">
        <w:rPr>
          <w:bCs/>
          <w:lang w:val="el-GR" w:eastAsia="en-US"/>
        </w:rPr>
        <w:t xml:space="preserve"> Μ.Α.Ε." και υπ’ </w:t>
      </w:r>
      <w:proofErr w:type="spellStart"/>
      <w:r w:rsidRPr="00F7700D">
        <w:rPr>
          <w:bCs/>
          <w:lang w:val="el-GR" w:eastAsia="en-US"/>
        </w:rPr>
        <w:t>αρ</w:t>
      </w:r>
      <w:proofErr w:type="spellEnd"/>
      <w:r w:rsidRPr="00F7700D">
        <w:rPr>
          <w:bCs/>
          <w:lang w:val="el-GR" w:eastAsia="en-US"/>
        </w:rPr>
        <w:t xml:space="preserve">. </w:t>
      </w:r>
      <w:proofErr w:type="spellStart"/>
      <w:r w:rsidRPr="00F7700D">
        <w:rPr>
          <w:bCs/>
          <w:lang w:val="el-GR" w:eastAsia="en-US"/>
        </w:rPr>
        <w:t>πρωτ</w:t>
      </w:r>
      <w:proofErr w:type="spellEnd"/>
      <w:r w:rsidRPr="00F7700D">
        <w:rPr>
          <w:bCs/>
          <w:lang w:val="el-GR" w:eastAsia="en-US"/>
        </w:rPr>
        <w:t xml:space="preserve">. </w:t>
      </w:r>
      <w:proofErr w:type="spellStart"/>
      <w:r w:rsidRPr="00F7700D">
        <w:rPr>
          <w:bCs/>
          <w:lang w:val="el-GR" w:eastAsia="en-US"/>
        </w:rPr>
        <w:t>ΚτΠ</w:t>
      </w:r>
      <w:proofErr w:type="spellEnd"/>
      <w:r w:rsidRPr="00F7700D">
        <w:rPr>
          <w:bCs/>
          <w:lang w:val="el-GR" w:eastAsia="en-US"/>
        </w:rPr>
        <w:t xml:space="preserve"> Μ.Α.Ε. 3517/20-02-2023 με θέμα: "Εξουσιοδότηση δικαιώματος υπογραφής στον Γενικό Διευθυντή Λειτουργίας της </w:t>
      </w:r>
      <w:proofErr w:type="spellStart"/>
      <w:r w:rsidRPr="00F7700D">
        <w:rPr>
          <w:bCs/>
          <w:lang w:val="el-GR" w:eastAsia="en-US"/>
        </w:rPr>
        <w:t>ΚτΠ</w:t>
      </w:r>
      <w:proofErr w:type="spellEnd"/>
      <w:r w:rsidRPr="00F7700D">
        <w:rPr>
          <w:bCs/>
          <w:lang w:val="el-GR" w:eastAsia="en-US"/>
        </w:rPr>
        <w:t xml:space="preserve"> Μ.Α.Ε."».</w:t>
      </w:r>
    </w:p>
    <w:p w14:paraId="16B026C7"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υπ’ </w:t>
      </w:r>
      <w:proofErr w:type="spellStart"/>
      <w:r w:rsidRPr="00F7700D">
        <w:rPr>
          <w:bCs/>
          <w:lang w:val="el-GR" w:eastAsia="en-US"/>
        </w:rPr>
        <w:t>αρ</w:t>
      </w:r>
      <w:proofErr w:type="spellEnd"/>
      <w:r w:rsidRPr="00F7700D">
        <w:rPr>
          <w:bCs/>
          <w:lang w:val="el-GR" w:eastAsia="en-US"/>
        </w:rPr>
        <w:t xml:space="preserve">. </w:t>
      </w:r>
      <w:proofErr w:type="spellStart"/>
      <w:r w:rsidRPr="00F7700D">
        <w:rPr>
          <w:bCs/>
          <w:lang w:val="el-GR" w:eastAsia="en-US"/>
        </w:rPr>
        <w:t>πρωτ</w:t>
      </w:r>
      <w:proofErr w:type="spellEnd"/>
      <w:r w:rsidRPr="00F7700D">
        <w:rPr>
          <w:bCs/>
          <w:lang w:val="el-GR" w:eastAsia="en-US"/>
        </w:rPr>
        <w:t xml:space="preserve">. 29756/27-12-2024 Απόφαση της </w:t>
      </w:r>
      <w:proofErr w:type="spellStart"/>
      <w:r w:rsidRPr="00F7700D">
        <w:rPr>
          <w:bCs/>
          <w:lang w:val="el-GR" w:eastAsia="en-US"/>
        </w:rPr>
        <w:t>ΚτΠ</w:t>
      </w:r>
      <w:proofErr w:type="spellEnd"/>
      <w:r w:rsidRPr="00F7700D">
        <w:rPr>
          <w:bCs/>
          <w:lang w:val="el-GR" w:eastAsia="en-US"/>
        </w:rPr>
        <w:t xml:space="preserve"> Μ.Α.Ε. με θέμα: «Ανάθεση προσωρινά και εκτάκτως καθηκόντων Γενικού Διευθυντή Λειτουργίας».</w:t>
      </w:r>
    </w:p>
    <w:p w14:paraId="7ECC5018" w14:textId="77777777" w:rsidR="00F7700D" w:rsidRPr="00F7700D" w:rsidRDefault="00F7700D" w:rsidP="00F7700D">
      <w:pPr>
        <w:numPr>
          <w:ilvl w:val="0"/>
          <w:numId w:val="72"/>
        </w:numPr>
        <w:suppressAutoHyphens w:val="0"/>
        <w:spacing w:before="120" w:after="0"/>
        <w:ind w:left="425" w:hanging="426"/>
        <w:rPr>
          <w:bCs/>
          <w:lang w:val="el-GR" w:eastAsia="en-US"/>
        </w:rPr>
      </w:pPr>
      <w:r w:rsidRPr="00F7700D">
        <w:rPr>
          <w:bCs/>
          <w:lang w:val="el-GR" w:eastAsia="en-US"/>
        </w:rPr>
        <w:t xml:space="preserve">Την Απόφαση του ΔΣ της </w:t>
      </w:r>
      <w:proofErr w:type="spellStart"/>
      <w:r w:rsidRPr="00F7700D">
        <w:rPr>
          <w:bCs/>
          <w:lang w:val="el-GR" w:eastAsia="en-US"/>
        </w:rPr>
        <w:t>ΚτΠ</w:t>
      </w:r>
      <w:proofErr w:type="spellEnd"/>
      <w:r w:rsidRPr="00F7700D">
        <w:rPr>
          <w:bCs/>
          <w:lang w:val="el-GR" w:eastAsia="en-US"/>
        </w:rPr>
        <w:t xml:space="preserve"> Μ.Α.Ε. κατά την υπ’ </w:t>
      </w:r>
      <w:proofErr w:type="spellStart"/>
      <w:r w:rsidRPr="00F7700D">
        <w:rPr>
          <w:bCs/>
          <w:lang w:val="el-GR" w:eastAsia="en-US"/>
        </w:rPr>
        <w:t>αρ</w:t>
      </w:r>
      <w:proofErr w:type="spellEnd"/>
      <w:r w:rsidRPr="00F7700D">
        <w:rPr>
          <w:bCs/>
          <w:lang w:val="el-GR" w:eastAsia="en-US"/>
        </w:rPr>
        <w:t>. 1041/29-01-2025 Συνεδρίασή του (Θέμα 6.2).</w:t>
      </w:r>
    </w:p>
    <w:p w14:paraId="3E0B3791" w14:textId="77777777" w:rsidR="00A7132D" w:rsidRDefault="00A7132D" w:rsidP="005D632C">
      <w:pPr>
        <w:pStyle w:val="aff"/>
        <w:spacing w:before="120"/>
        <w:ind w:left="425"/>
        <w:rPr>
          <w:rFonts w:eastAsia="Tahoma"/>
          <w:color w:val="000000" w:themeColor="text1"/>
          <w:lang w:val="el-GR"/>
        </w:rPr>
      </w:pPr>
    </w:p>
    <w:p w14:paraId="3E0B3792" w14:textId="77777777" w:rsidR="008338F0" w:rsidRPr="00603221" w:rsidRDefault="003355E7" w:rsidP="003A109E">
      <w:pPr>
        <w:pStyle w:val="2"/>
        <w:rPr>
          <w:rFonts w:cs="Tahoma"/>
          <w:lang w:val="el-GR"/>
        </w:rPr>
      </w:pPr>
      <w:r w:rsidRPr="005A0CDE">
        <w:rPr>
          <w:rFonts w:cs="Tahoma"/>
          <w:lang w:val="el-GR"/>
        </w:rPr>
        <w:tab/>
      </w:r>
      <w:bookmarkStart w:id="28" w:name="_Ref40979373"/>
      <w:bookmarkStart w:id="29" w:name="_Toc97194260"/>
      <w:bookmarkStart w:id="30" w:name="_Toc97194409"/>
      <w:bookmarkStart w:id="31" w:name="_Toc189730611"/>
      <w:r w:rsidRPr="00603221">
        <w:rPr>
          <w:rFonts w:cs="Tahoma"/>
          <w:lang w:val="el-GR"/>
        </w:rPr>
        <w:t>Προθεσμία παραλαβής προσφορών και διενέργεια διαγωνισμού</w:t>
      </w:r>
      <w:bookmarkEnd w:id="28"/>
      <w:bookmarkEnd w:id="29"/>
      <w:bookmarkEnd w:id="30"/>
      <w:bookmarkEnd w:id="31"/>
      <w:r w:rsidRPr="00603221">
        <w:rPr>
          <w:rFonts w:cs="Tahoma"/>
          <w:lang w:val="el-GR"/>
        </w:rPr>
        <w:t xml:space="preserve"> </w:t>
      </w:r>
    </w:p>
    <w:p w14:paraId="3E0B3793" w14:textId="49FCF1A2" w:rsidR="00B65D70" w:rsidRPr="00DD45A7" w:rsidRDefault="003355E7" w:rsidP="71D27C3B">
      <w:pPr>
        <w:spacing w:before="240"/>
        <w:rPr>
          <w:color w:val="000000"/>
          <w:lang w:val="el-GR"/>
        </w:rPr>
      </w:pPr>
      <w:r w:rsidRPr="00DD45A7">
        <w:rPr>
          <w:lang w:val="el-GR" w:eastAsia="el-GR"/>
        </w:rPr>
        <w:t xml:space="preserve">Η καταληκτική ημερομηνία παραλαβής των προσφορών είναι </w:t>
      </w:r>
      <w:r w:rsidRPr="00F7700D">
        <w:rPr>
          <w:lang w:val="el-GR" w:eastAsia="el-GR"/>
        </w:rPr>
        <w:t xml:space="preserve">η </w:t>
      </w:r>
      <w:r w:rsidR="00F7700D" w:rsidRPr="00F7700D">
        <w:rPr>
          <w:b/>
          <w:bCs/>
          <w:lang w:val="el-GR" w:eastAsia="el-GR"/>
        </w:rPr>
        <w:t>31-03-2025</w:t>
      </w:r>
      <w:r w:rsidR="00F7700D" w:rsidRPr="00F7700D">
        <w:rPr>
          <w:lang w:val="el-GR" w:eastAsia="el-GR"/>
        </w:rPr>
        <w:t xml:space="preserve"> ημέρα </w:t>
      </w:r>
      <w:r w:rsidR="00F7700D" w:rsidRPr="00F7700D">
        <w:rPr>
          <w:b/>
          <w:bCs/>
          <w:lang w:val="el-GR" w:eastAsia="el-GR"/>
        </w:rPr>
        <w:t>Δευτέρα</w:t>
      </w:r>
      <w:r w:rsidR="00F7700D" w:rsidRPr="00F7700D">
        <w:rPr>
          <w:lang w:val="el-GR" w:eastAsia="el-GR"/>
        </w:rPr>
        <w:t xml:space="preserve"> </w:t>
      </w:r>
      <w:r w:rsidRPr="00F7700D">
        <w:rPr>
          <w:lang w:val="el-GR" w:eastAsia="el-GR"/>
        </w:rPr>
        <w:t xml:space="preserve">και ώρα </w:t>
      </w:r>
      <w:r w:rsidR="00F7700D" w:rsidRPr="00F7700D">
        <w:rPr>
          <w:b/>
          <w:bCs/>
          <w:lang w:val="el-GR" w:eastAsia="el-GR"/>
        </w:rPr>
        <w:t>14:00</w:t>
      </w:r>
      <w:r w:rsidR="00B65D70" w:rsidRPr="00F7700D">
        <w:rPr>
          <w:lang w:val="el-GR" w:eastAsia="el-GR"/>
        </w:rPr>
        <w:t xml:space="preserve"> και η </w:t>
      </w:r>
      <w:r w:rsidR="00B65D70" w:rsidRPr="00F7700D">
        <w:rPr>
          <w:color w:val="000000" w:themeColor="text1"/>
          <w:lang w:val="el-GR"/>
        </w:rPr>
        <w:t xml:space="preserve">Ημερομηνία έναρξης υποβολής προσφορών είναι η </w:t>
      </w:r>
      <w:r w:rsidR="00F7700D" w:rsidRPr="00F7700D">
        <w:rPr>
          <w:b/>
          <w:bCs/>
          <w:lang w:val="el-GR" w:eastAsia="el-GR"/>
        </w:rPr>
        <w:t>26-02-2025</w:t>
      </w:r>
      <w:r w:rsidR="00F7700D" w:rsidRPr="00F7700D">
        <w:rPr>
          <w:lang w:val="el-GR" w:eastAsia="el-GR"/>
        </w:rPr>
        <w:t>.</w:t>
      </w:r>
    </w:p>
    <w:p w14:paraId="3E0B3794" w14:textId="5479376C" w:rsidR="001C673F" w:rsidRPr="00603221" w:rsidRDefault="001560F3">
      <w:pPr>
        <w:rPr>
          <w:lang w:val="el-GR"/>
        </w:rPr>
      </w:pPr>
      <w:bookmarkStart w:id="32" w:name="_Hlk164427837"/>
      <w:r w:rsidRPr="001560F3">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7" w:history="1">
        <w:r w:rsidRPr="001560F3">
          <w:rPr>
            <w:rStyle w:val="-"/>
            <w:lang w:val="el-GR" w:eastAsia="el-GR"/>
          </w:rPr>
          <w:t>www.promitheus.gov.gr</w:t>
        </w:r>
      </w:hyperlink>
      <w:r w:rsidRPr="001560F3">
        <w:rPr>
          <w:lang w:val="el-GR" w:eastAsia="el-GR"/>
        </w:rPr>
        <w:t xml:space="preserve">) </w:t>
      </w:r>
      <w:hyperlink r:id="rId18" w:history="1">
        <w:r w:rsidRPr="001560F3">
          <w:rPr>
            <w:rStyle w:val="-"/>
            <w:lang w:val="el-GR" w:eastAsia="el-GR"/>
          </w:rPr>
          <w:t>https://portal.eprocurement.gov.gr/webcenter/portal/TestPortal</w:t>
        </w:r>
      </w:hyperlink>
      <w:bookmarkEnd w:id="32"/>
      <w:r>
        <w:rPr>
          <w:lang w:val="el-GR" w:eastAsia="el-GR"/>
        </w:rPr>
        <w:t xml:space="preserve"> </w:t>
      </w:r>
      <w:r w:rsidR="003355E7" w:rsidRPr="00603221">
        <w:rPr>
          <w:lang w:val="el-GR" w:eastAsia="el-GR"/>
        </w:rPr>
        <w:t xml:space="preserve">του ως άνω συστήματος, </w:t>
      </w:r>
      <w:r w:rsidR="001C673F" w:rsidRPr="11E90C04">
        <w:rPr>
          <w:b/>
          <w:bCs/>
          <w:lang w:val="el-GR"/>
        </w:rPr>
        <w:t xml:space="preserve">τέσσερις </w:t>
      </w:r>
      <w:r w:rsidR="001C673F" w:rsidRPr="00F7700D">
        <w:rPr>
          <w:b/>
          <w:bCs/>
          <w:lang w:val="el-GR"/>
        </w:rPr>
        <w:t>(4) εργάσιμες</w:t>
      </w:r>
      <w:r w:rsidR="001C673F" w:rsidRPr="00F7700D">
        <w:rPr>
          <w:lang w:val="el-GR"/>
        </w:rPr>
        <w:t xml:space="preserve"> ημέρες μετά την καταληκτική ημερομηνία υποβολής των προσφορών </w:t>
      </w:r>
      <w:r w:rsidR="001C673F" w:rsidRPr="00F7700D">
        <w:rPr>
          <w:b/>
          <w:bCs/>
          <w:lang w:val="el-GR"/>
        </w:rPr>
        <w:t xml:space="preserve">ήτοι </w:t>
      </w:r>
      <w:r w:rsidR="00F7700D" w:rsidRPr="00F7700D">
        <w:rPr>
          <w:b/>
          <w:bCs/>
          <w:lang w:val="el-GR"/>
        </w:rPr>
        <w:t>04-04</w:t>
      </w:r>
      <w:r w:rsidR="005220F1" w:rsidRPr="00F7700D">
        <w:rPr>
          <w:b/>
          <w:bCs/>
          <w:lang w:val="el-GR"/>
        </w:rPr>
        <w:t>-2025</w:t>
      </w:r>
      <w:r w:rsidR="00F7700D" w:rsidRPr="00F7700D">
        <w:rPr>
          <w:b/>
          <w:bCs/>
          <w:lang w:val="el-GR"/>
        </w:rPr>
        <w:t xml:space="preserve"> </w:t>
      </w:r>
      <w:r w:rsidR="00F7700D" w:rsidRPr="00F7700D">
        <w:rPr>
          <w:lang w:val="el-GR"/>
        </w:rPr>
        <w:t>ημέρα</w:t>
      </w:r>
      <w:r w:rsidR="00F7700D" w:rsidRPr="00F7700D">
        <w:rPr>
          <w:b/>
          <w:bCs/>
          <w:lang w:val="el-GR"/>
        </w:rPr>
        <w:t xml:space="preserve"> Παρασκευή</w:t>
      </w:r>
      <w:r w:rsidR="001C673F" w:rsidRPr="00F7700D">
        <w:rPr>
          <w:b/>
          <w:bCs/>
          <w:lang w:val="el-GR"/>
        </w:rPr>
        <w:t xml:space="preserve"> </w:t>
      </w:r>
      <w:r w:rsidR="001C673F" w:rsidRPr="00F7700D">
        <w:rPr>
          <w:lang w:val="el-GR"/>
        </w:rPr>
        <w:t>και ώρα</w:t>
      </w:r>
      <w:r w:rsidR="001C673F" w:rsidRPr="00F7700D">
        <w:rPr>
          <w:b/>
          <w:bCs/>
          <w:lang w:val="el-GR"/>
        </w:rPr>
        <w:t xml:space="preserve"> </w:t>
      </w:r>
      <w:r w:rsidR="00F7700D" w:rsidRPr="00F7700D">
        <w:rPr>
          <w:b/>
          <w:bCs/>
          <w:lang w:val="el-GR" w:eastAsia="el-GR"/>
        </w:rPr>
        <w:t>14:00</w:t>
      </w:r>
      <w:r w:rsidR="001C673F" w:rsidRPr="00F7700D">
        <w:rPr>
          <w:lang w:val="el-GR"/>
        </w:rPr>
        <w:t>.</w:t>
      </w:r>
      <w:r w:rsidR="001C673F" w:rsidRPr="00603221" w:rsidDel="001C673F">
        <w:rPr>
          <w:i/>
          <w:iCs/>
          <w:color w:val="5B9BD5"/>
          <w:kern w:val="1"/>
          <w:lang w:val="el-GR"/>
        </w:rPr>
        <w:t xml:space="preserve"> </w:t>
      </w:r>
    </w:p>
    <w:p w14:paraId="3E0B3795" w14:textId="77777777" w:rsidR="008338F0" w:rsidRPr="00603221" w:rsidRDefault="003355E7" w:rsidP="003A109E">
      <w:pPr>
        <w:pStyle w:val="2"/>
        <w:rPr>
          <w:rFonts w:cs="Tahoma"/>
          <w:lang w:val="el-GR"/>
        </w:rPr>
      </w:pPr>
      <w:r w:rsidRPr="00603221">
        <w:rPr>
          <w:rFonts w:cs="Tahoma"/>
          <w:lang w:val="el-GR"/>
        </w:rPr>
        <w:tab/>
      </w:r>
      <w:bookmarkStart w:id="33" w:name="_Ref65241722"/>
      <w:bookmarkStart w:id="34" w:name="_Ref65241727"/>
      <w:bookmarkStart w:id="35" w:name="_Toc97194261"/>
      <w:bookmarkStart w:id="36" w:name="_Toc97194410"/>
      <w:bookmarkStart w:id="37" w:name="_Toc189730612"/>
      <w:r w:rsidRPr="00603221">
        <w:rPr>
          <w:rFonts w:cs="Tahoma"/>
          <w:lang w:val="el-GR"/>
        </w:rPr>
        <w:t>Δημοσιότητα</w:t>
      </w:r>
      <w:bookmarkEnd w:id="33"/>
      <w:bookmarkEnd w:id="34"/>
      <w:bookmarkEnd w:id="35"/>
      <w:bookmarkEnd w:id="36"/>
      <w:bookmarkEnd w:id="37"/>
    </w:p>
    <w:p w14:paraId="3E0B3796" w14:textId="77777777" w:rsidR="008338F0" w:rsidRDefault="003355E7" w:rsidP="00B8545D">
      <w:pPr>
        <w:spacing w:before="240"/>
        <w:rPr>
          <w:b/>
          <w:bCs/>
          <w:lang w:val="el-GR"/>
        </w:rPr>
      </w:pPr>
      <w:r w:rsidRPr="11E90C04">
        <w:rPr>
          <w:b/>
          <w:bCs/>
          <w:lang w:val="el-GR"/>
        </w:rPr>
        <w:t>Α.</w:t>
      </w:r>
      <w:r w:rsidRPr="00995186">
        <w:rPr>
          <w:lang w:val="el-GR"/>
        </w:rPr>
        <w:tab/>
      </w:r>
      <w:r w:rsidRPr="11E90C04">
        <w:rPr>
          <w:b/>
          <w:bCs/>
          <w:lang w:val="el-GR"/>
        </w:rPr>
        <w:t xml:space="preserve">Δημοσίευση στην Επίσημη Εφημερίδα της Ευρωπαϊκής Ένωσης </w:t>
      </w:r>
    </w:p>
    <w:p w14:paraId="3E0B3797" w14:textId="324DADF6" w:rsidR="008F2F06" w:rsidRDefault="008F2F06" w:rsidP="00B8545D">
      <w:pPr>
        <w:spacing w:before="240"/>
        <w:rPr>
          <w:lang w:val="el-GR"/>
        </w:rPr>
      </w:pPr>
      <w:r w:rsidRPr="008F2F06">
        <w:rPr>
          <w:lang w:val="el-GR"/>
        </w:rPr>
        <w:lastRenderedPageBreak/>
        <w:t xml:space="preserve">Προκήρυξη </w:t>
      </w:r>
      <w:r>
        <w:rPr>
          <w:lang w:val="el-GR"/>
        </w:rPr>
        <w:t xml:space="preserve">της παρούσας σύμβασης απεστάλη με ηλεκτρονικά μέσα για δημοσίευση στις </w:t>
      </w:r>
      <w:r w:rsidR="001246EA" w:rsidRPr="001246EA">
        <w:rPr>
          <w:b/>
          <w:bCs/>
          <w:lang w:val="el-GR"/>
        </w:rPr>
        <w:t>24-02-2025</w:t>
      </w:r>
      <w:r>
        <w:rPr>
          <w:lang w:val="el-GR"/>
        </w:rPr>
        <w:t xml:space="preserve"> στην Υπηρεσία Εκδόσεων της Ευρωπαϊκής Ένωσης</w:t>
      </w:r>
      <w:r w:rsidR="001246EA">
        <w:rPr>
          <w:lang w:val="el-GR"/>
        </w:rPr>
        <w:t xml:space="preserve"> και δημοσιεύθηκε στις </w:t>
      </w:r>
      <w:r w:rsidR="001246EA" w:rsidRPr="001246EA">
        <w:rPr>
          <w:b/>
          <w:bCs/>
          <w:lang w:val="el-GR"/>
        </w:rPr>
        <w:t>25-02-2025</w:t>
      </w:r>
      <w:r>
        <w:rPr>
          <w:lang w:val="el-GR"/>
        </w:rPr>
        <w:t>.</w:t>
      </w:r>
    </w:p>
    <w:p w14:paraId="3E0B3798" w14:textId="77777777" w:rsidR="008F2F06" w:rsidRPr="008F2F06" w:rsidRDefault="008F2F06" w:rsidP="00B8545D">
      <w:pPr>
        <w:spacing w:before="240"/>
        <w:rPr>
          <w:lang w:val="el-GR"/>
        </w:rPr>
      </w:pPr>
      <w:r>
        <w:rPr>
          <w:lang w:val="el-GR"/>
        </w:rPr>
        <w:t xml:space="preserve"> </w:t>
      </w:r>
    </w:p>
    <w:p w14:paraId="3E0B3799" w14:textId="77777777" w:rsidR="008338F0" w:rsidRPr="00603221" w:rsidRDefault="003355E7">
      <w:pPr>
        <w:rPr>
          <w:lang w:val="el-GR"/>
        </w:rPr>
      </w:pPr>
      <w:r w:rsidRPr="11E90C04">
        <w:rPr>
          <w:b/>
          <w:bCs/>
          <w:lang w:val="el-GR"/>
        </w:rPr>
        <w:t>Β.</w:t>
      </w:r>
      <w:r w:rsidRPr="00995186">
        <w:rPr>
          <w:lang w:val="el-GR"/>
        </w:rPr>
        <w:tab/>
      </w:r>
      <w:r w:rsidRPr="11E90C04">
        <w:rPr>
          <w:b/>
          <w:bCs/>
          <w:lang w:val="el-GR"/>
        </w:rPr>
        <w:t xml:space="preserve">Δημοσίευση σε εθνικό επίπεδο </w:t>
      </w:r>
    </w:p>
    <w:p w14:paraId="3E0B379A" w14:textId="7765F2F0" w:rsidR="02DE68B9" w:rsidRDefault="02DE68B9" w:rsidP="11E90C04">
      <w:pPr>
        <w:rPr>
          <w:rFonts w:eastAsia="Tahoma"/>
          <w:color w:val="000000" w:themeColor="text1"/>
          <w:lang w:val="el-GR"/>
        </w:rPr>
      </w:pPr>
      <w:r w:rsidRPr="11E90C04">
        <w:rPr>
          <w:rFonts w:eastAsia="Tahoma"/>
          <w:color w:val="000000" w:themeColor="text1"/>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r w:rsidR="001246EA" w:rsidRPr="00F7700D">
        <w:rPr>
          <w:b/>
          <w:bCs/>
          <w:lang w:val="el-GR" w:eastAsia="el-GR"/>
        </w:rPr>
        <w:t>26-02-2025</w:t>
      </w:r>
      <w:r w:rsidRPr="11E90C04">
        <w:rPr>
          <w:rFonts w:eastAsia="Tahoma"/>
          <w:b/>
          <w:bCs/>
          <w:color w:val="000000" w:themeColor="text1"/>
          <w:lang w:val="el-GR"/>
        </w:rPr>
        <w:t>.</w:t>
      </w:r>
      <w:r w:rsidRPr="11E90C04">
        <w:rPr>
          <w:rFonts w:eastAsia="Tahoma"/>
          <w:color w:val="000000" w:themeColor="text1"/>
          <w:lang w:val="el-GR"/>
        </w:rPr>
        <w:t xml:space="preserve"> </w:t>
      </w:r>
    </w:p>
    <w:p w14:paraId="3E0B379B" w14:textId="2889187E" w:rsidR="003F3444" w:rsidRDefault="02DE68B9" w:rsidP="11E90C04">
      <w:pPr>
        <w:rPr>
          <w:rFonts w:eastAsia="Tahoma"/>
          <w:color w:val="000000" w:themeColor="text1"/>
          <w:lang w:val="el-GR"/>
        </w:rPr>
      </w:pPr>
      <w:r w:rsidRPr="11E90C04">
        <w:rPr>
          <w:rFonts w:eastAsia="Tahoma"/>
          <w:color w:val="000000" w:themeColor="text1"/>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στις </w:t>
      </w:r>
      <w:r w:rsidR="001246EA" w:rsidRPr="00F7700D">
        <w:rPr>
          <w:b/>
          <w:bCs/>
          <w:lang w:val="el-GR" w:eastAsia="el-GR"/>
        </w:rPr>
        <w:t>26-02-2025</w:t>
      </w:r>
      <w:r w:rsidR="001246EA">
        <w:rPr>
          <w:b/>
          <w:bCs/>
          <w:lang w:val="el-GR" w:eastAsia="el-GR"/>
        </w:rPr>
        <w:t xml:space="preserve"> </w:t>
      </w:r>
      <w:r w:rsidRPr="11E90C04">
        <w:rPr>
          <w:rFonts w:eastAsia="Tahoma"/>
          <w:color w:val="000000" w:themeColor="text1"/>
          <w:lang w:val="el-GR"/>
        </w:rPr>
        <w:t>η οποία έλαβε Συστημικό Αύξοντα Αριθμό</w:t>
      </w:r>
      <w:r w:rsidRPr="11E90C04">
        <w:rPr>
          <w:rFonts w:eastAsia="Tahoma"/>
          <w:b/>
          <w:bCs/>
          <w:color w:val="000000" w:themeColor="text1"/>
          <w:lang w:val="el-GR"/>
        </w:rPr>
        <w:t xml:space="preserve">:  </w:t>
      </w:r>
      <w:r w:rsidR="00C510CC" w:rsidRPr="00C510CC">
        <w:rPr>
          <w:rFonts w:eastAsia="Tahoma"/>
          <w:b/>
          <w:bCs/>
          <w:lang w:val="el-GR"/>
        </w:rPr>
        <w:t>368123</w:t>
      </w:r>
      <w:r w:rsidRPr="11E90C04">
        <w:rPr>
          <w:rFonts w:eastAsia="Tahoma"/>
          <w:b/>
          <w:bCs/>
          <w:color w:val="000000" w:themeColor="text1"/>
          <w:lang w:val="el-GR"/>
        </w:rPr>
        <w:t xml:space="preserve"> </w:t>
      </w:r>
      <w:r w:rsidRPr="003F3444">
        <w:rPr>
          <w:rFonts w:eastAsia="Tahoma"/>
          <w:color w:val="000000" w:themeColor="text1"/>
          <w:lang w:val="el-GR"/>
        </w:rPr>
        <w:t xml:space="preserve">και </w:t>
      </w:r>
      <w:r w:rsidR="003F3444" w:rsidRPr="003F3444">
        <w:rPr>
          <w:rFonts w:eastAsia="Tahoma"/>
          <w:color w:val="000000" w:themeColor="text1"/>
          <w:lang w:val="el-GR"/>
        </w:rPr>
        <w:t>αναρτήθηκαν</w:t>
      </w:r>
      <w:r w:rsidRPr="003F3444">
        <w:rPr>
          <w:rFonts w:eastAsia="Tahoma"/>
          <w:color w:val="000000" w:themeColor="text1"/>
          <w:lang w:val="el-GR"/>
        </w:rPr>
        <w:t xml:space="preserve"> στη Διαδικτυακή Πύλη (</w:t>
      </w:r>
      <w:hyperlink>
        <w:r w:rsidRPr="003F3444">
          <w:rPr>
            <w:rStyle w:val="-"/>
            <w:rFonts w:eastAsia="Tahoma"/>
            <w:lang w:val="el-GR"/>
          </w:rPr>
          <w:t>www.promitheus.gov.gr</w:t>
        </w:r>
      </w:hyperlink>
      <w:r w:rsidRPr="003F3444">
        <w:rPr>
          <w:rFonts w:eastAsia="Tahoma"/>
          <w:color w:val="000000" w:themeColor="text1"/>
          <w:lang w:val="el-GR"/>
        </w:rPr>
        <w:t>) του ΟΠΣ ΕΣΗΔΗΣ</w:t>
      </w:r>
      <w:r w:rsidR="003F3444">
        <w:rPr>
          <w:rFonts w:eastAsia="Tahoma"/>
          <w:color w:val="000000" w:themeColor="text1"/>
          <w:lang w:val="el-GR"/>
        </w:rPr>
        <w:t xml:space="preserve"> </w:t>
      </w:r>
      <w:r w:rsidRPr="003F3444">
        <w:rPr>
          <w:rFonts w:eastAsia="Tahoma"/>
          <w:color w:val="000000" w:themeColor="text1"/>
          <w:lang w:val="el-GR"/>
        </w:rPr>
        <w:t xml:space="preserve">στη διεύθυνση (URL): </w:t>
      </w:r>
      <w:hyperlink r:id="rId19" w:history="1">
        <w:r w:rsidR="003F3444" w:rsidRPr="003526B7">
          <w:rPr>
            <w:rStyle w:val="-"/>
            <w:rFonts w:eastAsia="Tahoma"/>
            <w:lang w:val="el-GR"/>
          </w:rPr>
          <w:t>https://nepps-search.eprocurement.gov.gr/actSearch/resources/search/</w:t>
        </w:r>
        <w:r w:rsidR="00C510CC" w:rsidRPr="00C510CC">
          <w:rPr>
            <w:rStyle w:val="-"/>
            <w:rFonts w:eastAsia="Tahoma"/>
            <w:lang w:val="el-GR"/>
          </w:rPr>
          <w:t>368123</w:t>
        </w:r>
      </w:hyperlink>
      <w:r w:rsidRPr="003F3444">
        <w:rPr>
          <w:rFonts w:eastAsia="Tahoma"/>
          <w:color w:val="000000" w:themeColor="text1"/>
          <w:lang w:val="el-GR"/>
        </w:rPr>
        <w:t>.</w:t>
      </w:r>
    </w:p>
    <w:p w14:paraId="3E0B379C" w14:textId="423CAD0F" w:rsidR="02DE68B9" w:rsidRDefault="02DE68B9" w:rsidP="11E90C04">
      <w:pPr>
        <w:rPr>
          <w:rFonts w:eastAsia="Tahoma"/>
          <w:color w:val="000000" w:themeColor="text1"/>
          <w:lang w:val="el-GR"/>
        </w:rPr>
      </w:pPr>
      <w:r w:rsidRPr="11E90C04">
        <w:rPr>
          <w:rFonts w:eastAsia="Tahoma"/>
          <w:color w:val="000000" w:themeColor="text1"/>
          <w:lang w:val="el-GR"/>
        </w:rPr>
        <w:t>Περίληψη της παρούσας Διακήρυξης όπως προβλέπεται στην περίπτωση (</w:t>
      </w:r>
      <w:proofErr w:type="spellStart"/>
      <w:r w:rsidRPr="11E90C04">
        <w:rPr>
          <w:rFonts w:eastAsia="Tahoma"/>
          <w:color w:val="000000" w:themeColor="text1"/>
          <w:lang w:val="el-GR"/>
        </w:rPr>
        <w:t>ιστ</w:t>
      </w:r>
      <w:proofErr w:type="spellEnd"/>
      <w:r w:rsidRPr="11E90C04">
        <w:rPr>
          <w:rFonts w:eastAsia="Tahoma"/>
          <w:color w:val="000000" w:themeColor="text1"/>
          <w:lang w:val="el-GR"/>
        </w:rPr>
        <w:t xml:space="preserve">) της παραγράφου 3 του άρθρου 76 του Ν.4727/23-09-2020 (ΦΕΚ/Α/184/23.09.2020), αναρτήθηκε στο διαδίκτυο, στον </w:t>
      </w:r>
      <w:proofErr w:type="spellStart"/>
      <w:r w:rsidRPr="11E90C04">
        <w:rPr>
          <w:rFonts w:eastAsia="Tahoma"/>
          <w:color w:val="000000" w:themeColor="text1"/>
          <w:lang w:val="el-GR"/>
        </w:rPr>
        <w:t>ιστότοπο</w:t>
      </w:r>
      <w:proofErr w:type="spellEnd"/>
      <w:r w:rsidRPr="11E90C04">
        <w:rPr>
          <w:rFonts w:eastAsia="Tahoma"/>
          <w:color w:val="000000" w:themeColor="text1"/>
          <w:lang w:val="el-GR"/>
        </w:rPr>
        <w:t xml:space="preserve"> </w:t>
      </w:r>
      <w:hyperlink r:id="rId20">
        <w:r w:rsidRPr="11E90C04">
          <w:rPr>
            <w:rStyle w:val="-"/>
            <w:rFonts w:eastAsia="Tahoma"/>
            <w:lang w:val="el-GR"/>
          </w:rPr>
          <w:t>http://et.diavgeia.gov.gr/</w:t>
        </w:r>
      </w:hyperlink>
      <w:r w:rsidRPr="11E90C04">
        <w:rPr>
          <w:rFonts w:eastAsia="Tahoma"/>
          <w:color w:val="000000" w:themeColor="text1"/>
          <w:lang w:val="el-GR"/>
        </w:rPr>
        <w:t xml:space="preserve"> (ΠΡΟΓΡΑΜΜΑ ΔΙΑΥΓΕΙΑ) στις </w:t>
      </w:r>
      <w:r w:rsidR="00C510CC" w:rsidRPr="00F7700D">
        <w:rPr>
          <w:b/>
          <w:bCs/>
          <w:lang w:val="el-GR" w:eastAsia="el-GR"/>
        </w:rPr>
        <w:t>26-02-2025</w:t>
      </w:r>
      <w:r w:rsidRPr="11E90C04">
        <w:rPr>
          <w:rFonts w:eastAsia="Tahoma"/>
          <w:b/>
          <w:bCs/>
          <w:color w:val="000000" w:themeColor="text1"/>
          <w:lang w:val="el-GR"/>
        </w:rPr>
        <w:t>.</w:t>
      </w:r>
    </w:p>
    <w:p w14:paraId="3E0B379D" w14:textId="0DB2520A" w:rsidR="02DE68B9" w:rsidRDefault="02DE68B9" w:rsidP="11E90C04">
      <w:pPr>
        <w:pStyle w:val="normalwithoutspacing"/>
        <w:rPr>
          <w:rFonts w:eastAsia="Tahoma"/>
          <w:color w:val="000000" w:themeColor="text1"/>
        </w:rPr>
      </w:pPr>
      <w:r w:rsidRPr="11E90C04">
        <w:rPr>
          <w:rFonts w:eastAsia="Tahoma"/>
          <w:color w:val="000000" w:themeColor="text1"/>
        </w:rPr>
        <w:t xml:space="preserve">Η Διακήρυξη θα αναρτηθεί στο διαδίκτυο, στην ιστοσελίδα της αναθέτουσας αρχής, στη διεύθυνση (URL):  </w:t>
      </w:r>
      <w:hyperlink r:id="rId21">
        <w:r w:rsidRPr="11E90C04">
          <w:rPr>
            <w:rStyle w:val="-"/>
            <w:rFonts w:eastAsia="Tahoma"/>
          </w:rPr>
          <w:t>http://www.ktpae.gr</w:t>
        </w:r>
      </w:hyperlink>
      <w:r w:rsidRPr="11E90C04">
        <w:rPr>
          <w:rFonts w:eastAsia="Tahoma"/>
          <w:color w:val="000000" w:themeColor="text1"/>
        </w:rPr>
        <w:t xml:space="preserve">  στη θέση Διαγωνισμοί στις </w:t>
      </w:r>
      <w:r w:rsidR="00C510CC" w:rsidRPr="00F7700D">
        <w:rPr>
          <w:b/>
          <w:bCs/>
          <w:lang w:eastAsia="el-GR"/>
        </w:rPr>
        <w:t>26-02-2025</w:t>
      </w:r>
      <w:r w:rsidRPr="11E90C04">
        <w:rPr>
          <w:rFonts w:eastAsia="Tahoma"/>
          <w:b/>
          <w:bCs/>
          <w:color w:val="000000" w:themeColor="text1"/>
        </w:rPr>
        <w:t>.</w:t>
      </w:r>
    </w:p>
    <w:p w14:paraId="3E0B379E" w14:textId="77777777" w:rsidR="11E90C04" w:rsidRDefault="11E90C04" w:rsidP="11E90C04">
      <w:pPr>
        <w:pStyle w:val="normalwithoutspacing"/>
        <w:rPr>
          <w:i/>
          <w:iCs/>
          <w:color w:val="5B9BD5" w:themeColor="accent1"/>
        </w:rPr>
      </w:pPr>
    </w:p>
    <w:p w14:paraId="3E0B379F" w14:textId="77777777" w:rsidR="00B1259E" w:rsidRPr="002F2BED" w:rsidRDefault="00B1259E" w:rsidP="002F2BED">
      <w:pPr>
        <w:rPr>
          <w:lang w:val="el-GR"/>
        </w:rPr>
      </w:pPr>
    </w:p>
    <w:p w14:paraId="3E0B37A0" w14:textId="77777777" w:rsidR="008338F0" w:rsidRPr="00603221" w:rsidRDefault="003355E7" w:rsidP="003A109E">
      <w:pPr>
        <w:pStyle w:val="2"/>
        <w:rPr>
          <w:rFonts w:cs="Tahoma"/>
          <w:lang w:val="el-GR"/>
        </w:rPr>
      </w:pPr>
      <w:r w:rsidRPr="00603221">
        <w:rPr>
          <w:rFonts w:cs="Tahoma"/>
          <w:lang w:val="el-GR"/>
        </w:rPr>
        <w:tab/>
      </w:r>
      <w:bookmarkStart w:id="38" w:name="_Toc97194262"/>
      <w:bookmarkStart w:id="39" w:name="_Toc97194411"/>
      <w:bookmarkStart w:id="40" w:name="_Toc189730613"/>
      <w:r w:rsidRPr="00603221">
        <w:rPr>
          <w:rFonts w:cs="Tahoma"/>
          <w:lang w:val="el-GR"/>
        </w:rPr>
        <w:t>Αρχές εφαρμοζόμενες στη διαδικασία σύναψης</w:t>
      </w:r>
      <w:bookmarkEnd w:id="38"/>
      <w:bookmarkEnd w:id="39"/>
      <w:bookmarkEnd w:id="40"/>
      <w:r w:rsidRPr="00603221">
        <w:rPr>
          <w:rFonts w:cs="Tahoma"/>
          <w:lang w:val="el-GR"/>
        </w:rPr>
        <w:t xml:space="preserve"> </w:t>
      </w:r>
    </w:p>
    <w:p w14:paraId="3E0B37A1"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3E0B37A2"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E0B37A3"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3E0B37A4"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w:t>
      </w:r>
      <w:r w:rsidR="004A0E36">
        <w:rPr>
          <w:lang w:val="el-GR"/>
        </w:rPr>
        <w:t>τ</w:t>
      </w:r>
      <w:r w:rsidRPr="00603221">
        <w:rPr>
          <w:lang w:val="el-GR"/>
        </w:rPr>
        <w:t>εί ως τέτοιες.</w:t>
      </w:r>
    </w:p>
    <w:p w14:paraId="3E0B37A5" w14:textId="77777777" w:rsidR="00D52D6B" w:rsidRDefault="00D52D6B">
      <w:pPr>
        <w:rPr>
          <w:lang w:val="el-GR"/>
        </w:rPr>
      </w:pPr>
    </w:p>
    <w:p w14:paraId="3E0B37A6" w14:textId="77777777" w:rsidR="00D52D6B" w:rsidRPr="00603221" w:rsidRDefault="00D52D6B">
      <w:pPr>
        <w:rPr>
          <w:lang w:val="el-GR"/>
        </w:rPr>
      </w:pPr>
    </w:p>
    <w:p w14:paraId="3E0B37A7"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1" w:name="_Toc97194412"/>
      <w:bookmarkStart w:id="42" w:name="_Toc189730614"/>
      <w:r w:rsidRPr="00603221">
        <w:rPr>
          <w:rFonts w:cs="Tahoma"/>
          <w:sz w:val="22"/>
          <w:szCs w:val="22"/>
        </w:rPr>
        <w:t>ΓΕΝΙΚΟΙ ΚΑΙ ΕΙΔΙΚΟΙ ΟΡΟΙ ΣΥΜΜΕΤΟΧΗΣ</w:t>
      </w:r>
      <w:bookmarkEnd w:id="41"/>
      <w:bookmarkEnd w:id="42"/>
    </w:p>
    <w:p w14:paraId="3E0B37A8" w14:textId="77777777" w:rsidR="00092ADB" w:rsidRPr="00603221" w:rsidRDefault="00092ADB" w:rsidP="003A109E">
      <w:pPr>
        <w:pStyle w:val="2"/>
        <w:rPr>
          <w:rFonts w:cs="Tahoma"/>
          <w:lang w:val="el-GR"/>
        </w:rPr>
      </w:pPr>
      <w:bookmarkStart w:id="43" w:name="__RefHeading___Toc491949729"/>
      <w:bookmarkStart w:id="44" w:name="__RefHeading___Toc491949730"/>
      <w:bookmarkStart w:id="45" w:name="_Hlk494445205"/>
      <w:bookmarkEnd w:id="43"/>
      <w:bookmarkEnd w:id="44"/>
      <w:r w:rsidRPr="00603221">
        <w:rPr>
          <w:rFonts w:cs="Tahoma"/>
          <w:lang w:val="el-GR"/>
        </w:rPr>
        <w:tab/>
      </w:r>
      <w:bookmarkStart w:id="46" w:name="_Toc97194263"/>
      <w:bookmarkStart w:id="47" w:name="_Toc97194413"/>
      <w:bookmarkStart w:id="48" w:name="_Toc189730615"/>
      <w:r w:rsidRPr="00603221">
        <w:rPr>
          <w:rFonts w:cs="Tahoma"/>
          <w:lang w:val="el-GR"/>
        </w:rPr>
        <w:t>Γενικές Πληροφορίες</w:t>
      </w:r>
      <w:bookmarkEnd w:id="46"/>
      <w:bookmarkEnd w:id="47"/>
      <w:bookmarkEnd w:id="48"/>
    </w:p>
    <w:p w14:paraId="3E0B37A9" w14:textId="77777777" w:rsidR="008338F0" w:rsidRPr="00603221" w:rsidRDefault="003355E7" w:rsidP="000631F7">
      <w:pPr>
        <w:pStyle w:val="3"/>
        <w:ind w:left="1276"/>
        <w:rPr>
          <w:lang w:val="el-GR"/>
        </w:rPr>
      </w:pPr>
      <w:bookmarkStart w:id="49" w:name="_Toc97194264"/>
      <w:bookmarkStart w:id="50" w:name="_Toc97194414"/>
      <w:bookmarkStart w:id="51" w:name="_Toc189730616"/>
      <w:bookmarkEnd w:id="45"/>
      <w:r w:rsidRPr="00603221">
        <w:rPr>
          <w:lang w:val="el-GR"/>
        </w:rPr>
        <w:t>Έγγραφα της σύμβασης</w:t>
      </w:r>
      <w:bookmarkEnd w:id="49"/>
      <w:bookmarkEnd w:id="50"/>
      <w:bookmarkEnd w:id="51"/>
    </w:p>
    <w:p w14:paraId="3E0B37AA" w14:textId="77777777" w:rsidR="008338F0" w:rsidRPr="00603221" w:rsidRDefault="003355E7">
      <w:pPr>
        <w:rPr>
          <w:lang w:val="el-GR"/>
        </w:rPr>
      </w:pPr>
      <w:r w:rsidRPr="11E90C04">
        <w:rPr>
          <w:lang w:val="el-GR"/>
        </w:rPr>
        <w:t>Τα έγγραφα της παρούσας διαδικασίας σύναψης είναι τα ακόλουθα:</w:t>
      </w:r>
    </w:p>
    <w:p w14:paraId="3E0B37AB" w14:textId="29714878" w:rsidR="009E2A08" w:rsidRPr="00AF1AF7" w:rsidRDefault="009E2A08" w:rsidP="00AF1AF7">
      <w:pPr>
        <w:pStyle w:val="aff"/>
        <w:numPr>
          <w:ilvl w:val="0"/>
          <w:numId w:val="14"/>
        </w:numPr>
        <w:ind w:left="567" w:hanging="567"/>
        <w:rPr>
          <w:rFonts w:eastAsia="Calibri"/>
          <w:lang w:val="el-GR"/>
        </w:rPr>
      </w:pPr>
      <w:r w:rsidRPr="009E2A08">
        <w:rPr>
          <w:rFonts w:eastAsia="Calibri"/>
          <w:lang w:val="el-GR"/>
        </w:rPr>
        <w:t xml:space="preserve">η από </w:t>
      </w:r>
      <w:r w:rsidR="007C0209">
        <w:rPr>
          <w:rFonts w:eastAsia="Calibri"/>
          <w:lang w:val="el-GR"/>
        </w:rPr>
        <w:t>21-02-2025</w:t>
      </w:r>
      <w:r w:rsidRPr="009E2A08">
        <w:rPr>
          <w:rFonts w:eastAsia="Calibri"/>
          <w:lang w:val="el-GR"/>
        </w:rPr>
        <w:t xml:space="preserve"> Προκήρυξη της Σύμβασης, όπως αυτή έχει σταλεί για δημοσίευση στην Επίσημη Εφημερίδα της Ευρωπαϊκής Ένωσης </w:t>
      </w:r>
    </w:p>
    <w:p w14:paraId="3E0B37AC" w14:textId="77777777" w:rsidR="008338F0" w:rsidRPr="00603221" w:rsidRDefault="003355E7">
      <w:pPr>
        <w:numPr>
          <w:ilvl w:val="0"/>
          <w:numId w:val="14"/>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με τα Παραρτήματα που αποτελούν αναπόσπαστο μέρος αυτής .......</w:t>
      </w:r>
    </w:p>
    <w:p w14:paraId="3E0B37AD" w14:textId="77777777" w:rsidR="008338F0" w:rsidRPr="00603221" w:rsidRDefault="003355E7">
      <w:pPr>
        <w:numPr>
          <w:ilvl w:val="0"/>
          <w:numId w:val="14"/>
        </w:numPr>
        <w:spacing w:after="40"/>
        <w:ind w:left="567" w:hanging="567"/>
        <w:rPr>
          <w:lang w:val="el-GR"/>
        </w:rPr>
      </w:pPr>
      <w:bookmarkStart w:id="52" w:name="_Hlk164960880"/>
      <w:r w:rsidRPr="00603221">
        <w:rPr>
          <w:lang w:val="el-GR"/>
        </w:rPr>
        <w:t>το</w:t>
      </w:r>
      <w:r w:rsidR="00E1337D" w:rsidRPr="00603221">
        <w:rPr>
          <w:lang w:val="el-GR"/>
        </w:rPr>
        <w:t xml:space="preserve"> </w:t>
      </w:r>
      <w:r w:rsidRPr="00603221">
        <w:rPr>
          <w:lang w:val="el-GR"/>
        </w:rPr>
        <w:t>Ευρωπαϊκό Ενιαίο Έγγραφο Σύμβασης [ΕΕΕΣ]</w:t>
      </w:r>
    </w:p>
    <w:bookmarkEnd w:id="52"/>
    <w:p w14:paraId="3E0B37AE" w14:textId="77777777" w:rsidR="008338F0" w:rsidRPr="00603221" w:rsidRDefault="003355E7">
      <w:pPr>
        <w:numPr>
          <w:ilvl w:val="0"/>
          <w:numId w:val="14"/>
        </w:numPr>
        <w:spacing w:after="40"/>
        <w:ind w:left="567" w:hanging="567"/>
        <w:rPr>
          <w:lang w:val="el-GR"/>
        </w:rPr>
      </w:pPr>
      <w:r w:rsidRPr="11E90C04">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3E0B37AF" w14:textId="77777777" w:rsidR="000631F7" w:rsidRPr="00603221" w:rsidRDefault="000631F7" w:rsidP="000631F7">
      <w:pPr>
        <w:spacing w:after="40"/>
        <w:rPr>
          <w:lang w:val="el-GR"/>
        </w:rPr>
      </w:pPr>
    </w:p>
    <w:p w14:paraId="3E0B37B0" w14:textId="77777777" w:rsidR="008338F0" w:rsidRPr="00603221" w:rsidRDefault="003355E7" w:rsidP="000631F7">
      <w:pPr>
        <w:pStyle w:val="3"/>
        <w:ind w:left="1276"/>
        <w:rPr>
          <w:lang w:val="el-GR"/>
        </w:rPr>
      </w:pPr>
      <w:bookmarkStart w:id="53" w:name="_Toc97194265"/>
      <w:bookmarkStart w:id="54" w:name="_Toc97194415"/>
      <w:bookmarkStart w:id="55" w:name="_Toc189730617"/>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3"/>
      <w:bookmarkEnd w:id="54"/>
      <w:bookmarkEnd w:id="55"/>
    </w:p>
    <w:p w14:paraId="3E0B37B1" w14:textId="77777777" w:rsidR="008338F0" w:rsidRDefault="00716C59" w:rsidP="004C145A">
      <w:pPr>
        <w:rPr>
          <w:lang w:val="el-GR"/>
        </w:rPr>
      </w:pPr>
      <w:r w:rsidRPr="11E90C04">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B37628" w:rsidRPr="11E90C04">
        <w:rPr>
          <w:lang w:val="el-GR"/>
        </w:rPr>
        <w:t>.</w:t>
      </w:r>
      <w:r w:rsidRPr="11E90C04">
        <w:rPr>
          <w:lang w:val="el-GR"/>
        </w:rPr>
        <w:t>Σ</w:t>
      </w:r>
      <w:r w:rsidR="00B37628" w:rsidRPr="11E90C04">
        <w:rPr>
          <w:lang w:val="el-GR"/>
        </w:rPr>
        <w:t>.</w:t>
      </w:r>
      <w:r w:rsidRPr="11E90C04">
        <w:rPr>
          <w:lang w:val="el-GR"/>
        </w:rPr>
        <w:t>Η</w:t>
      </w:r>
      <w:r w:rsidR="00B37628" w:rsidRPr="11E90C04">
        <w:rPr>
          <w:lang w:val="el-GR"/>
        </w:rPr>
        <w:t>.</w:t>
      </w:r>
      <w:r w:rsidRPr="11E90C04">
        <w:rPr>
          <w:lang w:val="el-GR"/>
        </w:rPr>
        <w:t>ΔΗ</w:t>
      </w:r>
      <w:r w:rsidR="00B37628" w:rsidRPr="11E90C04">
        <w:rPr>
          <w:lang w:val="el-GR"/>
        </w:rPr>
        <w:t>.</w:t>
      </w:r>
      <w:r w:rsidRPr="11E90C04">
        <w:rPr>
          <w:lang w:val="el-GR"/>
        </w:rPr>
        <w:t>Σ</w:t>
      </w:r>
      <w:r w:rsidR="00B37628" w:rsidRPr="11E90C04">
        <w:rPr>
          <w:lang w:val="el-GR"/>
        </w:rPr>
        <w:t>.</w:t>
      </w:r>
      <w:r w:rsidRPr="11E90C04">
        <w:rPr>
          <w:lang w:val="el-GR"/>
        </w:rPr>
        <w:t xml:space="preserve">), η οποία είναι </w:t>
      </w:r>
      <w:proofErr w:type="spellStart"/>
      <w:r w:rsidRPr="11E90C04">
        <w:rPr>
          <w:lang w:val="el-GR"/>
        </w:rPr>
        <w:t>προσβάσιμη</w:t>
      </w:r>
      <w:proofErr w:type="spellEnd"/>
      <w:r w:rsidRPr="11E90C04">
        <w:rPr>
          <w:lang w:val="el-GR"/>
        </w:rPr>
        <w:t xml:space="preserve"> μέσω της Διαδικτυακής πύλης (</w:t>
      </w:r>
      <w:hyperlink r:id="rId22" w:history="1">
        <w:r w:rsidR="004C145A" w:rsidRPr="11E90C04">
          <w:rPr>
            <w:rStyle w:val="-"/>
            <w:lang w:val="el-GR"/>
          </w:rPr>
          <w:t>www.promitheus.gov.gr</w:t>
        </w:r>
      </w:hyperlink>
      <w:r w:rsidRPr="11E90C04">
        <w:rPr>
          <w:lang w:val="el-GR"/>
        </w:rPr>
        <w:t>)</w:t>
      </w:r>
      <w:r w:rsidR="003355E7" w:rsidRPr="11E90C04">
        <w:rPr>
          <w:lang w:val="el-GR"/>
        </w:rPr>
        <w:t>.</w:t>
      </w:r>
    </w:p>
    <w:p w14:paraId="3E0B37B2" w14:textId="77777777" w:rsidR="000631F7" w:rsidRPr="004C145A" w:rsidRDefault="000631F7" w:rsidP="004C145A">
      <w:pPr>
        <w:rPr>
          <w:lang w:val="el-GR"/>
        </w:rPr>
      </w:pPr>
    </w:p>
    <w:p w14:paraId="3E0B37B3" w14:textId="77777777" w:rsidR="008338F0" w:rsidRPr="00603221" w:rsidRDefault="003355E7" w:rsidP="000631F7">
      <w:pPr>
        <w:pStyle w:val="3"/>
        <w:ind w:left="1276"/>
        <w:rPr>
          <w:lang w:val="el-GR"/>
        </w:rPr>
      </w:pPr>
      <w:bookmarkStart w:id="56" w:name="_Ref75870613"/>
      <w:bookmarkStart w:id="57" w:name="_Toc97194266"/>
      <w:bookmarkStart w:id="58" w:name="_Toc97194416"/>
      <w:bookmarkStart w:id="59" w:name="_Toc189730618"/>
      <w:r w:rsidRPr="00603221">
        <w:rPr>
          <w:lang w:val="el-GR"/>
        </w:rPr>
        <w:t>Παροχή Διευκρινίσεων</w:t>
      </w:r>
      <w:bookmarkEnd w:id="56"/>
      <w:bookmarkEnd w:id="57"/>
      <w:bookmarkEnd w:id="58"/>
      <w:bookmarkEnd w:id="59"/>
    </w:p>
    <w:p w14:paraId="3E0B37B4" w14:textId="3CA5DF6F" w:rsidR="008A3546" w:rsidRPr="00603221" w:rsidRDefault="008A3546" w:rsidP="11E90C04">
      <w:pPr>
        <w:rPr>
          <w:b/>
          <w:bCs/>
          <w:i/>
          <w:iCs/>
          <w:color w:val="5B9BD5"/>
          <w:lang w:val="el-GR"/>
        </w:rPr>
      </w:pPr>
      <w:r w:rsidRPr="11E90C04">
        <w:rPr>
          <w:lang w:val="el-GR"/>
        </w:rPr>
        <w:t>Τα σχετικά αιτήματα παροχής διευκρινίσεων υποβάλλονται ηλεκτρονικά,</w:t>
      </w:r>
      <w:r w:rsidR="005A402F" w:rsidRPr="11E90C04">
        <w:rPr>
          <w:lang w:val="el-GR"/>
        </w:rPr>
        <w:t xml:space="preserve"> το αργότερο</w:t>
      </w:r>
      <w:r w:rsidR="00E1337D" w:rsidRPr="11E90C04">
        <w:rPr>
          <w:lang w:val="el-GR"/>
        </w:rPr>
        <w:t xml:space="preserve"> </w:t>
      </w:r>
      <w:r w:rsidR="00F37A74" w:rsidRPr="11E90C04">
        <w:rPr>
          <w:lang w:val="el-GR"/>
        </w:rPr>
        <w:t xml:space="preserve">έως </w:t>
      </w:r>
      <w:r w:rsidR="007C0209" w:rsidRPr="007C0209">
        <w:rPr>
          <w:b/>
          <w:bCs/>
          <w:lang w:val="el-GR"/>
        </w:rPr>
        <w:t>12-03-2025</w:t>
      </w:r>
      <w:r w:rsidRPr="11E90C04">
        <w:rPr>
          <w:lang w:val="el-GR"/>
        </w:rPr>
        <w:t xml:space="preserve"> και απαντώνται αντίστοιχα </w:t>
      </w:r>
      <w:r w:rsidR="004C145A" w:rsidRPr="11E90C04">
        <w:rPr>
          <w:lang w:val="el-GR" w:eastAsia="ar-SA"/>
        </w:rPr>
        <w:t>στο πλαίσιο της παρούσας,</w:t>
      </w:r>
      <w:r w:rsidR="004C145A" w:rsidRPr="11E90C04">
        <w:rPr>
          <w:lang w:val="el-GR"/>
        </w:rPr>
        <w:t xml:space="preserve"> </w:t>
      </w:r>
      <w:r w:rsidR="004C145A" w:rsidRPr="11E90C04">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11E90C04">
        <w:rPr>
          <w:lang w:val="el-GR" w:eastAsia="ar-SA"/>
        </w:rPr>
        <w:t>προσβάσιμη</w:t>
      </w:r>
      <w:proofErr w:type="spellEnd"/>
      <w:r w:rsidR="004C145A" w:rsidRPr="11E90C04">
        <w:rPr>
          <w:lang w:val="el-GR" w:eastAsia="ar-SA"/>
        </w:rPr>
        <w:t xml:space="preserve"> </w:t>
      </w:r>
      <w:r w:rsidR="004C145A" w:rsidRPr="11E90C04">
        <w:rPr>
          <w:lang w:val="el-GR"/>
        </w:rPr>
        <w:t xml:space="preserve">μέσω της Διαδικτυακής πύλης </w:t>
      </w:r>
      <w:hyperlink r:id="rId23" w:history="1">
        <w:r w:rsidRPr="11E90C04">
          <w:rPr>
            <w:rStyle w:val="-"/>
            <w:lang w:val="el-GR"/>
          </w:rPr>
          <w:t>www.promitheus.gov.gr</w:t>
        </w:r>
      </w:hyperlink>
      <w:r w:rsidRPr="11E90C04">
        <w:rPr>
          <w:lang w:val="el-GR"/>
        </w:rPr>
        <w:t>. Αιτήματα παροχής</w:t>
      </w:r>
      <w:r w:rsidR="003355E7" w:rsidRPr="11E90C04">
        <w:rPr>
          <w:lang w:val="el-GR"/>
        </w:rPr>
        <w:t xml:space="preserve"> </w:t>
      </w:r>
      <w:r w:rsidRPr="11E90C04">
        <w:rPr>
          <w:lang w:val="el-GR"/>
        </w:rPr>
        <w:t>συμπληρωματικών πληροφοριών – διευκρινίσεων</w:t>
      </w:r>
      <w:r w:rsidR="00E1337D" w:rsidRPr="11E90C04">
        <w:rPr>
          <w:lang w:val="el-GR"/>
        </w:rPr>
        <w:t xml:space="preserve"> </w:t>
      </w:r>
      <w:r w:rsidRPr="11E90C04">
        <w:rPr>
          <w:lang w:val="el-GR"/>
        </w:rPr>
        <w:t xml:space="preserve">υποβάλλονται </w:t>
      </w:r>
      <w:r w:rsidR="00037B97" w:rsidRPr="11E90C04">
        <w:rPr>
          <w:lang w:val="el-GR"/>
        </w:rPr>
        <w:t>α</w:t>
      </w:r>
      <w:r w:rsidRPr="11E90C04">
        <w:rPr>
          <w:lang w:val="el-GR"/>
        </w:rPr>
        <w:t>πό εγγεγραμμένους</w:t>
      </w:r>
      <w:r w:rsidR="00E1337D" w:rsidRPr="11E90C04">
        <w:rPr>
          <w:lang w:val="el-GR"/>
        </w:rPr>
        <w:t xml:space="preserve"> </w:t>
      </w:r>
      <w:r w:rsidRPr="11E90C04">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11E90C04">
        <w:rPr>
          <w:lang w:val="el-GR"/>
        </w:rPr>
        <w:t xml:space="preserve">ός </w:t>
      </w:r>
      <w:r w:rsidRPr="11E90C04">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sidR="00282DC8" w:rsidRPr="11E90C04">
        <w:rPr>
          <w:lang w:val="el-GR"/>
        </w:rPr>
        <w:t>ί</w:t>
      </w:r>
      <w:r w:rsidRPr="11E90C04">
        <w:rPr>
          <w:lang w:val="el-GR"/>
        </w:rPr>
        <w:t>σεων που υποβάλλονται είτε με άλλο</w:t>
      </w:r>
      <w:r w:rsidR="00282DC8" w:rsidRPr="11E90C04">
        <w:rPr>
          <w:lang w:val="el-GR"/>
        </w:rPr>
        <w:t>ν</w:t>
      </w:r>
      <w:r w:rsidRPr="11E90C04">
        <w:rPr>
          <w:lang w:val="el-GR"/>
        </w:rPr>
        <w:t xml:space="preserve"> τρόπο είτε το ηλεκτρονικό αρχείο που τα συνοδεύει δεν είναι ηλεκτρονικά υπογεγραμμένο, δεν εξετάζονται. </w:t>
      </w:r>
    </w:p>
    <w:p w14:paraId="3E0B37B5" w14:textId="5234180A" w:rsidR="008A3546" w:rsidRPr="00603221" w:rsidRDefault="008A3546" w:rsidP="008A3546">
      <w:pPr>
        <w:rPr>
          <w:lang w:val="el-GR"/>
        </w:rPr>
      </w:pPr>
      <w:r w:rsidRPr="00603221">
        <w:rPr>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r w:rsidR="00282DC8" w:rsidRPr="00282DC8">
        <w:rPr>
          <w:vertAlign w:val="superscript"/>
          <w:lang w:val="el-GR"/>
        </w:rPr>
        <w:footnoteReference w:id="4"/>
      </w:r>
      <w:r w:rsidRPr="00603221">
        <w:rPr>
          <w:lang w:val="el-GR"/>
        </w:rPr>
        <w:t>:</w:t>
      </w:r>
    </w:p>
    <w:p w14:paraId="3E0B37B6" w14:textId="77777777" w:rsidR="008A3546" w:rsidRDefault="008A3546" w:rsidP="11E90C04">
      <w:pPr>
        <w:rPr>
          <w:i/>
          <w:iCs/>
          <w:color w:val="5B9BD5"/>
          <w:lang w:val="el-GR"/>
        </w:rPr>
      </w:pPr>
      <w:r w:rsidRPr="11E90C04">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11E90C04">
        <w:rPr>
          <w:b/>
          <w:bCs/>
          <w:lang w:val="el-GR"/>
        </w:rPr>
        <w:t>έξι (6) ημέρες</w:t>
      </w:r>
      <w:r w:rsidRPr="11E90C04">
        <w:rPr>
          <w:lang w:val="el-GR"/>
        </w:rPr>
        <w:t xml:space="preserve"> πριν από την προθεσμία που ορίζεται για την παραλαβή των προσφορών, </w:t>
      </w:r>
    </w:p>
    <w:p w14:paraId="3E0B37B7"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3E0B37B8" w14:textId="77777777" w:rsidR="00784CFD" w:rsidRDefault="00784CFD" w:rsidP="00784CFD">
      <w:pPr>
        <w:rPr>
          <w:lang w:val="el-GR"/>
        </w:rPr>
      </w:pPr>
      <w:r w:rsidRPr="11E90C04">
        <w:rPr>
          <w:lang w:val="el-GR"/>
        </w:rPr>
        <w:t>Η διάρκεια της παράτασης θα είναι ανάλογη με τη σπουδαιότητα των πληροφοριών ή των αλλαγών.</w:t>
      </w:r>
    </w:p>
    <w:p w14:paraId="3E0B37B9" w14:textId="77777777" w:rsidR="00C277E3" w:rsidRDefault="00C277E3" w:rsidP="00C277E3">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3E0B37BA" w14:textId="77777777" w:rsidR="00BB6963" w:rsidRPr="00945A48" w:rsidRDefault="00BB6963" w:rsidP="00BB6963">
      <w:pPr>
        <w:rPr>
          <w:lang w:val="el-GR"/>
        </w:rPr>
      </w:pPr>
      <w:bookmarkStart w:id="60" w:name="_Hlk151136821"/>
      <w:r w:rsidRPr="00945A48">
        <w:rPr>
          <w:lang w:val="el-GR"/>
        </w:rPr>
        <w:lastRenderedPageBreak/>
        <w:t xml:space="preserve">Η αναθέτουσα αρχή, με </w:t>
      </w:r>
      <w:r w:rsidRPr="001C27C7">
        <w:rPr>
          <w:lang w:val="el-GR"/>
        </w:rPr>
        <w:t>ειδικά αιτιολογημένη απόφασή της,</w:t>
      </w:r>
      <w:r w:rsidRPr="00DD73BE">
        <w:rPr>
          <w:color w:val="5B9BD5"/>
          <w:lang w:val="el-GR"/>
        </w:rPr>
        <w:t xml:space="preserve"> </w:t>
      </w:r>
      <w:r w:rsidRPr="00186B76">
        <w:rPr>
          <w:lang w:val="el-GR"/>
        </w:rPr>
        <w:t>δύναται να παρατείνει την προθεσμία παραλαβής των προσφορών</w:t>
      </w:r>
      <w:r w:rsidRPr="00945A48">
        <w:rPr>
          <w:lang w:val="el-GR"/>
        </w:rPr>
        <w:t>,  τηρουμένων σε κάθε περίπτωση των αρχών της ίσης μεταχείρισης και της διαφάνειας.</w:t>
      </w:r>
    </w:p>
    <w:bookmarkEnd w:id="60"/>
    <w:p w14:paraId="3E0B37BB" w14:textId="77777777" w:rsidR="00C277E3" w:rsidRPr="00907FA6" w:rsidRDefault="00C277E3" w:rsidP="00C277E3">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00BF7C43" w14:textId="77777777" w:rsidR="00200EC7" w:rsidRPr="00907FA6" w:rsidRDefault="00200EC7" w:rsidP="00C277E3">
      <w:pPr>
        <w:rPr>
          <w:lang w:val="el-GR"/>
        </w:rPr>
      </w:pPr>
    </w:p>
    <w:p w14:paraId="3E0B37BC" w14:textId="77777777" w:rsidR="008338F0" w:rsidRPr="00603221" w:rsidRDefault="003355E7" w:rsidP="000631F7">
      <w:pPr>
        <w:pStyle w:val="3"/>
        <w:ind w:left="1276"/>
        <w:rPr>
          <w:lang w:val="el-GR"/>
        </w:rPr>
      </w:pPr>
      <w:bookmarkStart w:id="61" w:name="_Ref75870681"/>
      <w:bookmarkStart w:id="62" w:name="_Toc97194267"/>
      <w:bookmarkStart w:id="63" w:name="_Toc97194417"/>
      <w:bookmarkStart w:id="64" w:name="_Toc189730619"/>
      <w:r w:rsidRPr="00603221">
        <w:rPr>
          <w:lang w:val="el-GR"/>
        </w:rPr>
        <w:t>Γλώσσα</w:t>
      </w:r>
      <w:bookmarkEnd w:id="61"/>
      <w:bookmarkEnd w:id="62"/>
      <w:bookmarkEnd w:id="63"/>
      <w:bookmarkEnd w:id="64"/>
    </w:p>
    <w:p w14:paraId="3E0B37BD" w14:textId="77777777" w:rsidR="00C931A2" w:rsidRPr="00603221" w:rsidRDefault="003355E7" w:rsidP="005A6D30">
      <w:pPr>
        <w:rPr>
          <w:lang w:val="el-GR"/>
        </w:rPr>
      </w:pPr>
      <w:r w:rsidRPr="11E90C04">
        <w:rPr>
          <w:lang w:val="el-GR"/>
        </w:rPr>
        <w:t>Τα έγγραφα της σύμβασης έχουν συνταχθεί στην ελληνική γλώσσα</w:t>
      </w:r>
      <w:r w:rsidR="6E5FAB0D" w:rsidRPr="11E90C04">
        <w:rPr>
          <w:lang w:val="el-GR"/>
        </w:rPr>
        <w:t>.</w:t>
      </w:r>
    </w:p>
    <w:p w14:paraId="3E0B37BE"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3E0B37BF" w14:textId="77777777" w:rsidR="005A6D30" w:rsidRDefault="005A6D30" w:rsidP="005A6D30">
      <w:pPr>
        <w:rPr>
          <w:color w:val="000000"/>
          <w:lang w:val="el-GR"/>
        </w:rPr>
      </w:pPr>
      <w:r>
        <w:rPr>
          <w:color w:val="000000"/>
          <w:lang w:val="el-GR"/>
        </w:rPr>
        <w:t xml:space="preserve">Οι </w:t>
      </w:r>
      <w:r w:rsidRPr="07571D1B">
        <w:rPr>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5"/>
      </w:r>
      <w:r>
        <w:rPr>
          <w:color w:val="000000"/>
          <w:lang w:val="el-GR"/>
        </w:rPr>
        <w:t xml:space="preserve"> συντάσσονται στην ελληνική γλώσσα ή συνοδεύονται από επίσημη μετάφρασή τους στην ελληνική γλώσσα.</w:t>
      </w:r>
    </w:p>
    <w:p w14:paraId="3E0B37C0" w14:textId="77777777" w:rsidR="005A6D30" w:rsidRPr="00356191"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3E0B37C1" w14:textId="77777777" w:rsidR="008338F0" w:rsidRPr="00603221" w:rsidRDefault="003355E7">
      <w:pPr>
        <w:rPr>
          <w:color w:val="000000"/>
          <w:lang w:val="el-GR"/>
        </w:rPr>
      </w:pPr>
      <w:r w:rsidRPr="11E90C04">
        <w:rPr>
          <w:color w:val="000000" w:themeColor="text1"/>
          <w:lang w:val="el-GR"/>
        </w:rPr>
        <w:t xml:space="preserve">Ενημερωτικά και τεχνικά φυλλάδια και άλλα έντυπα -εταιρικά ή μη- με ειδικό τεχνικό περιεχόμενο </w:t>
      </w:r>
      <w:r w:rsidR="003459FB" w:rsidRPr="11E90C04">
        <w:rPr>
          <w:color w:val="000000" w:themeColor="text1"/>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11E90C04">
        <w:rPr>
          <w:color w:val="000000" w:themeColor="text1"/>
          <w:lang w:val="el-GR"/>
        </w:rPr>
        <w:t xml:space="preserve">μπορούν να υποβάλλονται </w:t>
      </w:r>
      <w:r w:rsidR="00F12FBD" w:rsidRPr="11E90C04">
        <w:rPr>
          <w:color w:val="000000" w:themeColor="text1"/>
          <w:lang w:val="el-GR"/>
        </w:rPr>
        <w:t>σε άλλη</w:t>
      </w:r>
      <w:r w:rsidR="00601749" w:rsidRPr="11E90C04">
        <w:rPr>
          <w:color w:val="000000" w:themeColor="text1"/>
          <w:lang w:val="el-GR"/>
        </w:rPr>
        <w:t xml:space="preserve"> </w:t>
      </w:r>
      <w:r w:rsidRPr="11E90C04">
        <w:rPr>
          <w:color w:val="000000" w:themeColor="text1"/>
          <w:lang w:val="el-GR"/>
        </w:rPr>
        <w:t>γλώσσα, χωρίς να συνοδεύονται από μετάφραση στην ελληνική.</w:t>
      </w:r>
    </w:p>
    <w:p w14:paraId="3E0B37C2"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E0B37C3" w14:textId="77777777" w:rsidR="000631F7" w:rsidRPr="00603221" w:rsidRDefault="000631F7">
      <w:pPr>
        <w:rPr>
          <w:lang w:val="el-GR"/>
        </w:rPr>
      </w:pPr>
    </w:p>
    <w:p w14:paraId="3E0B37C4" w14:textId="77777777" w:rsidR="003A5AAC" w:rsidRPr="00603221" w:rsidRDefault="003A5AAC" w:rsidP="000631F7">
      <w:pPr>
        <w:pStyle w:val="3"/>
        <w:ind w:left="1276"/>
        <w:rPr>
          <w:lang w:val="el-GR"/>
        </w:rPr>
      </w:pPr>
      <w:bookmarkStart w:id="65" w:name="_Ref496624630"/>
      <w:bookmarkStart w:id="66" w:name="_Ref496624815"/>
      <w:bookmarkStart w:id="67" w:name="_Ref496625091"/>
      <w:bookmarkStart w:id="68" w:name="_Toc97194268"/>
      <w:bookmarkStart w:id="69" w:name="_Toc97194418"/>
      <w:bookmarkStart w:id="70" w:name="_Toc189730620"/>
      <w:r w:rsidRPr="00603221">
        <w:rPr>
          <w:lang w:val="el-GR"/>
        </w:rPr>
        <w:t>Εγγυήσεις</w:t>
      </w:r>
      <w:bookmarkEnd w:id="65"/>
      <w:bookmarkEnd w:id="66"/>
      <w:bookmarkEnd w:id="67"/>
      <w:bookmarkEnd w:id="68"/>
      <w:bookmarkEnd w:id="69"/>
      <w:bookmarkEnd w:id="70"/>
    </w:p>
    <w:p w14:paraId="3E0B37C5" w14:textId="77777777" w:rsidR="008338F0" w:rsidRDefault="006771AF" w:rsidP="0054025C">
      <w:pPr>
        <w:rPr>
          <w:color w:val="000000"/>
          <w:lang w:val="el-GR"/>
        </w:rPr>
      </w:pPr>
      <w:bookmarkStart w:id="71"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3E0B37C6" w14:textId="77777777" w:rsidR="003B04C4" w:rsidRDefault="003B04C4" w:rsidP="00603221">
      <w:pPr>
        <w:rPr>
          <w:color w:val="000000"/>
          <w:lang w:val="el-GR"/>
        </w:rPr>
      </w:pPr>
      <w:bookmarkStart w:id="72"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2"/>
    </w:p>
    <w:p w14:paraId="3E0B37C7" w14:textId="77777777" w:rsidR="008338F0" w:rsidRDefault="003355E7">
      <w:pPr>
        <w:rPr>
          <w:color w:val="000000"/>
          <w:lang w:val="el-GR"/>
        </w:rPr>
      </w:pPr>
      <w:r w:rsidRPr="11E90C04">
        <w:rPr>
          <w:color w:val="000000" w:themeColor="text1"/>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11E90C04">
        <w:rPr>
          <w:color w:val="000000" w:themeColor="text1"/>
          <w:lang w:val="el-GR"/>
        </w:rPr>
        <w:t>στ</w:t>
      </w:r>
      <w:proofErr w:type="spellEnd"/>
      <w:r w:rsidRPr="11E90C04">
        <w:rPr>
          <w:color w:val="000000" w:themeColor="text1"/>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11E90C04">
        <w:rPr>
          <w:color w:val="000000" w:themeColor="text1"/>
          <w:lang w:val="el-GR"/>
        </w:rPr>
        <w:t xml:space="preserve"> </w:t>
      </w:r>
      <w:r w:rsidRPr="11E90C04">
        <w:rPr>
          <w:color w:val="000000" w:themeColor="text1"/>
          <w:lang w:val="el-GR"/>
        </w:rPr>
        <w:t xml:space="preserve">ζ) τους όρους ότι: </w:t>
      </w:r>
      <w:proofErr w:type="spellStart"/>
      <w:r w:rsidRPr="11E90C04">
        <w:rPr>
          <w:color w:val="000000" w:themeColor="text1"/>
          <w:lang w:val="el-GR"/>
        </w:rPr>
        <w:t>αα</w:t>
      </w:r>
      <w:proofErr w:type="spellEnd"/>
      <w:r w:rsidRPr="11E90C04">
        <w:rPr>
          <w:color w:val="000000" w:themeColor="text1"/>
          <w:lang w:val="el-GR"/>
        </w:rPr>
        <w:t xml:space="preserve">) η εγγύηση </w:t>
      </w:r>
      <w:r w:rsidRPr="11E90C04">
        <w:rPr>
          <w:color w:val="000000" w:themeColor="text1"/>
          <w:lang w:val="el-GR"/>
        </w:rPr>
        <w:lastRenderedPageBreak/>
        <w:t xml:space="preserve">παρέχεται ανέκκλητα και ανεπιφύλακτα, ο δε εκδότης παραιτείται του δικαιώματος της διαιρέσεως και της </w:t>
      </w:r>
      <w:proofErr w:type="spellStart"/>
      <w:r w:rsidRPr="11E90C04">
        <w:rPr>
          <w:color w:val="000000" w:themeColor="text1"/>
          <w:lang w:val="el-GR"/>
        </w:rPr>
        <w:t>διζήσεως</w:t>
      </w:r>
      <w:proofErr w:type="spellEnd"/>
      <w:r w:rsidRPr="11E90C04">
        <w:rPr>
          <w:color w:val="000000" w:themeColor="text1"/>
          <w:lang w:val="el-GR"/>
        </w:rPr>
        <w:t xml:space="preserve">, και </w:t>
      </w:r>
      <w:proofErr w:type="spellStart"/>
      <w:r w:rsidRPr="11E90C04">
        <w:rPr>
          <w:color w:val="000000" w:themeColor="text1"/>
          <w:lang w:val="el-GR"/>
        </w:rPr>
        <w:t>ββ</w:t>
      </w:r>
      <w:proofErr w:type="spellEnd"/>
      <w:r w:rsidRPr="11E90C04">
        <w:rPr>
          <w:color w:val="000000" w:themeColor="text1"/>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w:t>
      </w:r>
      <w:r w:rsidR="00416282" w:rsidRPr="11E90C04">
        <w:rPr>
          <w:color w:val="000000" w:themeColor="text1"/>
          <w:lang w:val="el-GR"/>
        </w:rPr>
        <w:t>Δ</w:t>
      </w:r>
      <w:r w:rsidRPr="11E90C04">
        <w:rPr>
          <w:color w:val="000000" w:themeColor="text1"/>
          <w:lang w:val="el-GR"/>
        </w:rPr>
        <w:t>ιακήρυξης και την</w:t>
      </w:r>
      <w:r w:rsidR="002F15FA" w:rsidRPr="11E90C04">
        <w:rPr>
          <w:color w:val="000000" w:themeColor="text1"/>
          <w:lang w:val="el-GR"/>
        </w:rPr>
        <w:t xml:space="preserve"> καταληκτική</w:t>
      </w:r>
      <w:r w:rsidR="00E1337D" w:rsidRPr="11E90C04">
        <w:rPr>
          <w:color w:val="000000" w:themeColor="text1"/>
          <w:lang w:val="el-GR"/>
        </w:rPr>
        <w:t xml:space="preserve"> </w:t>
      </w:r>
      <w:r w:rsidRPr="11E90C04">
        <w:rPr>
          <w:color w:val="000000" w:themeColor="text1"/>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11E90C04">
        <w:rPr>
          <w:color w:val="000000" w:themeColor="text1"/>
          <w:lang w:val="el-GR"/>
        </w:rPr>
        <w:t>ια</w:t>
      </w:r>
      <w:proofErr w:type="spellEnd"/>
      <w:r w:rsidRPr="11E90C04">
        <w:rPr>
          <w:color w:val="000000" w:themeColor="text1"/>
          <w:lang w:val="el-GR"/>
        </w:rPr>
        <w:t xml:space="preserve">) στην περίπτωση των εγγυήσεων καλής εκτέλεσης και προκαταβολής, τον αριθμό και τον τίτλο της σχετικής σύμβασης. </w:t>
      </w:r>
    </w:p>
    <w:p w14:paraId="3E0B37C8"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3E0B37C9"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E0B37CA"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E0B37CB"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E0B37CC" w14:textId="77777777" w:rsidR="000A60A0" w:rsidRDefault="000A60A0">
      <w:pPr>
        <w:rPr>
          <w:color w:val="000000"/>
          <w:lang w:val="el-GR"/>
        </w:rPr>
      </w:pPr>
    </w:p>
    <w:p w14:paraId="3E0B37CD" w14:textId="77777777" w:rsidR="000A60A0" w:rsidRPr="000631F7" w:rsidRDefault="000A60A0" w:rsidP="000631F7">
      <w:pPr>
        <w:pStyle w:val="3"/>
        <w:ind w:left="1276"/>
        <w:rPr>
          <w:lang w:val="el-GR"/>
        </w:rPr>
      </w:pPr>
      <w:bookmarkStart w:id="73" w:name="_Toc97194269"/>
      <w:bookmarkStart w:id="74" w:name="_Toc97194419"/>
      <w:bookmarkStart w:id="75" w:name="_Toc189730621"/>
      <w:r w:rsidRPr="000A60A0">
        <w:rPr>
          <w:lang w:val="el-GR"/>
        </w:rPr>
        <w:t>Προστασία Προσωπικών Δεδομένων</w:t>
      </w:r>
      <w:bookmarkEnd w:id="73"/>
      <w:bookmarkEnd w:id="74"/>
      <w:bookmarkEnd w:id="75"/>
      <w:r w:rsidRPr="000A60A0">
        <w:rPr>
          <w:lang w:val="el-GR"/>
        </w:rPr>
        <w:t xml:space="preserve"> </w:t>
      </w:r>
    </w:p>
    <w:p w14:paraId="3E0B37CE" w14:textId="77777777" w:rsidR="000A60A0" w:rsidRPr="006B2C94" w:rsidRDefault="000A60A0" w:rsidP="000A60A0">
      <w:pPr>
        <w:rPr>
          <w:lang w:val="el-GR"/>
        </w:rPr>
      </w:pPr>
      <w:r w:rsidRPr="11E90C04">
        <w:rPr>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416282" w:rsidRPr="11E90C04">
        <w:rPr>
          <w:lang w:val="el-GR"/>
        </w:rPr>
        <w:t>ο</w:t>
      </w:r>
      <w:r w:rsidRPr="11E90C04">
        <w:rPr>
          <w:lang w:val="el-GR"/>
        </w:rPr>
        <w:t>ρρ</w:t>
      </w:r>
      <w:r w:rsidR="00416282" w:rsidRPr="11E90C04">
        <w:rPr>
          <w:lang w:val="el-GR"/>
        </w:rPr>
        <w:t>ή</w:t>
      </w:r>
      <w:r w:rsidRPr="11E90C04">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11E90C04">
        <w:rPr>
          <w:lang w:val="el-GR"/>
        </w:rPr>
        <w:t xml:space="preserve">στο παράρτημα </w:t>
      </w:r>
      <w:r w:rsidR="0096190B" w:rsidRPr="11E90C04">
        <w:rPr>
          <w:lang w:val="en-US"/>
        </w:rPr>
        <w:t>I</w:t>
      </w:r>
      <w:r w:rsidR="00344D93" w:rsidRPr="11E90C04">
        <w:rPr>
          <w:lang w:val="en-US"/>
        </w:rPr>
        <w:t>X</w:t>
      </w:r>
      <w:r w:rsidR="0096190B" w:rsidRPr="11E90C04">
        <w:rPr>
          <w:lang w:val="el-GR"/>
        </w:rPr>
        <w:t xml:space="preserve"> </w:t>
      </w:r>
      <w:r w:rsidRPr="11E90C04">
        <w:rPr>
          <w:lang w:val="el-GR"/>
        </w:rPr>
        <w:t>στην παρούσα.</w:t>
      </w:r>
    </w:p>
    <w:p w14:paraId="3E0B37CF" w14:textId="77777777" w:rsidR="0054025C" w:rsidRDefault="0054025C">
      <w:pPr>
        <w:suppressAutoHyphens w:val="0"/>
        <w:spacing w:after="0"/>
        <w:jc w:val="left"/>
        <w:rPr>
          <w:color w:val="000000"/>
          <w:lang w:val="el-GR"/>
        </w:rPr>
      </w:pPr>
      <w:r>
        <w:rPr>
          <w:color w:val="000000"/>
          <w:lang w:val="el-GR"/>
        </w:rPr>
        <w:br w:type="page"/>
      </w:r>
    </w:p>
    <w:p w14:paraId="3E0B37D0" w14:textId="77777777" w:rsidR="008338F0" w:rsidRPr="00603221" w:rsidRDefault="008338F0">
      <w:pPr>
        <w:rPr>
          <w:lang w:val="el-GR"/>
        </w:rPr>
      </w:pPr>
    </w:p>
    <w:bookmarkEnd w:id="71"/>
    <w:p w14:paraId="3E0B37D1" w14:textId="77777777" w:rsidR="008338F0" w:rsidRPr="00603221" w:rsidRDefault="003355E7" w:rsidP="003A109E">
      <w:pPr>
        <w:pStyle w:val="2"/>
        <w:rPr>
          <w:rFonts w:cs="Tahoma"/>
          <w:lang w:val="el-GR"/>
        </w:rPr>
      </w:pPr>
      <w:r w:rsidRPr="00603221">
        <w:rPr>
          <w:rFonts w:cs="Tahoma"/>
          <w:lang w:val="el-GR"/>
        </w:rPr>
        <w:tab/>
      </w:r>
      <w:bookmarkStart w:id="76" w:name="_Toc97194270"/>
      <w:bookmarkStart w:id="77" w:name="_Toc97194420"/>
      <w:bookmarkStart w:id="78" w:name="_Toc189730622"/>
      <w:r w:rsidRPr="00603221">
        <w:rPr>
          <w:rFonts w:cs="Tahoma"/>
          <w:lang w:val="el-GR"/>
        </w:rPr>
        <w:t>Δικαίωμα Συμμετοχής - Κριτήρια Ποιοτικής Επιλογής</w:t>
      </w:r>
      <w:bookmarkEnd w:id="76"/>
      <w:bookmarkEnd w:id="77"/>
      <w:bookmarkEnd w:id="78"/>
    </w:p>
    <w:p w14:paraId="3E0B37D2" w14:textId="77777777" w:rsidR="008338F0" w:rsidRPr="00603221" w:rsidRDefault="003355E7" w:rsidP="0072750F">
      <w:pPr>
        <w:pStyle w:val="3"/>
        <w:ind w:left="1276"/>
        <w:rPr>
          <w:lang w:val="el-GR"/>
        </w:rPr>
      </w:pPr>
      <w:bookmarkStart w:id="79" w:name="_Ref496541397"/>
      <w:bookmarkStart w:id="80" w:name="_Toc97194271"/>
      <w:bookmarkStart w:id="81" w:name="_Toc97194421"/>
      <w:bookmarkStart w:id="82" w:name="_Toc189730623"/>
      <w:r w:rsidRPr="00603221">
        <w:rPr>
          <w:lang w:val="el-GR"/>
        </w:rPr>
        <w:t>Δικαιούμενοι συμμετοχής</w:t>
      </w:r>
      <w:bookmarkEnd w:id="79"/>
      <w:bookmarkEnd w:id="80"/>
      <w:bookmarkEnd w:id="81"/>
      <w:bookmarkEnd w:id="82"/>
      <w:r w:rsidRPr="00603221">
        <w:rPr>
          <w:lang w:val="el-GR"/>
        </w:rPr>
        <w:t xml:space="preserve"> </w:t>
      </w:r>
    </w:p>
    <w:p w14:paraId="3E0B37D3"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3E0B37D4" w14:textId="77777777" w:rsidR="008338F0" w:rsidRPr="00603221" w:rsidRDefault="003355E7">
      <w:pPr>
        <w:rPr>
          <w:lang w:val="el-GR"/>
        </w:rPr>
      </w:pPr>
      <w:r w:rsidRPr="00603221">
        <w:rPr>
          <w:lang w:val="el-GR"/>
        </w:rPr>
        <w:t>α) κράτος-μέλος της Ένωσης,</w:t>
      </w:r>
    </w:p>
    <w:p w14:paraId="3E0B37D5" w14:textId="77777777" w:rsidR="008338F0" w:rsidRPr="00603221" w:rsidRDefault="003355E7">
      <w:pPr>
        <w:rPr>
          <w:lang w:val="el-GR"/>
        </w:rPr>
      </w:pPr>
      <w:r w:rsidRPr="00603221">
        <w:rPr>
          <w:lang w:val="el-GR"/>
        </w:rPr>
        <w:t>β) κράτος-μέλος του Ευρωπαϊκού Οικονομικού Χώρου (Ε.Ο.Χ.),</w:t>
      </w:r>
    </w:p>
    <w:p w14:paraId="3E0B37D6" w14:textId="77777777" w:rsidR="008338F0" w:rsidRPr="00603221" w:rsidRDefault="003355E7">
      <w:pPr>
        <w:rPr>
          <w:lang w:val="el-GR"/>
        </w:rPr>
      </w:pPr>
      <w:r w:rsidRPr="11E90C04">
        <w:rPr>
          <w:lang w:val="el-GR"/>
        </w:rPr>
        <w:t>γ) τρίτες χώρες που έχουν υπογράψει και κυρώσει τη ΣΔΣ, στο</w:t>
      </w:r>
      <w:r w:rsidR="00D81F52" w:rsidRPr="11E90C04">
        <w:rPr>
          <w:lang w:val="el-GR"/>
        </w:rPr>
        <w:t>ν</w:t>
      </w:r>
      <w:r w:rsidRPr="11E90C04">
        <w:rPr>
          <w:lang w:val="el-GR"/>
        </w:rPr>
        <w:t xml:space="preserve"> βαθμό που η υπό ανάθεση δημόσια σύμβαση καλύπτεται από τα Παραρτήματα 1, 2, 4</w:t>
      </w:r>
      <w:r w:rsidR="00CD3B0E" w:rsidRPr="11E90C04">
        <w:rPr>
          <w:lang w:val="el-GR"/>
        </w:rPr>
        <w:t>,</w:t>
      </w:r>
      <w:r w:rsidR="002C72BB">
        <w:rPr>
          <w:lang w:val="el-GR"/>
        </w:rPr>
        <w:t xml:space="preserve"> </w:t>
      </w:r>
      <w:r w:rsidRPr="11E90C04">
        <w:rPr>
          <w:lang w:val="el-GR"/>
        </w:rPr>
        <w:t>5</w:t>
      </w:r>
      <w:r w:rsidR="00CD3B0E" w:rsidRPr="11E90C04">
        <w:rPr>
          <w:lang w:val="el-GR"/>
        </w:rPr>
        <w:t>, 6</w:t>
      </w:r>
      <w:r w:rsidRPr="11E90C04">
        <w:rPr>
          <w:lang w:val="el-GR"/>
        </w:rPr>
        <w:t xml:space="preserve"> και</w:t>
      </w:r>
      <w:r w:rsidR="00CD3B0E" w:rsidRPr="11E90C04">
        <w:rPr>
          <w:lang w:val="el-GR"/>
        </w:rPr>
        <w:t xml:space="preserve"> 7 και</w:t>
      </w:r>
      <w:r w:rsidRPr="11E90C04">
        <w:rPr>
          <w:lang w:val="el-GR"/>
        </w:rPr>
        <w:t xml:space="preserve"> τις γενικές σημειώσεις του σχετικού με την Ένωση Προσαρτήματος </w:t>
      </w:r>
      <w:r>
        <w:t>I</w:t>
      </w:r>
      <w:r w:rsidRPr="11E90C04">
        <w:rPr>
          <w:lang w:val="el-GR"/>
        </w:rPr>
        <w:t xml:space="preserve"> της ως άνω Συμφωνίας, καθώς και </w:t>
      </w:r>
    </w:p>
    <w:p w14:paraId="3E0B37D7"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E0B37D8" w14:textId="77777777" w:rsidR="00CD3B0E" w:rsidRDefault="00CD3B0E">
      <w:pPr>
        <w:rPr>
          <w:lang w:val="el-GR"/>
        </w:rPr>
      </w:pPr>
      <w:r w:rsidRPr="00303AE1">
        <w:rPr>
          <w:lang w:val="el-GR"/>
        </w:rPr>
        <w:t>Στο</w:t>
      </w:r>
      <w:r w:rsidR="00D81F52" w:rsidRPr="07571D1B">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w:t>
      </w:r>
      <w:r w:rsidR="002C72BB">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6"/>
      </w:r>
      <w:r w:rsidR="002C72BB">
        <w:rPr>
          <w:lang w:val="el-GR"/>
        </w:rPr>
        <w:t>.</w:t>
      </w:r>
    </w:p>
    <w:p w14:paraId="3E0B37D9" w14:textId="77777777" w:rsidR="008207F2" w:rsidRPr="00811D42" w:rsidRDefault="008207F2" w:rsidP="008207F2">
      <w:pPr>
        <w:spacing w:before="120"/>
        <w:rPr>
          <w:lang w:val="el-GR"/>
        </w:rPr>
      </w:pPr>
      <w:bookmarkStart w:id="83" w:name="_Hlk118712403"/>
      <w:r w:rsidRPr="00811D42">
        <w:rPr>
          <w:b/>
          <w:lang w:val="el-GR"/>
        </w:rPr>
        <w:t>2.</w:t>
      </w:r>
      <w:r w:rsidRPr="00811D42">
        <w:rPr>
          <w:lang w:val="el-GR"/>
        </w:rPr>
        <w:t xml:space="preserve"> Απαγορεύεται η </w:t>
      </w:r>
      <w:r>
        <w:rPr>
          <w:lang w:val="el-GR"/>
        </w:rPr>
        <w:t xml:space="preserve">συμμετοχή </w:t>
      </w:r>
      <w:r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6D22CF">
        <w:rPr>
          <w:lang w:val="en-US"/>
        </w:rPr>
        <w:t>L</w:t>
      </w:r>
      <w:r w:rsidRPr="00992B9D">
        <w:rPr>
          <w:lang w:val="el-GR"/>
        </w:rPr>
        <w:t xml:space="preserve"> 111/1) και συγκεκριμένα αν ο οικονομικός φορέας είναι</w:t>
      </w:r>
      <w:r w:rsidRPr="00811D42">
        <w:rPr>
          <w:lang w:val="el-GR"/>
        </w:rPr>
        <w:t>:</w:t>
      </w:r>
    </w:p>
    <w:p w14:paraId="3E0B37DA" w14:textId="77777777" w:rsidR="008207F2" w:rsidRPr="00811D42" w:rsidRDefault="008207F2" w:rsidP="008207F2">
      <w:pPr>
        <w:spacing w:before="120"/>
        <w:rPr>
          <w:lang w:val="el-GR"/>
        </w:rPr>
      </w:pPr>
      <w:r w:rsidRPr="00811D42">
        <w:rPr>
          <w:lang w:val="el-GR"/>
        </w:rPr>
        <w:t>α) Ρώσο</w:t>
      </w:r>
      <w:r>
        <w:rPr>
          <w:lang w:val="el-GR"/>
        </w:rPr>
        <w:t>ς</w:t>
      </w:r>
      <w:r w:rsidRPr="00811D42">
        <w:rPr>
          <w:lang w:val="el-GR"/>
        </w:rPr>
        <w:t xml:space="preserve"> υπήκοο</w:t>
      </w:r>
      <w:r>
        <w:rPr>
          <w:lang w:val="el-GR"/>
        </w:rPr>
        <w:t>ς</w:t>
      </w:r>
      <w:r w:rsidRPr="00811D42">
        <w:rPr>
          <w:lang w:val="el-GR"/>
        </w:rPr>
        <w:t xml:space="preserve"> ή φυσικό ή νομικό πρόσωπο, οντότητα ή φορέα που έχει την έδρα του στη Ρωσία,</w:t>
      </w:r>
    </w:p>
    <w:p w14:paraId="3E0B37DB" w14:textId="77777777" w:rsidR="008207F2" w:rsidRPr="00811D42" w:rsidRDefault="008207F2" w:rsidP="008207F2">
      <w:pPr>
        <w:spacing w:before="120"/>
        <w:rPr>
          <w:lang w:val="el-GR"/>
        </w:rPr>
      </w:pPr>
      <w:r w:rsidRPr="00811D42">
        <w:rPr>
          <w:lang w:val="el-GR"/>
        </w:rPr>
        <w:t>β) νομικό πρόσωπο, οντότητα ή φορέα</w:t>
      </w:r>
      <w:r>
        <w:rPr>
          <w:lang w:val="el-GR"/>
        </w:rPr>
        <w:t>ς</w:t>
      </w:r>
      <w:r w:rsidRPr="00811D42">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3E0B37DC" w14:textId="77777777" w:rsidR="008207F2" w:rsidRPr="00811D42" w:rsidRDefault="008207F2" w:rsidP="008207F2">
      <w:pPr>
        <w:spacing w:before="120"/>
        <w:rPr>
          <w:lang w:val="el-GR"/>
        </w:rPr>
      </w:pPr>
      <w:r w:rsidRPr="00811D42">
        <w:rPr>
          <w:lang w:val="el-GR"/>
        </w:rPr>
        <w:t>γ) φυσικό ή νομικό πρόσωπο, οντότητα ή φορέα</w:t>
      </w:r>
      <w:r>
        <w:rPr>
          <w:lang w:val="el-GR"/>
        </w:rPr>
        <w:t>ς</w:t>
      </w:r>
      <w:r w:rsidRPr="00811D42">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w:t>
      </w:r>
      <w:r>
        <w:rPr>
          <w:lang w:val="el-GR"/>
        </w:rPr>
        <w:t xml:space="preserve"> 2014/24 και του ν. 4412/2016.</w:t>
      </w:r>
    </w:p>
    <w:p w14:paraId="3E0B37DD" w14:textId="4B4F053E" w:rsidR="009F688B" w:rsidRPr="002A09CC" w:rsidRDefault="009F688B" w:rsidP="008207F2">
      <w:pPr>
        <w:rPr>
          <w:lang w:val="el-GR"/>
        </w:rPr>
      </w:pPr>
      <w:r w:rsidRPr="009710CF">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9710CF">
        <w:rPr>
          <w:lang w:val="el-GR"/>
        </w:rPr>
        <w:t>υποπαρ</w:t>
      </w:r>
      <w:proofErr w:type="spellEnd"/>
      <w:r w:rsidRPr="009710CF">
        <w:rPr>
          <w:lang w:val="el-GR"/>
        </w:rPr>
        <w:t xml:space="preserve">. 2.4.3.1 και το </w:t>
      </w:r>
      <w:r w:rsidR="005521D0">
        <w:rPr>
          <w:lang w:val="el-GR"/>
        </w:rPr>
        <w:fldChar w:fldCharType="begin"/>
      </w:r>
      <w:r>
        <w:rPr>
          <w:lang w:val="el-GR"/>
        </w:rPr>
        <w:instrText xml:space="preserve"> REF _Ref494118533 \h </w:instrText>
      </w:r>
      <w:r w:rsidR="005521D0">
        <w:rPr>
          <w:lang w:val="el-GR"/>
        </w:rPr>
      </w:r>
      <w:r w:rsidR="005521D0">
        <w:rPr>
          <w:lang w:val="el-GR"/>
        </w:rPr>
        <w:fldChar w:fldCharType="separate"/>
      </w:r>
      <w:r w:rsidR="004E7208" w:rsidRPr="00603221">
        <w:rPr>
          <w:lang w:val="el-GR"/>
        </w:rPr>
        <w:t xml:space="preserve">ΠΑΡΑΡΤΗΜΑ </w:t>
      </w:r>
      <w:r w:rsidR="004E7208" w:rsidRPr="00603221">
        <w:t>VI</w:t>
      </w:r>
      <w:r w:rsidR="004E7208" w:rsidRPr="00603221">
        <w:rPr>
          <w:lang w:val="el-GR"/>
        </w:rPr>
        <w:t>Ι – Άλλες Δηλώσεις</w:t>
      </w:r>
      <w:r w:rsidR="005521D0">
        <w:rPr>
          <w:lang w:val="el-GR"/>
        </w:rPr>
        <w:fldChar w:fldCharType="end"/>
      </w:r>
      <w:r>
        <w:rPr>
          <w:lang w:val="el-GR"/>
        </w:rPr>
        <w:t xml:space="preserve"> </w:t>
      </w:r>
      <w:r w:rsidRPr="009710CF">
        <w:rPr>
          <w:lang w:val="el-GR"/>
        </w:rPr>
        <w:t>της παρούσας».</w:t>
      </w:r>
      <w:r w:rsidRPr="002A09CC">
        <w:rPr>
          <w:lang w:val="el-GR"/>
        </w:rPr>
        <w:t xml:space="preserve"> </w:t>
      </w:r>
    </w:p>
    <w:bookmarkEnd w:id="83"/>
    <w:p w14:paraId="3E0B37DE" w14:textId="7777777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w:t>
      </w:r>
      <w:r w:rsidR="00CD3B0E" w:rsidRPr="00CD3B0E">
        <w:rPr>
          <w:lang w:val="el-GR"/>
        </w:rPr>
        <w:lastRenderedPageBreak/>
        <w:t>από τις ενώσεις οικονομικών φορέων να περιβληθούν συγκεκριμένη νομική μορφή, εφόσον τους ανατεθεί η σύμβαση.</w:t>
      </w:r>
    </w:p>
    <w:p w14:paraId="3E0B37DF" w14:textId="77777777" w:rsidR="008338F0" w:rsidRDefault="003355E7">
      <w:pPr>
        <w:rPr>
          <w:rStyle w:val="FootnoteReference2"/>
          <w:lang w:val="el-GR"/>
        </w:rPr>
      </w:pPr>
      <w:r w:rsidRPr="11E90C04">
        <w:rPr>
          <w:lang w:val="el-GR"/>
        </w:rPr>
        <w:t>Στις περιπτώσεις υποβολής προσφοράς από ένωση οικονομικών φορέων, όλα τα μέλη της ευθύνονται έναντι της αναθέτουσας αρχής αλληλ</w:t>
      </w:r>
      <w:r w:rsidR="00D81F52" w:rsidRPr="11E90C04">
        <w:rPr>
          <w:lang w:val="el-GR"/>
        </w:rPr>
        <w:t>ε</w:t>
      </w:r>
      <w:r w:rsidRPr="11E90C04">
        <w:rPr>
          <w:lang w:val="el-GR"/>
        </w:rPr>
        <w:t>γγ</w:t>
      </w:r>
      <w:r w:rsidR="00D81F52" w:rsidRPr="11E90C04">
        <w:rPr>
          <w:lang w:val="el-GR"/>
        </w:rPr>
        <w:t>ύως</w:t>
      </w:r>
      <w:r w:rsidRPr="11E90C04">
        <w:rPr>
          <w:lang w:val="el-GR"/>
        </w:rPr>
        <w:t xml:space="preserve"> και εις </w:t>
      </w:r>
      <w:proofErr w:type="spellStart"/>
      <w:r w:rsidRPr="11E90C04">
        <w:rPr>
          <w:lang w:val="el-GR"/>
        </w:rPr>
        <w:t>ολόκληρον</w:t>
      </w:r>
      <w:proofErr w:type="spellEnd"/>
      <w:r w:rsidRPr="11E90C04">
        <w:rPr>
          <w:lang w:val="el-GR"/>
        </w:rPr>
        <w:t>.</w:t>
      </w:r>
      <w:r w:rsidR="00E1337D" w:rsidRPr="11E90C04">
        <w:rPr>
          <w:rStyle w:val="FootnoteReference2"/>
          <w:lang w:val="el-GR"/>
        </w:rPr>
        <w:t xml:space="preserve"> </w:t>
      </w:r>
    </w:p>
    <w:p w14:paraId="3E0B37E0" w14:textId="77777777" w:rsidR="002F2BED" w:rsidRPr="002F2BED" w:rsidRDefault="002F2BED" w:rsidP="00AB1DCF">
      <w:pPr>
        <w:pStyle w:val="af6"/>
        <w:rPr>
          <w:lang w:val="el-GR"/>
        </w:rPr>
      </w:pPr>
    </w:p>
    <w:p w14:paraId="3E0B37E1" w14:textId="77777777" w:rsidR="008338F0" w:rsidRPr="00603221" w:rsidRDefault="003355E7" w:rsidP="0072750F">
      <w:pPr>
        <w:pStyle w:val="3"/>
        <w:ind w:left="1276"/>
        <w:rPr>
          <w:lang w:val="el-GR"/>
        </w:rPr>
      </w:pPr>
      <w:bookmarkStart w:id="84" w:name="_Ref496542081"/>
      <w:bookmarkStart w:id="85" w:name="_Toc97194272"/>
      <w:bookmarkStart w:id="86" w:name="_Toc97194422"/>
      <w:bookmarkStart w:id="87" w:name="_Toc189730624"/>
      <w:r w:rsidRPr="00603221">
        <w:rPr>
          <w:lang w:val="el-GR"/>
        </w:rPr>
        <w:t>Εγγύηση συμμετοχής</w:t>
      </w:r>
      <w:bookmarkEnd w:id="84"/>
      <w:bookmarkEnd w:id="85"/>
      <w:bookmarkEnd w:id="86"/>
      <w:bookmarkEnd w:id="87"/>
    </w:p>
    <w:p w14:paraId="3E0B37E2" w14:textId="2D2B8A1D" w:rsidR="00C960CF" w:rsidRPr="005C6651" w:rsidRDefault="003355E7" w:rsidP="005C6651">
      <w:pPr>
        <w:pStyle w:val="aff"/>
        <w:tabs>
          <w:tab w:val="left" w:pos="1134"/>
        </w:tabs>
        <w:spacing w:before="240"/>
        <w:ind w:left="0"/>
        <w:rPr>
          <w:lang w:val="el-GR"/>
        </w:rPr>
      </w:pPr>
      <w:r w:rsidRPr="00635915">
        <w:rPr>
          <w:b/>
          <w:bCs/>
          <w:lang w:val="el-GR"/>
        </w:rPr>
        <w:t>2.2.2.1.</w:t>
      </w:r>
      <w:r w:rsidRPr="005C6651">
        <w:rPr>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5C6651">
        <w:rPr>
          <w:lang w:val="el-GR"/>
        </w:rPr>
        <w:t>ΠΑΡΑΡΤΗΜΑ</w:t>
      </w:r>
      <w:r w:rsidR="005C6651" w:rsidRPr="005C6651">
        <w:rPr>
          <w:lang w:val="el-GR"/>
        </w:rPr>
        <w:t xml:space="preserve"> </w:t>
      </w:r>
      <w:r w:rsidR="005C6651">
        <w:rPr>
          <w:lang w:val="en-US"/>
        </w:rPr>
        <w:t>VIII</w:t>
      </w:r>
      <w:r w:rsidR="005C6651" w:rsidRPr="005C6651">
        <w:rPr>
          <w:lang w:val="el-GR"/>
        </w:rPr>
        <w:t xml:space="preserve"> -</w:t>
      </w:r>
      <w:r w:rsidR="005C6651">
        <w:rPr>
          <w:lang w:val="el-GR"/>
        </w:rPr>
        <w:t xml:space="preserve"> Υπόδειγμα Εγγυητικών Επιστολών.</w:t>
      </w:r>
    </w:p>
    <w:p w14:paraId="08638FFD" w14:textId="77777777" w:rsidR="005C6651" w:rsidRPr="00603221" w:rsidRDefault="005C6651" w:rsidP="005C6651">
      <w:pPr>
        <w:pStyle w:val="aff"/>
        <w:tabs>
          <w:tab w:val="left" w:pos="0"/>
          <w:tab w:val="left" w:pos="1134"/>
        </w:tabs>
        <w:spacing w:before="240"/>
        <w:rPr>
          <w:lang w:val="el-GR"/>
        </w:rPr>
      </w:pPr>
    </w:p>
    <w:p w14:paraId="3E0B37E3" w14:textId="00A34E67" w:rsidR="00DF0C2D" w:rsidRPr="00CF34CF" w:rsidRDefault="00DF0C2D" w:rsidP="11E90C04">
      <w:pPr>
        <w:pStyle w:val="aff"/>
        <w:tabs>
          <w:tab w:val="left" w:pos="1134"/>
        </w:tabs>
        <w:spacing w:before="240"/>
        <w:ind w:left="0"/>
        <w:rPr>
          <w:b/>
          <w:bCs/>
          <w:lang w:val="el-GR"/>
        </w:rPr>
      </w:pPr>
      <w:r w:rsidRPr="11E90C04">
        <w:rPr>
          <w:lang w:val="el-GR"/>
        </w:rPr>
        <w:t xml:space="preserve">Το ποσό της εγγυητικής επιστολής θα πρέπει να καλύπτει σε ευρώ (€) ποσοστό </w:t>
      </w:r>
      <w:r w:rsidR="5691495C" w:rsidRPr="00CF34CF">
        <w:rPr>
          <w:b/>
          <w:bCs/>
          <w:lang w:val="el-GR"/>
        </w:rPr>
        <w:t>2</w:t>
      </w:r>
      <w:r w:rsidRPr="002C72BB">
        <w:rPr>
          <w:b/>
          <w:bCs/>
          <w:lang w:val="el-GR"/>
        </w:rPr>
        <w:t>%</w:t>
      </w:r>
      <w:r w:rsidRPr="11E90C04">
        <w:rPr>
          <w:lang w:val="el-GR"/>
        </w:rPr>
        <w:t xml:space="preserve"> του </w:t>
      </w:r>
      <w:r w:rsidRPr="001F3E92">
        <w:rPr>
          <w:lang w:val="el-GR"/>
        </w:rPr>
        <w:t xml:space="preserve">προϋπολογισμού του Έργου (μη συμπεριλαμβανομένου ΦΠΑ), ήτοι ποσό  </w:t>
      </w:r>
      <w:r w:rsidR="39BB55C2" w:rsidRPr="001F3E92">
        <w:rPr>
          <w:b/>
          <w:bCs/>
          <w:lang w:val="el-GR"/>
        </w:rPr>
        <w:t xml:space="preserve">έξι χιλιάδες </w:t>
      </w:r>
      <w:proofErr w:type="spellStart"/>
      <w:r w:rsidR="39BB55C2" w:rsidRPr="001F3E92">
        <w:rPr>
          <w:b/>
          <w:bCs/>
          <w:lang w:val="el-GR"/>
        </w:rPr>
        <w:t>εκατό</w:t>
      </w:r>
      <w:r w:rsidR="00ED1C51" w:rsidRPr="001F3E92">
        <w:rPr>
          <w:b/>
          <w:bCs/>
          <w:lang w:val="el-GR"/>
        </w:rPr>
        <w:t>ν</w:t>
      </w:r>
      <w:proofErr w:type="spellEnd"/>
      <w:r w:rsidR="00ED1C51" w:rsidRPr="001F3E92">
        <w:rPr>
          <w:b/>
          <w:bCs/>
          <w:lang w:val="el-GR"/>
        </w:rPr>
        <w:t xml:space="preserve"> </w:t>
      </w:r>
      <w:r w:rsidR="39BB55C2" w:rsidRPr="001F3E92">
        <w:rPr>
          <w:b/>
          <w:bCs/>
          <w:lang w:val="el-GR"/>
        </w:rPr>
        <w:t xml:space="preserve">εβδομήντα Ευρώ και είκοσι </w:t>
      </w:r>
      <w:r w:rsidR="00E870FA" w:rsidRPr="001F3E92">
        <w:rPr>
          <w:b/>
          <w:bCs/>
          <w:lang w:val="el-GR"/>
        </w:rPr>
        <w:t>οκτώ</w:t>
      </w:r>
      <w:r w:rsidR="39BB55C2" w:rsidRPr="001F3E92">
        <w:rPr>
          <w:b/>
          <w:bCs/>
          <w:lang w:val="el-GR"/>
        </w:rPr>
        <w:t xml:space="preserve"> λεπτά (6.170,2</w:t>
      </w:r>
      <w:r w:rsidR="00E870FA" w:rsidRPr="001F3E92">
        <w:rPr>
          <w:b/>
          <w:bCs/>
          <w:lang w:val="el-GR"/>
        </w:rPr>
        <w:t>8</w:t>
      </w:r>
      <w:r w:rsidR="39BB55C2" w:rsidRPr="001F3E92">
        <w:rPr>
          <w:b/>
          <w:bCs/>
          <w:lang w:val="el-GR"/>
        </w:rPr>
        <w:t xml:space="preserve"> </w:t>
      </w:r>
      <w:r w:rsidRPr="001F3E92">
        <w:rPr>
          <w:b/>
          <w:bCs/>
          <w:lang w:val="el-GR"/>
        </w:rPr>
        <w:t>€ ).</w:t>
      </w:r>
    </w:p>
    <w:p w14:paraId="3E0B37E4" w14:textId="77777777" w:rsidR="008338F0" w:rsidRPr="00603221" w:rsidRDefault="003355E7" w:rsidP="11E90C04">
      <w:pPr>
        <w:rPr>
          <w:lang w:val="el-GR"/>
        </w:rPr>
      </w:pPr>
      <w:r w:rsidRPr="11E90C04">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E0B37E5" w14:textId="045F8CA2" w:rsidR="008338F0" w:rsidRDefault="003355E7" w:rsidP="11E90C04">
      <w:pPr>
        <w:rPr>
          <w:lang w:val="el-GR"/>
        </w:rPr>
      </w:pPr>
      <w:r w:rsidRPr="11E90C04">
        <w:rPr>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11E90C04">
        <w:rPr>
          <w:lang w:val="el-GR"/>
        </w:rPr>
        <w:t xml:space="preserve">της παρ. </w:t>
      </w:r>
      <w:r>
        <w:fldChar w:fldCharType="begin"/>
      </w:r>
      <w:r w:rsidR="008338F0" w:rsidRPr="00F65401">
        <w:rPr>
          <w:lang w:val="el-GR"/>
        </w:rPr>
        <w:instrText xml:space="preserve"> </w:instrText>
      </w:r>
      <w:r w:rsidR="008338F0">
        <w:instrText>REF</w:instrText>
      </w:r>
      <w:r w:rsidR="008338F0" w:rsidRPr="00F65401">
        <w:rPr>
          <w:lang w:val="el-GR"/>
        </w:rPr>
        <w:instrText xml:space="preserve"> _</w:instrText>
      </w:r>
      <w:r w:rsidR="008338F0">
        <w:instrText>Ref</w:instrText>
      </w:r>
      <w:r w:rsidR="008338F0" w:rsidRPr="00F65401">
        <w:rPr>
          <w:lang w:val="el-GR"/>
        </w:rPr>
        <w:instrText>496542431 \</w:instrText>
      </w:r>
      <w:r w:rsidR="008338F0">
        <w:instrText>r</w:instrText>
      </w:r>
      <w:r w:rsidR="008338F0" w:rsidRPr="00F65401">
        <w:rPr>
          <w:lang w:val="el-GR"/>
        </w:rPr>
        <w:instrText xml:space="preserve"> \</w:instrText>
      </w:r>
      <w:r w:rsidR="008338F0">
        <w:instrText>h</w:instrText>
      </w:r>
      <w:r w:rsidR="008338F0" w:rsidRPr="00F65401">
        <w:rPr>
          <w:lang w:val="el-GR"/>
        </w:rPr>
        <w:instrText xml:space="preserve">  \* </w:instrText>
      </w:r>
      <w:r w:rsidR="008338F0">
        <w:instrText>MERGEFORMAT</w:instrText>
      </w:r>
      <w:r w:rsidR="008338F0" w:rsidRPr="00F65401">
        <w:rPr>
          <w:lang w:val="el-GR"/>
        </w:rPr>
        <w:instrText xml:space="preserve"> </w:instrText>
      </w:r>
      <w:r>
        <w:fldChar w:fldCharType="separate"/>
      </w:r>
      <w:r w:rsidR="004E7208" w:rsidRPr="004E7208">
        <w:rPr>
          <w:lang w:val="el-GR"/>
        </w:rPr>
        <w:t>2.4.5</w:t>
      </w:r>
      <w:r>
        <w:fldChar w:fldCharType="end"/>
      </w:r>
      <w:r w:rsidRPr="11E90C04">
        <w:rPr>
          <w:lang w:val="el-GR"/>
        </w:rPr>
        <w:t xml:space="preserve"> </w:t>
      </w:r>
      <w:r w:rsidR="00C960CF" w:rsidRPr="11E90C04">
        <w:rPr>
          <w:lang w:val="el-GR"/>
        </w:rPr>
        <w:t xml:space="preserve">«Χρόνος Ισχύος των Προσφορών» </w:t>
      </w:r>
      <w:r w:rsidRPr="11E90C04">
        <w:rPr>
          <w:lang w:val="el-GR"/>
        </w:rPr>
        <w:t>της παρούσας, άλλως η προσφορά απορρίπτεται. Η αναθέτουσα αρχή μπορεί, πριν τη λήξη της προσφοράς, να ζητ</w:t>
      </w:r>
      <w:r w:rsidR="00E23534" w:rsidRPr="11E90C04">
        <w:rPr>
          <w:lang w:val="el-GR"/>
        </w:rPr>
        <w:t>εί</w:t>
      </w:r>
      <w:r w:rsidRPr="11E90C04">
        <w:rPr>
          <w:lang w:val="el-GR"/>
        </w:rPr>
        <w:t xml:space="preserve"> από τ</w:t>
      </w:r>
      <w:r w:rsidR="00730200" w:rsidRPr="11E90C04">
        <w:rPr>
          <w:lang w:val="el-GR"/>
        </w:rPr>
        <w:t>ους</w:t>
      </w:r>
      <w:r w:rsidRPr="11E90C04">
        <w:rPr>
          <w:lang w:val="el-GR"/>
        </w:rPr>
        <w:t xml:space="preserve"> προσφέροντ</w:t>
      </w:r>
      <w:r w:rsidR="00730200" w:rsidRPr="11E90C04">
        <w:rPr>
          <w:lang w:val="el-GR"/>
        </w:rPr>
        <w:t>ες</w:t>
      </w:r>
      <w:r w:rsidRPr="11E90C04">
        <w:rPr>
          <w:lang w:val="el-GR"/>
        </w:rPr>
        <w:t xml:space="preserve"> να παρατείν</w:t>
      </w:r>
      <w:r w:rsidR="00730200" w:rsidRPr="11E90C04">
        <w:rPr>
          <w:lang w:val="el-GR"/>
        </w:rPr>
        <w:t>ουν</w:t>
      </w:r>
      <w:r w:rsidRPr="11E90C04">
        <w:rPr>
          <w:lang w:val="el-GR"/>
        </w:rPr>
        <w:t>, πριν τη λήξη τους, τη διάρκεια ισχύος της προσφοράς και της εγγύησης συμμετοχής.</w:t>
      </w:r>
    </w:p>
    <w:p w14:paraId="3E0B37E6" w14:textId="61F6C6D5"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5521D0">
        <w:rPr>
          <w:bCs/>
          <w:lang w:val="el-GR"/>
        </w:rPr>
        <w:fldChar w:fldCharType="begin"/>
      </w:r>
      <w:r>
        <w:rPr>
          <w:bCs/>
          <w:lang w:val="el-GR"/>
        </w:rPr>
        <w:instrText xml:space="preserve"> REF _Ref496542534 \r \h </w:instrText>
      </w:r>
      <w:r w:rsidR="005521D0">
        <w:rPr>
          <w:bCs/>
          <w:lang w:val="el-GR"/>
        </w:rPr>
      </w:r>
      <w:r w:rsidR="005521D0">
        <w:rPr>
          <w:bCs/>
          <w:lang w:val="el-GR"/>
        </w:rPr>
        <w:fldChar w:fldCharType="separate"/>
      </w:r>
      <w:r w:rsidR="004E7208">
        <w:rPr>
          <w:bCs/>
          <w:lang w:val="el-GR"/>
        </w:rPr>
        <w:t>3.1</w:t>
      </w:r>
      <w:r w:rsidR="005521D0">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E0B37E7" w14:textId="77777777" w:rsidR="00CD3B0E" w:rsidRPr="00603221" w:rsidRDefault="00CD3B0E">
      <w:pPr>
        <w:rPr>
          <w:b/>
          <w:bCs/>
          <w:lang w:val="el-GR"/>
        </w:rPr>
      </w:pPr>
    </w:p>
    <w:p w14:paraId="3E0B37E8"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3E0B37E9"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sidRPr="07571D1B">
        <w:rPr>
          <w:lang w:val="el-GR"/>
        </w:rPr>
        <w:t>στην παρ. 3 του ά</w:t>
      </w:r>
      <w:r w:rsidR="00E87EA9" w:rsidRPr="07571D1B">
        <w:rPr>
          <w:lang w:val="el-GR"/>
        </w:rPr>
        <w:t>ρθρο</w:t>
      </w:r>
      <w:r w:rsidR="00CD3B0E" w:rsidRPr="07571D1B">
        <w:rPr>
          <w:lang w:val="el-GR"/>
        </w:rPr>
        <w:t>υ</w:t>
      </w:r>
      <w:r w:rsidR="00E87EA9" w:rsidRPr="07571D1B">
        <w:rPr>
          <w:lang w:val="el-GR"/>
        </w:rPr>
        <w:t xml:space="preserve"> 72 του ν. 4412/2016</w:t>
      </w:r>
      <w:r w:rsidR="00E87EA9" w:rsidRPr="00603221">
        <w:rPr>
          <w:rStyle w:val="WW-FootnoteReference17"/>
          <w:lang w:val="el-GR"/>
        </w:rPr>
        <w:t xml:space="preserve"> </w:t>
      </w:r>
      <w:r w:rsidR="00E87EA9" w:rsidRPr="00603221">
        <w:rPr>
          <w:rStyle w:val="WW-FootnoteReference17"/>
        </w:rPr>
        <w:footnoteReference w:id="7"/>
      </w:r>
      <w:r w:rsidR="00E87EA9" w:rsidRPr="00603221">
        <w:rPr>
          <w:lang w:val="el-GR"/>
        </w:rPr>
        <w:t xml:space="preserve"> </w:t>
      </w:r>
      <w:r w:rsidR="00F378CB">
        <w:rPr>
          <w:lang w:val="el-GR"/>
        </w:rPr>
        <w:t>.</w:t>
      </w:r>
    </w:p>
    <w:p w14:paraId="3E0B37EA" w14:textId="77777777" w:rsidR="00E975FD" w:rsidRDefault="00FA4CDD">
      <w:pPr>
        <w:rPr>
          <w:lang w:val="el-GR"/>
        </w:rPr>
      </w:pPr>
      <w:r>
        <w:rPr>
          <w:lang w:val="el-GR"/>
        </w:rPr>
        <w:t>μ</w:t>
      </w:r>
      <w:r w:rsidR="00FC1B9E">
        <w:rPr>
          <w:lang w:val="el-GR"/>
        </w:rPr>
        <w:t>ετά από:</w:t>
      </w:r>
    </w:p>
    <w:p w14:paraId="3E0B37EB"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3E0B37EC"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3E0B37ED"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3E0B37EE"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3E0B37EF"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3E0B37F0" w14:textId="77777777" w:rsidR="00FC1B9E" w:rsidRDefault="00FC1B9E" w:rsidP="00821852">
      <w:pPr>
        <w:rPr>
          <w:lang w:val="el-GR"/>
        </w:rPr>
      </w:pPr>
      <w:r w:rsidRPr="00821852">
        <w:rPr>
          <w:rFonts w:hint="eastAsia"/>
          <w:lang w:val="el-GR"/>
        </w:rPr>
        <w:lastRenderedPageBreak/>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3E0B37F1" w14:textId="77777777" w:rsidR="00DB2BAF" w:rsidRPr="00821852" w:rsidRDefault="00DB2BAF" w:rsidP="00821852">
      <w:pPr>
        <w:rPr>
          <w:lang w:val="el-GR"/>
        </w:rPr>
      </w:pPr>
    </w:p>
    <w:p w14:paraId="3E0B37F2" w14:textId="7C60623C"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fldChar w:fldCharType="begin"/>
      </w:r>
      <w:r w:rsidR="00C32872" w:rsidRPr="00F65401">
        <w:rPr>
          <w:lang w:val="el-GR"/>
        </w:rPr>
        <w:instrText xml:space="preserve"> </w:instrText>
      </w:r>
      <w:r w:rsidR="00C32872">
        <w:instrText>REF</w:instrText>
      </w:r>
      <w:r w:rsidR="00C32872" w:rsidRPr="00F65401">
        <w:rPr>
          <w:lang w:val="el-GR"/>
        </w:rPr>
        <w:instrText xml:space="preserve"> _</w:instrText>
      </w:r>
      <w:r w:rsidR="00C32872">
        <w:instrText>Ref</w:instrText>
      </w:r>
      <w:r w:rsidR="00C32872" w:rsidRPr="00F65401">
        <w:rPr>
          <w:lang w:val="el-GR"/>
        </w:rPr>
        <w:instrText>496541742 \</w:instrText>
      </w:r>
      <w:r w:rsidR="00C32872">
        <w:instrText>r</w:instrText>
      </w:r>
      <w:r w:rsidR="00C32872" w:rsidRPr="00F65401">
        <w:rPr>
          <w:lang w:val="el-GR"/>
        </w:rPr>
        <w:instrText xml:space="preserve"> \</w:instrText>
      </w:r>
      <w:r w:rsidR="00C32872">
        <w:instrText>h</w:instrText>
      </w:r>
      <w:r w:rsidR="00C32872" w:rsidRPr="00F65401">
        <w:rPr>
          <w:lang w:val="el-GR"/>
        </w:rPr>
        <w:instrText xml:space="preserve">  \* </w:instrText>
      </w:r>
      <w:r w:rsidR="00C32872">
        <w:instrText>MERGEFORMAT</w:instrText>
      </w:r>
      <w:r w:rsidR="00C32872" w:rsidRPr="00F65401">
        <w:rPr>
          <w:lang w:val="el-GR"/>
        </w:rPr>
        <w:instrText xml:space="preserve"> </w:instrText>
      </w:r>
      <w:r>
        <w:fldChar w:fldCharType="separate"/>
      </w:r>
      <w:r w:rsidR="004E7208" w:rsidRPr="004E7208">
        <w:rPr>
          <w:lang w:val="el-GR"/>
        </w:rPr>
        <w:t>2.2.3</w:t>
      </w:r>
      <w:r>
        <w:fldChar w:fldCharType="end"/>
      </w:r>
      <w:r w:rsidRPr="00603221">
        <w:rPr>
          <w:lang w:val="el-GR"/>
        </w:rPr>
        <w:t xml:space="preserve"> έως </w:t>
      </w:r>
      <w:r>
        <w:fldChar w:fldCharType="begin"/>
      </w:r>
      <w:r w:rsidR="00C32872" w:rsidRPr="00F65401">
        <w:rPr>
          <w:lang w:val="el-GR"/>
        </w:rPr>
        <w:instrText xml:space="preserve"> </w:instrText>
      </w:r>
      <w:r w:rsidR="00C32872">
        <w:instrText>REF</w:instrText>
      </w:r>
      <w:r w:rsidR="00C32872" w:rsidRPr="00F65401">
        <w:rPr>
          <w:lang w:val="el-GR"/>
        </w:rPr>
        <w:instrText xml:space="preserve"> _</w:instrText>
      </w:r>
      <w:r w:rsidR="00C32872">
        <w:instrText>Ref</w:instrText>
      </w:r>
      <w:r w:rsidR="00C32872" w:rsidRPr="00F65401">
        <w:rPr>
          <w:lang w:val="el-GR"/>
        </w:rPr>
        <w:instrText>496541700 \</w:instrText>
      </w:r>
      <w:r w:rsidR="00C32872">
        <w:instrText>r</w:instrText>
      </w:r>
      <w:r w:rsidR="00C32872" w:rsidRPr="00F65401">
        <w:rPr>
          <w:lang w:val="el-GR"/>
        </w:rPr>
        <w:instrText xml:space="preserve"> \</w:instrText>
      </w:r>
      <w:r w:rsidR="00C32872">
        <w:instrText>h</w:instrText>
      </w:r>
      <w:r w:rsidR="00C32872" w:rsidRPr="00F65401">
        <w:rPr>
          <w:lang w:val="el-GR"/>
        </w:rPr>
        <w:instrText xml:space="preserve">  \* </w:instrText>
      </w:r>
      <w:r w:rsidR="00C32872">
        <w:instrText>MERGEFORMAT</w:instrText>
      </w:r>
      <w:r w:rsidR="00C32872" w:rsidRPr="00F65401">
        <w:rPr>
          <w:lang w:val="el-GR"/>
        </w:rPr>
        <w:instrText xml:space="preserve"> </w:instrText>
      </w:r>
      <w:r>
        <w:fldChar w:fldCharType="separate"/>
      </w:r>
      <w:r w:rsidR="004E7208" w:rsidRPr="004E7208">
        <w:rPr>
          <w:lang w:val="el-GR"/>
        </w:rPr>
        <w:t>2.2.8</w:t>
      </w:r>
      <w:r>
        <w:fldChar w:fldCharType="end"/>
      </w:r>
      <w:r w:rsidR="00E1337D" w:rsidRPr="00603221">
        <w:rPr>
          <w:lang w:val="el-GR"/>
        </w:rPr>
        <w:t xml:space="preserve"> </w:t>
      </w:r>
      <w:r w:rsidR="00673490" w:rsidRPr="00603221">
        <w:rPr>
          <w:lang w:val="el-GR"/>
        </w:rPr>
        <w:t xml:space="preserve">της παρούσας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7A1665">
        <w:rPr>
          <w:lang w:val="el-GR"/>
        </w:rPr>
        <w:t>2.2.9.2</w:t>
      </w:r>
      <w:r w:rsidR="00C32872">
        <w:rPr>
          <w:lang w:val="el-GR"/>
        </w:rPr>
        <w:t xml:space="preserve"> &amp; </w:t>
      </w:r>
      <w:r w:rsidR="005521D0">
        <w:rPr>
          <w:lang w:val="el-GR"/>
        </w:rPr>
        <w:fldChar w:fldCharType="begin"/>
      </w:r>
      <w:r w:rsidR="00C32872">
        <w:rPr>
          <w:lang w:val="el-GR"/>
        </w:rPr>
        <w:instrText xml:space="preserve"> REF _Ref67613215 \r \h </w:instrText>
      </w:r>
      <w:r w:rsidR="005521D0">
        <w:rPr>
          <w:lang w:val="el-GR"/>
        </w:rPr>
      </w:r>
      <w:r w:rsidR="005521D0">
        <w:rPr>
          <w:lang w:val="el-GR"/>
        </w:rPr>
        <w:fldChar w:fldCharType="separate"/>
      </w:r>
      <w:r w:rsidR="004E7208">
        <w:rPr>
          <w:lang w:val="el-GR"/>
        </w:rPr>
        <w:t>3.2</w:t>
      </w:r>
      <w:r w:rsidR="005521D0">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w:t>
      </w:r>
      <w:r w:rsidR="00E23534">
        <w:rPr>
          <w:lang w:val="el-GR"/>
        </w:rPr>
        <w:t>κατά</w:t>
      </w:r>
      <w:r w:rsidR="00C32872" w:rsidRPr="00C32872">
        <w:rPr>
          <w:lang w:val="el-GR"/>
        </w:rPr>
        <w:t xml:space="preserve">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5521D0">
        <w:rPr>
          <w:lang w:val="el-GR"/>
        </w:rPr>
        <w:fldChar w:fldCharType="begin"/>
      </w:r>
      <w:r w:rsidR="00C32872">
        <w:rPr>
          <w:lang w:val="el-GR"/>
        </w:rPr>
        <w:instrText xml:space="preserve"> REF _Ref67613215 \r \h </w:instrText>
      </w:r>
      <w:r w:rsidR="005521D0">
        <w:rPr>
          <w:lang w:val="el-GR"/>
        </w:rPr>
      </w:r>
      <w:r w:rsidR="005521D0">
        <w:rPr>
          <w:lang w:val="el-GR"/>
        </w:rPr>
        <w:fldChar w:fldCharType="separate"/>
      </w:r>
      <w:r w:rsidR="004E7208">
        <w:rPr>
          <w:lang w:val="el-GR"/>
        </w:rPr>
        <w:t>3.2</w:t>
      </w:r>
      <w:r w:rsidR="005521D0">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E23534">
        <w:rPr>
          <w:lang w:val="el-GR"/>
        </w:rPr>
        <w:t>τ</w:t>
      </w:r>
      <w:r w:rsidR="00C32872" w:rsidRPr="00C32872">
        <w:rPr>
          <w:lang w:val="el-GR"/>
        </w:rPr>
        <w:t xml:space="preserve">ηκαν νομίμως και εμπροθέσμως, δεν αποδεικνύεται η μη συνδρομή των λόγων αποκλεισμού της παραγράφου </w:t>
      </w:r>
      <w:r w:rsidR="005521D0">
        <w:rPr>
          <w:lang w:val="el-GR"/>
        </w:rPr>
        <w:fldChar w:fldCharType="begin"/>
      </w:r>
      <w:r w:rsidR="00C32872">
        <w:rPr>
          <w:lang w:val="el-GR"/>
        </w:rPr>
        <w:instrText xml:space="preserve"> REF _Ref496541356 \r \h </w:instrText>
      </w:r>
      <w:r w:rsidR="005521D0">
        <w:rPr>
          <w:lang w:val="el-GR"/>
        </w:rPr>
      </w:r>
      <w:r w:rsidR="005521D0">
        <w:rPr>
          <w:lang w:val="el-GR"/>
        </w:rPr>
        <w:fldChar w:fldCharType="separate"/>
      </w:r>
      <w:r w:rsidR="004E7208">
        <w:rPr>
          <w:lang w:val="el-GR"/>
        </w:rPr>
        <w:t>2.2.3</w:t>
      </w:r>
      <w:r w:rsidR="005521D0">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E0B37F3" w14:textId="77777777" w:rsidR="00C32872" w:rsidRPr="00603221" w:rsidRDefault="00C32872">
      <w:pPr>
        <w:rPr>
          <w:lang w:val="el-GR"/>
        </w:rPr>
      </w:pPr>
    </w:p>
    <w:p w14:paraId="3E0B37F4" w14:textId="77777777" w:rsidR="008338F0" w:rsidRPr="00603221" w:rsidRDefault="003355E7" w:rsidP="0072750F">
      <w:pPr>
        <w:pStyle w:val="3"/>
        <w:ind w:left="1276"/>
        <w:rPr>
          <w:lang w:val="el-GR"/>
        </w:rPr>
      </w:pPr>
      <w:bookmarkStart w:id="88" w:name="_Ref496541356"/>
      <w:bookmarkStart w:id="89" w:name="_Ref496541742"/>
      <w:bookmarkStart w:id="90" w:name="_Ref496541775"/>
      <w:bookmarkStart w:id="91" w:name="_Ref496541863"/>
      <w:bookmarkStart w:id="92" w:name="_Toc97194273"/>
      <w:bookmarkStart w:id="93" w:name="_Toc97194423"/>
      <w:bookmarkStart w:id="94" w:name="_Toc189730625"/>
      <w:r w:rsidRPr="00603221">
        <w:rPr>
          <w:lang w:val="el-GR"/>
        </w:rPr>
        <w:t>Λόγοι αποκλεισμού</w:t>
      </w:r>
      <w:bookmarkEnd w:id="88"/>
      <w:bookmarkEnd w:id="89"/>
      <w:bookmarkEnd w:id="90"/>
      <w:bookmarkEnd w:id="91"/>
      <w:bookmarkEnd w:id="92"/>
      <w:bookmarkEnd w:id="93"/>
      <w:bookmarkEnd w:id="94"/>
      <w:r w:rsidRPr="00603221">
        <w:rPr>
          <w:lang w:val="el-GR"/>
        </w:rPr>
        <w:t xml:space="preserve"> </w:t>
      </w:r>
    </w:p>
    <w:p w14:paraId="3E0B37F5"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3E0B37F6" w14:textId="77777777" w:rsidR="008338F0" w:rsidRPr="00603221" w:rsidRDefault="00E1337D">
      <w:pPr>
        <w:pStyle w:val="aff"/>
        <w:numPr>
          <w:ilvl w:val="3"/>
          <w:numId w:val="23"/>
        </w:numPr>
        <w:spacing w:before="240"/>
        <w:ind w:left="0" w:firstLine="0"/>
        <w:rPr>
          <w:lang w:val="el-GR"/>
        </w:rPr>
      </w:pPr>
      <w:bookmarkStart w:id="95" w:name="_Ref496540567"/>
      <w:r w:rsidRPr="00603221">
        <w:rPr>
          <w:lang w:val="el-GR"/>
        </w:rPr>
        <w:t xml:space="preserve"> </w:t>
      </w:r>
      <w:bookmarkStart w:id="96"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5"/>
      <w:bookmarkEnd w:id="96"/>
      <w:r w:rsidR="003355E7" w:rsidRPr="00603221">
        <w:rPr>
          <w:lang w:val="el-GR"/>
        </w:rPr>
        <w:t xml:space="preserve"> </w:t>
      </w:r>
    </w:p>
    <w:p w14:paraId="3E0B37F7"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3E0B37F8"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3E0B37F9" w14:textId="77777777" w:rsidR="008338F0" w:rsidRPr="00603221" w:rsidRDefault="003355E7">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w:t>
      </w:r>
      <w:r w:rsidR="00105242" w:rsidRPr="00105242">
        <w:rPr>
          <w:lang w:val="el-GR"/>
        </w:rPr>
        <w:lastRenderedPageBreak/>
        <w:t xml:space="preserve">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3E0B37FA" w14:textId="77777777" w:rsidR="008338F0" w:rsidRPr="00603221" w:rsidRDefault="003355E7">
      <w:pPr>
        <w:rPr>
          <w:lang w:val="el-GR"/>
        </w:rPr>
      </w:pPr>
      <w:r w:rsidRPr="11E90C04">
        <w:rPr>
          <w:lang w:val="el-GR"/>
        </w:rPr>
        <w:t xml:space="preserve">δ) </w:t>
      </w:r>
      <w:r w:rsidR="00105242" w:rsidRPr="11E90C04">
        <w:rPr>
          <w:lang w:val="el-GR"/>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w:t>
      </w:r>
      <w:r w:rsidR="00130C5D" w:rsidRPr="11E90C04">
        <w:rPr>
          <w:lang w:val="el-GR"/>
        </w:rPr>
        <w:t>πλαίσιο</w:t>
      </w:r>
      <w:r w:rsidR="00105242" w:rsidRPr="11E90C04">
        <w:rPr>
          <w:lang w:val="el-GR"/>
        </w:rPr>
        <w:t xml:space="preserve"> 2002/475/ΔΕΥ του Συμβουλίου και για την τροποποίηση της απόφασης 2005/671/ΔΕΥ του Συμβουλίου (</w:t>
      </w:r>
      <w:r w:rsidR="00105242">
        <w:t>EE</w:t>
      </w:r>
      <w:r w:rsidR="00105242" w:rsidRPr="11E90C04">
        <w:rPr>
          <w:lang w:val="el-GR"/>
        </w:rPr>
        <w:t xml:space="preserve"> </w:t>
      </w:r>
      <w:r w:rsidR="00105242">
        <w:t>L</w:t>
      </w:r>
      <w:r w:rsidR="00105242" w:rsidRPr="11E90C04">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t> </w:t>
      </w:r>
      <w:r w:rsidR="00105242" w:rsidRPr="11E90C04">
        <w:rPr>
          <w:lang w:val="el-GR"/>
        </w:rPr>
        <w:t>4689/2020 (Α’</w:t>
      </w:r>
      <w:r w:rsidR="00105242">
        <w:t> </w:t>
      </w:r>
      <w:r w:rsidR="00105242" w:rsidRPr="11E90C04">
        <w:rPr>
          <w:lang w:val="el-GR"/>
        </w:rPr>
        <w:t>103),</w:t>
      </w:r>
    </w:p>
    <w:p w14:paraId="3E0B37FB" w14:textId="77777777" w:rsidR="009A3D76" w:rsidRPr="00603221"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3E0B37FC"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E0B37FD"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3E0B37FE"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3E0B37FF"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3E0B3800"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Pr>
          <w:lang w:val="el-GR"/>
        </w:rPr>
        <w:t>,</w:t>
      </w:r>
    </w:p>
    <w:p w14:paraId="3E0B3801"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3E0B3802" w14:textId="77777777" w:rsidR="009A3D76" w:rsidRPr="009A3D76" w:rsidRDefault="009A3D76" w:rsidP="009A3D76">
      <w:pPr>
        <w:rPr>
          <w:lang w:val="el-GR"/>
        </w:rPr>
      </w:pPr>
      <w:r w:rsidRPr="11E90C04">
        <w:rPr>
          <w:lang w:val="el-GR"/>
        </w:rPr>
        <w:t>- σε όλες τις λοιπ</w:t>
      </w:r>
      <w:r w:rsidR="007207B7" w:rsidRPr="11E90C04">
        <w:rPr>
          <w:lang w:val="el-GR"/>
        </w:rPr>
        <w:t>έ</w:t>
      </w:r>
      <w:r w:rsidRPr="11E90C04">
        <w:rPr>
          <w:lang w:val="el-GR"/>
        </w:rPr>
        <w:t>ς περιπτώσεις νομικών προσώπων, τον κατά περίπτωση νόμιμο εκπρόσωπο.</w:t>
      </w:r>
    </w:p>
    <w:p w14:paraId="3E0B3803"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3E0B3804" w14:textId="77777777" w:rsidR="005A0ACC" w:rsidRDefault="000326F6">
      <w:pPr>
        <w:pStyle w:val="aff"/>
        <w:numPr>
          <w:ilvl w:val="3"/>
          <w:numId w:val="23"/>
        </w:numPr>
        <w:tabs>
          <w:tab w:val="left" w:pos="0"/>
          <w:tab w:val="left" w:pos="709"/>
          <w:tab w:val="left" w:pos="1134"/>
        </w:tabs>
        <w:spacing w:before="240"/>
        <w:ind w:left="0" w:firstLine="0"/>
        <w:rPr>
          <w:lang w:val="el-GR"/>
        </w:rPr>
      </w:pPr>
      <w:bookmarkStart w:id="97" w:name="_Ref503518036"/>
      <w:r w:rsidRPr="00603221">
        <w:rPr>
          <w:lang w:val="el-GR"/>
        </w:rPr>
        <w:t>Σ</w:t>
      </w:r>
      <w:r w:rsidR="005A0ACC" w:rsidRPr="00603221">
        <w:rPr>
          <w:lang w:val="el-GR"/>
        </w:rPr>
        <w:t>τις ακόλουθες περιπτώσεις</w:t>
      </w:r>
      <w:bookmarkEnd w:id="97"/>
      <w:r w:rsidR="005A0ACC" w:rsidRPr="00603221">
        <w:rPr>
          <w:lang w:val="el-GR"/>
        </w:rPr>
        <w:t xml:space="preserve"> </w:t>
      </w:r>
    </w:p>
    <w:p w14:paraId="3E0B3805" w14:textId="77777777" w:rsidR="009A3D76" w:rsidRPr="00C229F3" w:rsidRDefault="009A3D76" w:rsidP="00821852">
      <w:pPr>
        <w:spacing w:before="120"/>
        <w:rPr>
          <w:lang w:val="el-GR"/>
        </w:rPr>
      </w:pPr>
      <w:r w:rsidRPr="11E90C04">
        <w:rPr>
          <w:lang w:val="el-GR"/>
        </w:rPr>
        <w:t xml:space="preserve">α) όταν ο οικονομικός φορέας έχει αθετήσει τις υποχρεώσεις του </w:t>
      </w:r>
      <w:r w:rsidR="007207B7" w:rsidRPr="11E90C04">
        <w:rPr>
          <w:lang w:val="el-GR"/>
        </w:rPr>
        <w:t>σχετικά με την</w:t>
      </w:r>
      <w:r w:rsidRPr="11E90C04">
        <w:rPr>
          <w:lang w:val="el-GR"/>
        </w:rPr>
        <w:t xml:space="preserve"> καταβολή φόρων ή εισφορών κοινωνικής ασφάλισης και αυτό έχει διαπιστωθεί </w:t>
      </w:r>
      <w:r w:rsidR="007207B7" w:rsidRPr="11E90C04">
        <w:rPr>
          <w:lang w:val="el-GR"/>
        </w:rPr>
        <w:t>με</w:t>
      </w:r>
      <w:r w:rsidRPr="11E90C04">
        <w:rPr>
          <w:lang w:val="el-GR"/>
        </w:rPr>
        <w:t xml:space="preserve"> δικαστική ή διοικητική απόφαση με </w:t>
      </w:r>
      <w:r w:rsidRPr="11E90C04">
        <w:rPr>
          <w:lang w:val="el-GR"/>
        </w:rPr>
        <w:lastRenderedPageBreak/>
        <w:t xml:space="preserve">τελεσίδικη και δεσμευτική ισχύ, σύμφωνα με διατάξεις της χώρας όπου είναι εγκατεστημένος  ή την εθνική νομοθεσία ή </w:t>
      </w:r>
    </w:p>
    <w:p w14:paraId="3E0B3806"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E0B380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E0B3808"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3E0B3809" w14:textId="77777777" w:rsidR="009A3D76" w:rsidRPr="009143B3" w:rsidRDefault="009A3D76" w:rsidP="009A3D76">
      <w:pPr>
        <w:rPr>
          <w:lang w:val="el-GR"/>
        </w:rPr>
      </w:pPr>
      <w:r w:rsidRPr="11E90C04">
        <w:rPr>
          <w:lang w:val="el-GR"/>
        </w:rPr>
        <w:t xml:space="preserve">Δεν αποκλείεται ο οικονομικός φορέας, όταν έχει εκπληρώσει τις υποχρεώσεις του είτε </w:t>
      </w:r>
      <w:r w:rsidR="00F378CB" w:rsidRPr="11E90C04">
        <w:rPr>
          <w:lang w:val="el-GR"/>
        </w:rPr>
        <w:t>καταβάλλοντας</w:t>
      </w:r>
      <w:r w:rsidRPr="11E90C04">
        <w:rPr>
          <w:lang w:val="el-GR"/>
        </w:rPr>
        <w:t xml:space="preserve">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E0B380A" w14:textId="77777777" w:rsidR="004B29C9" w:rsidRPr="00603221" w:rsidRDefault="004B29C9" w:rsidP="003329FF">
      <w:pPr>
        <w:rPr>
          <w:lang w:val="el-GR"/>
        </w:rPr>
      </w:pPr>
    </w:p>
    <w:p w14:paraId="3E0B380B" w14:textId="77777777" w:rsidR="00B04AF3" w:rsidRPr="00603221" w:rsidRDefault="003355E7">
      <w:pPr>
        <w:pStyle w:val="aff"/>
        <w:numPr>
          <w:ilvl w:val="3"/>
          <w:numId w:val="23"/>
        </w:numPr>
        <w:tabs>
          <w:tab w:val="left" w:pos="0"/>
          <w:tab w:val="left" w:pos="709"/>
          <w:tab w:val="left" w:pos="1134"/>
        </w:tabs>
        <w:spacing w:before="240"/>
        <w:ind w:left="0" w:firstLine="0"/>
        <w:rPr>
          <w:i/>
          <w:color w:val="5B9BD5"/>
          <w:lang w:val="el-GR"/>
        </w:rPr>
      </w:pPr>
      <w:bookmarkStart w:id="98"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98"/>
      <w:r w:rsidRPr="00603221">
        <w:rPr>
          <w:lang w:val="el-GR"/>
        </w:rPr>
        <w:t xml:space="preserve"> </w:t>
      </w:r>
    </w:p>
    <w:p w14:paraId="3E0B380C"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3E0B380D"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3E0B380E"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BB6963" w:rsidRPr="00790D05">
        <w:rPr>
          <w:lang w:val="el-GR"/>
        </w:rPr>
        <w:t>3</w:t>
      </w:r>
      <w:r w:rsidR="00BB6963">
        <w:rPr>
          <w:lang w:val="el-GR"/>
        </w:rPr>
        <w:t>Γ</w:t>
      </w:r>
      <w:r w:rsidR="00BB6963"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E0B380F" w14:textId="77777777" w:rsidR="008338F0" w:rsidRDefault="003355E7">
      <w:pPr>
        <w:rPr>
          <w:lang w:val="el-GR"/>
        </w:rPr>
      </w:pPr>
      <w:r w:rsidRPr="00603221">
        <w:rPr>
          <w:lang w:val="el-GR"/>
        </w:rPr>
        <w:t>δ) εάν μία κατάσταση σύγκρουσης συμφερόντων κατά την έννοια του άρθρου 24 του ν. 4412/2016 δεν μπορεί να θεραπευ</w:t>
      </w:r>
      <w:r w:rsidR="00123846">
        <w:rPr>
          <w:lang w:val="el-GR"/>
        </w:rPr>
        <w:t>τ</w:t>
      </w:r>
      <w:r w:rsidRPr="00603221">
        <w:rPr>
          <w:lang w:val="el-GR"/>
        </w:rPr>
        <w:t xml:space="preserve">εί αποτελεσματικά με άλλα, λιγότερο παρεμβατικά, μέσα, </w:t>
      </w:r>
    </w:p>
    <w:p w14:paraId="3E0B3810"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w:t>
      </w:r>
      <w:r w:rsidR="00123846">
        <w:rPr>
          <w:lang w:val="el-GR"/>
        </w:rPr>
        <w:t>τ</w:t>
      </w:r>
      <w:r w:rsidRPr="00603221">
        <w:rPr>
          <w:lang w:val="el-GR"/>
        </w:rPr>
        <w:t xml:space="preserve">εί με άλλα, λιγότερο παρεμβατικά, μέσα, </w:t>
      </w:r>
    </w:p>
    <w:p w14:paraId="3E0B3811" w14:textId="77777777" w:rsidR="001F3B35" w:rsidRDefault="001F3B35">
      <w:pPr>
        <w:rPr>
          <w:lang w:val="el-GR"/>
        </w:rPr>
      </w:pPr>
      <w:r w:rsidRPr="11E90C04">
        <w:rPr>
          <w:lang w:val="el-GR"/>
        </w:rPr>
        <w:t>(</w:t>
      </w:r>
      <w:proofErr w:type="spellStart"/>
      <w:r w:rsidRPr="11E90C04">
        <w:rPr>
          <w:lang w:val="el-GR"/>
        </w:rPr>
        <w:t>στ</w:t>
      </w:r>
      <w:proofErr w:type="spellEnd"/>
      <w:r w:rsidRPr="11E90C04">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 </w:t>
      </w:r>
    </w:p>
    <w:p w14:paraId="3E0B3812" w14:textId="6B7A6BEB"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99" w:name="_Hlk126489824"/>
      <w:r w:rsidR="00A23EAB" w:rsidRPr="00A23EAB">
        <w:rPr>
          <w:lang w:val="el-GR"/>
        </w:rPr>
        <w:t>της παραγράφου</w:t>
      </w:r>
      <w:r w:rsidR="00E403E0">
        <w:rPr>
          <w:lang w:val="el-GR"/>
        </w:rPr>
        <w:t xml:space="preserve"> </w:t>
      </w:r>
      <w:r w:rsidR="005521D0">
        <w:rPr>
          <w:lang w:val="el-GR"/>
        </w:rPr>
        <w:fldChar w:fldCharType="begin"/>
      </w:r>
      <w:r w:rsidR="00E403E0">
        <w:rPr>
          <w:lang w:val="el-GR"/>
        </w:rPr>
        <w:instrText xml:space="preserve"> REF _Ref40957856 \h </w:instrText>
      </w:r>
      <w:r w:rsidR="005521D0">
        <w:rPr>
          <w:lang w:val="el-GR"/>
        </w:rPr>
      </w:r>
      <w:r w:rsidR="005521D0">
        <w:rPr>
          <w:lang w:val="el-GR"/>
        </w:rPr>
        <w:fldChar w:fldCharType="separate"/>
      </w:r>
      <w:r w:rsidR="004E7208" w:rsidRPr="00CF34CF">
        <w:rPr>
          <w:lang w:val="el-GR"/>
        </w:rPr>
        <w:t xml:space="preserve">2.2.9.2 </w:t>
      </w:r>
      <w:r w:rsidR="004E7208" w:rsidRPr="07571D1B">
        <w:rPr>
          <w:lang w:val="el-GR"/>
        </w:rPr>
        <w:t>Αποδεικτικά μέσα</w:t>
      </w:r>
      <w:r w:rsidR="004E7208">
        <w:rPr>
          <w:rFonts w:ascii="Calibri" w:hAnsi="Calibri"/>
          <w:lang w:val="el-GR"/>
        </w:rPr>
        <w:t xml:space="preserve"> </w:t>
      </w:r>
      <w:r w:rsidR="004E7208" w:rsidRPr="0077634D">
        <w:rPr>
          <w:rFonts w:ascii="Calibri" w:hAnsi="Calibri"/>
          <w:lang w:val="el-GR"/>
        </w:rPr>
        <w:t xml:space="preserve">- </w:t>
      </w:r>
      <w:r w:rsidR="004E7208" w:rsidRPr="07571D1B">
        <w:rPr>
          <w:lang w:val="el-GR"/>
        </w:rPr>
        <w:t>Δικαιολογητικά προσωρινού αναδόχου</w:t>
      </w:r>
      <w:r w:rsidR="005521D0">
        <w:rPr>
          <w:lang w:val="el-GR"/>
        </w:rPr>
        <w:fldChar w:fldCharType="end"/>
      </w:r>
      <w:r w:rsidR="00A9669D" w:rsidRPr="00603221">
        <w:rPr>
          <w:lang w:val="el-GR"/>
        </w:rPr>
        <w:t xml:space="preserve"> </w:t>
      </w:r>
      <w:r w:rsidR="00B941FC" w:rsidRPr="00603221">
        <w:rPr>
          <w:lang w:val="el-GR"/>
        </w:rPr>
        <w:t xml:space="preserve">της παρούσας. </w:t>
      </w:r>
    </w:p>
    <w:bookmarkEnd w:id="99"/>
    <w:p w14:paraId="3E0B3813" w14:textId="77777777" w:rsidR="008338F0" w:rsidRPr="00603221" w:rsidRDefault="003355E7">
      <w:pPr>
        <w:rPr>
          <w:lang w:val="el-GR"/>
        </w:rPr>
      </w:pPr>
      <w:r w:rsidRPr="00603221">
        <w:rPr>
          <w:lang w:val="el-GR"/>
        </w:rPr>
        <w:lastRenderedPageBreak/>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3E0B3814"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3E0B3815" w14:textId="77777777" w:rsidR="008338F0" w:rsidRPr="00821852" w:rsidRDefault="00067067">
      <w:pPr>
        <w:rPr>
          <w:b/>
          <w:bCs/>
          <w:lang w:val="el-GR"/>
        </w:rPr>
      </w:pPr>
      <w:r w:rsidRPr="11E90C04">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3E0B3816"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3E0B3817" w14:textId="77777777" w:rsidR="00C535AC" w:rsidRPr="00603221" w:rsidRDefault="00C535AC" w:rsidP="00C535AC">
      <w:pPr>
        <w:pStyle w:val="aff"/>
        <w:tabs>
          <w:tab w:val="left" w:pos="0"/>
        </w:tabs>
        <w:spacing w:before="240"/>
        <w:ind w:left="0"/>
        <w:rPr>
          <w:b/>
          <w:bCs/>
          <w:lang w:val="el-GR"/>
        </w:rPr>
      </w:pPr>
    </w:p>
    <w:p w14:paraId="3E0B3818" w14:textId="77777777" w:rsidR="002A7C7B" w:rsidRDefault="002A7C7B">
      <w:pPr>
        <w:pStyle w:val="aff"/>
        <w:numPr>
          <w:ilvl w:val="3"/>
          <w:numId w:val="23"/>
        </w:numPr>
        <w:tabs>
          <w:tab w:val="left" w:pos="0"/>
          <w:tab w:val="left" w:pos="709"/>
          <w:tab w:val="left" w:pos="1134"/>
        </w:tabs>
        <w:spacing w:before="240"/>
        <w:ind w:left="0" w:firstLine="0"/>
        <w:rPr>
          <w:lang w:val="el-GR"/>
        </w:rPr>
      </w:pPr>
      <w:bookmarkStart w:id="100" w:name="_Ref151369083"/>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0"/>
    </w:p>
    <w:p w14:paraId="3E0B3819" w14:textId="77777777" w:rsidR="002A631D" w:rsidRPr="00995186" w:rsidRDefault="002A631D" w:rsidP="07571D1B">
      <w:pPr>
        <w:suppressAutoHyphens w:val="0"/>
        <w:spacing w:after="160" w:line="252" w:lineRule="auto"/>
        <w:rPr>
          <w:lang w:val="el-GR"/>
        </w:rPr>
      </w:pPr>
      <w:r w:rsidRPr="00995186">
        <w:rPr>
          <w:b/>
          <w:bCs/>
          <w:lang w:val="el-GR"/>
        </w:rPr>
        <w:t>2.2.3.</w:t>
      </w:r>
      <w:r w:rsidR="002C72BB">
        <w:rPr>
          <w:b/>
          <w:bCs/>
          <w:lang w:val="el-GR"/>
        </w:rPr>
        <w:t>4</w:t>
      </w:r>
      <w:r w:rsidRPr="00995186">
        <w:rPr>
          <w:b/>
          <w:bCs/>
          <w:lang w:val="el-GR"/>
        </w:rPr>
        <w:t>.α</w:t>
      </w:r>
      <w:r w:rsidRPr="00995186">
        <w:rPr>
          <w:lang w:val="el-GR"/>
        </w:rPr>
        <w:t xml:space="preserve">  </w:t>
      </w:r>
      <w:r w:rsidR="005B3C79" w:rsidRPr="00995186">
        <w:rPr>
          <w:lang w:val="el-GR"/>
        </w:rPr>
        <w:t xml:space="preserve"> </w:t>
      </w:r>
      <w:r w:rsidRPr="00995186">
        <w:rPr>
          <w:lang w:val="el-GR"/>
        </w:rPr>
        <w:t>Απαγορεύεται η ανάθεση της παρούσας σύμβασης, σε:</w:t>
      </w:r>
    </w:p>
    <w:p w14:paraId="3E0B381A" w14:textId="77777777" w:rsidR="002A631D" w:rsidRPr="002A631D" w:rsidRDefault="002A631D" w:rsidP="00835B35">
      <w:pPr>
        <w:suppressAutoHyphens w:val="0"/>
        <w:spacing w:after="160" w:line="252" w:lineRule="auto"/>
        <w:rPr>
          <w:lang w:val="el-GR"/>
        </w:rPr>
      </w:pPr>
      <w:r w:rsidRPr="002A631D">
        <w:rPr>
          <w:lang w:val="el-GR"/>
        </w:rPr>
        <w:t xml:space="preserve">α) Ρώσο υπήκοο ή φυσικό ή νομικό πρόσωπο, οντότητα ή φορέα που έχει την έδρα του στη Ρωσία  </w:t>
      </w:r>
    </w:p>
    <w:p w14:paraId="3E0B381B" w14:textId="77777777" w:rsidR="002A631D" w:rsidRPr="002A631D" w:rsidRDefault="002A631D" w:rsidP="00835B35">
      <w:pPr>
        <w:suppressAutoHyphens w:val="0"/>
        <w:spacing w:after="160" w:line="252" w:lineRule="auto"/>
        <w:rPr>
          <w:lang w:val="el-GR"/>
        </w:rPr>
      </w:pPr>
      <w:r w:rsidRPr="002A631D">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3E0B381C" w14:textId="77777777" w:rsidR="002A631D" w:rsidRPr="002A631D" w:rsidRDefault="002A631D" w:rsidP="00835B35">
      <w:pPr>
        <w:suppressAutoHyphens w:val="0"/>
        <w:spacing w:after="160" w:line="252" w:lineRule="auto"/>
        <w:rPr>
          <w:b/>
          <w:bCs/>
          <w:lang w:val="el-GR"/>
        </w:rPr>
      </w:pPr>
      <w:r w:rsidRPr="002A631D">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3E0B381D" w14:textId="77777777" w:rsidR="00002DC2" w:rsidRPr="00C229F3" w:rsidRDefault="00002DC2">
      <w:pPr>
        <w:pStyle w:val="aff"/>
        <w:numPr>
          <w:ilvl w:val="3"/>
          <w:numId w:val="23"/>
        </w:numPr>
        <w:tabs>
          <w:tab w:val="left" w:pos="709"/>
          <w:tab w:val="left" w:pos="1134"/>
        </w:tabs>
        <w:spacing w:before="240"/>
        <w:ind w:left="0" w:firstLine="0"/>
        <w:rPr>
          <w:lang w:val="el-GR"/>
        </w:rPr>
      </w:pPr>
      <w:r w:rsidRPr="11E90C04">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3E0B381E" w14:textId="77777777" w:rsidR="002A7C7B" w:rsidRDefault="002A7C7B" w:rsidP="002A7C7B">
      <w:pPr>
        <w:pStyle w:val="aff"/>
        <w:tabs>
          <w:tab w:val="left" w:pos="0"/>
          <w:tab w:val="left" w:pos="709"/>
          <w:tab w:val="left" w:pos="1134"/>
        </w:tabs>
        <w:spacing w:before="240"/>
        <w:ind w:left="0"/>
        <w:rPr>
          <w:lang w:val="el-GR"/>
        </w:rPr>
      </w:pPr>
    </w:p>
    <w:p w14:paraId="3E0B381F" w14:textId="67445785" w:rsidR="002A7C7B" w:rsidRPr="002A7C7B" w:rsidRDefault="003355E7">
      <w:pPr>
        <w:pStyle w:val="aff"/>
        <w:numPr>
          <w:ilvl w:val="3"/>
          <w:numId w:val="23"/>
        </w:numPr>
        <w:tabs>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fldChar w:fldCharType="begin"/>
      </w:r>
      <w:r w:rsidR="002A7C7B" w:rsidRPr="00F65401">
        <w:rPr>
          <w:lang w:val="el-GR"/>
        </w:rPr>
        <w:instrText xml:space="preserve"> </w:instrText>
      </w:r>
      <w:r w:rsidR="002A7C7B">
        <w:instrText>REF</w:instrText>
      </w:r>
      <w:r w:rsidR="002A7C7B" w:rsidRPr="00F65401">
        <w:rPr>
          <w:lang w:val="el-GR"/>
        </w:rPr>
        <w:instrText xml:space="preserve"> _</w:instrText>
      </w:r>
      <w:r w:rsidR="002A7C7B">
        <w:instrText>Ref</w:instrText>
      </w:r>
      <w:r w:rsidR="002A7C7B" w:rsidRPr="00F65401">
        <w:rPr>
          <w:lang w:val="el-GR"/>
        </w:rPr>
        <w:instrText>496540567 \</w:instrText>
      </w:r>
      <w:r w:rsidR="002A7C7B">
        <w:instrText>r</w:instrText>
      </w:r>
      <w:r w:rsidR="002A7C7B" w:rsidRPr="00F65401">
        <w:rPr>
          <w:lang w:val="el-GR"/>
        </w:rPr>
        <w:instrText xml:space="preserve"> \</w:instrText>
      </w:r>
      <w:r w:rsidR="002A7C7B">
        <w:instrText>h</w:instrText>
      </w:r>
      <w:r w:rsidR="002A7C7B" w:rsidRPr="00F65401">
        <w:rPr>
          <w:lang w:val="el-GR"/>
        </w:rPr>
        <w:instrText xml:space="preserve">  \* </w:instrText>
      </w:r>
      <w:r w:rsidR="002A7C7B">
        <w:instrText>MERGEFORMAT</w:instrText>
      </w:r>
      <w:r w:rsidR="002A7C7B" w:rsidRPr="00F65401">
        <w:rPr>
          <w:lang w:val="el-GR"/>
        </w:rPr>
        <w:instrText xml:space="preserve"> </w:instrText>
      </w:r>
      <w:r>
        <w:fldChar w:fldCharType="separate"/>
      </w:r>
      <w:r w:rsidR="004E7208" w:rsidRPr="004E7208">
        <w:rPr>
          <w:lang w:val="el-GR"/>
        </w:rPr>
        <w:t>2.2.3.1</w:t>
      </w:r>
      <w:r>
        <w:fldChar w:fldCharType="end"/>
      </w:r>
      <w:r w:rsidRPr="002A7C7B">
        <w:rPr>
          <w:lang w:val="el-GR"/>
        </w:rPr>
        <w:t xml:space="preserve"> και </w:t>
      </w:r>
      <w:r w:rsidR="005521D0">
        <w:rPr>
          <w:lang w:val="el-GR"/>
        </w:rPr>
        <w:fldChar w:fldCharType="begin"/>
      </w:r>
      <w:r w:rsidR="007E61C0">
        <w:rPr>
          <w:lang w:val="el-GR"/>
        </w:rPr>
        <w:instrText xml:space="preserve"> REF _Ref496540586 \r \h </w:instrText>
      </w:r>
      <w:r w:rsidR="005521D0">
        <w:rPr>
          <w:lang w:val="el-GR"/>
        </w:rPr>
      </w:r>
      <w:r w:rsidR="005521D0">
        <w:rPr>
          <w:lang w:val="el-GR"/>
        </w:rPr>
        <w:fldChar w:fldCharType="separate"/>
      </w:r>
      <w:r w:rsidR="004E7208">
        <w:rPr>
          <w:lang w:val="el-GR"/>
        </w:rPr>
        <w:t>2.2.3.3</w:t>
      </w:r>
      <w:r w:rsidR="005521D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 ο οικονομικός φορέας αποδεικνύει ότι έχει καταβάλει ή έχει δεσμευ</w:t>
      </w:r>
      <w:r w:rsidR="00244F14">
        <w:rPr>
          <w:lang w:val="el-GR"/>
        </w:rPr>
        <w:t>τ</w:t>
      </w:r>
      <w:r w:rsidR="002A7C7B" w:rsidRPr="002A7C7B">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3E0B3820" w14:textId="77777777" w:rsidR="002A7C7B" w:rsidRPr="00603221" w:rsidRDefault="002A7C7B" w:rsidP="00821852">
      <w:pPr>
        <w:pStyle w:val="aff"/>
        <w:tabs>
          <w:tab w:val="left" w:pos="0"/>
          <w:tab w:val="left" w:pos="709"/>
          <w:tab w:val="left" w:pos="1134"/>
        </w:tabs>
        <w:spacing w:before="240"/>
        <w:ind w:left="0"/>
        <w:rPr>
          <w:b/>
          <w:bCs/>
          <w:lang w:val="el-GR"/>
        </w:rPr>
      </w:pPr>
    </w:p>
    <w:p w14:paraId="3E0B3821" w14:textId="77777777" w:rsidR="00841F47" w:rsidRDefault="00841F47">
      <w:pPr>
        <w:pStyle w:val="aff"/>
        <w:numPr>
          <w:ilvl w:val="3"/>
          <w:numId w:val="23"/>
        </w:numPr>
        <w:tabs>
          <w:tab w:val="left" w:pos="709"/>
          <w:tab w:val="left" w:pos="1134"/>
        </w:tabs>
        <w:spacing w:before="240"/>
        <w:ind w:left="0" w:firstLine="0"/>
        <w:rPr>
          <w:lang w:val="el-GR"/>
        </w:rPr>
      </w:pPr>
      <w:bookmarkStart w:id="101" w:name="_Ref151369188"/>
      <w:r w:rsidRPr="07571D1B">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Pr="005A0CDE">
        <w:footnoteReference w:id="8"/>
      </w:r>
      <w:r w:rsidRPr="07571D1B">
        <w:rPr>
          <w:lang w:val="el-GR"/>
        </w:rPr>
        <w:t>, καθώς και σ</w:t>
      </w:r>
      <w:r w:rsidRPr="11E90C04">
        <w:rPr>
          <w:lang w:val="el-GR"/>
        </w:rPr>
        <w:t xml:space="preserve">την υπ’ </w:t>
      </w:r>
      <w:proofErr w:type="spellStart"/>
      <w:r w:rsidRPr="11E90C04">
        <w:rPr>
          <w:lang w:val="el-GR"/>
        </w:rPr>
        <w:t>αριθμ</w:t>
      </w:r>
      <w:proofErr w:type="spellEnd"/>
      <w:r w:rsidRPr="07571D1B">
        <w:rPr>
          <w:lang w:val="el-GR"/>
        </w:rPr>
        <w:t xml:space="preserve">. 102080/24-10-2022 (Β΄5623/02.11.2022) απόφαση του Υπουργού Ανάπτυξης και Επενδύσεων, με θέμα: </w:t>
      </w:r>
      <w:r w:rsidRPr="005A0CDE">
        <w:rPr>
          <w:lang w:val="el-GR"/>
        </w:rPr>
        <w:t>«Ρύθμιση θεμάτων σχετικά με την εξέταση επανορθωτικών μέτρων από την Επιτροπή της παρ.  9 του άρθρου 73 του ν. 4412/2016».</w:t>
      </w:r>
    </w:p>
    <w:p w14:paraId="3E0B3822" w14:textId="77777777" w:rsidR="00841F47" w:rsidRDefault="00841F47" w:rsidP="002C2C33">
      <w:pPr>
        <w:tabs>
          <w:tab w:val="left" w:pos="709"/>
          <w:tab w:val="left" w:pos="1134"/>
        </w:tabs>
        <w:suppressAutoHyphens w:val="0"/>
        <w:autoSpaceDE w:val="0"/>
        <w:autoSpaceDN w:val="0"/>
        <w:adjustRightInd w:val="0"/>
        <w:spacing w:before="240" w:after="0"/>
        <w:rPr>
          <w:lang w:val="el-GR"/>
        </w:rPr>
      </w:pPr>
      <w:r>
        <w:rPr>
          <w:lang w:val="el-GR"/>
        </w:rPr>
        <w:t>Η</w:t>
      </w:r>
      <w:r w:rsidRPr="11E90C04">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11E90C04">
        <w:rPr>
          <w:lang w:val="el-GR"/>
        </w:rPr>
        <w:t>ληφθέντων</w:t>
      </w:r>
      <w:proofErr w:type="spellEnd"/>
      <w:r w:rsidRPr="11E90C04">
        <w:rPr>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4" w:history="1">
        <w:r>
          <w:t>epanorthotika</w:t>
        </w:r>
        <w:r w:rsidRPr="11E90C04">
          <w:rPr>
            <w:lang w:val="el-GR"/>
          </w:rPr>
          <w:t>@</w:t>
        </w:r>
        <w:r>
          <w:t>eaadhsy</w:t>
        </w:r>
        <w:r w:rsidRPr="11E90C04">
          <w:rPr>
            <w:lang w:val="el-GR"/>
          </w:rPr>
          <w:t>.</w:t>
        </w:r>
        <w:r>
          <w:t>gr</w:t>
        </w:r>
      </w:hyperlink>
      <w:r w:rsidRPr="11E90C04">
        <w:rPr>
          <w:lang w:val="el-GR"/>
        </w:rPr>
        <w:t>.</w:t>
      </w:r>
    </w:p>
    <w:p w14:paraId="3E0B3823" w14:textId="77777777" w:rsidR="00841F47" w:rsidRDefault="00841F47" w:rsidP="00841F47">
      <w:pPr>
        <w:suppressAutoHyphens w:val="0"/>
        <w:autoSpaceDE w:val="0"/>
        <w:autoSpaceDN w:val="0"/>
        <w:adjustRightInd w:val="0"/>
        <w:spacing w:after="0"/>
        <w:rPr>
          <w:lang w:val="el-GR"/>
        </w:rPr>
      </w:pPr>
    </w:p>
    <w:p w14:paraId="3E0B3824" w14:textId="77777777" w:rsidR="00841F47" w:rsidRDefault="00841F47" w:rsidP="00841F47">
      <w:pPr>
        <w:suppressAutoHyphens w:val="0"/>
        <w:autoSpaceDE w:val="0"/>
        <w:autoSpaceDN w:val="0"/>
        <w:adjustRightInd w:val="0"/>
        <w:spacing w:after="0"/>
        <w:rPr>
          <w:lang w:val="el-GR"/>
        </w:rPr>
      </w:pPr>
      <w:r w:rsidRPr="11E90C04">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11E90C04">
        <w:rPr>
          <w:lang w:val="el-GR"/>
        </w:rPr>
        <w:t>εκδοθείσες</w:t>
      </w:r>
      <w:proofErr w:type="spellEnd"/>
      <w:r w:rsidRPr="11E90C04">
        <w:rPr>
          <w:lang w:val="el-GR"/>
        </w:rPr>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3E0B3825" w14:textId="77777777" w:rsidR="00841F47" w:rsidRDefault="00841F47" w:rsidP="00841F47">
      <w:pPr>
        <w:suppressAutoHyphens w:val="0"/>
        <w:autoSpaceDE w:val="0"/>
        <w:autoSpaceDN w:val="0"/>
        <w:adjustRightInd w:val="0"/>
        <w:spacing w:after="0"/>
        <w:rPr>
          <w:lang w:val="el-GR"/>
        </w:rPr>
      </w:pPr>
    </w:p>
    <w:p w14:paraId="3E0B3826" w14:textId="77777777" w:rsidR="00841F47" w:rsidRDefault="00841F47" w:rsidP="00841F47">
      <w:pPr>
        <w:suppressAutoHyphens w:val="0"/>
        <w:autoSpaceDE w:val="0"/>
        <w:autoSpaceDN w:val="0"/>
        <w:adjustRightInd w:val="0"/>
        <w:spacing w:after="0"/>
        <w:rPr>
          <w:lang w:val="el-GR"/>
        </w:rPr>
      </w:pPr>
      <w:r w:rsidRPr="11E90C04">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3E0B3827" w14:textId="77777777" w:rsidR="00841F47" w:rsidRDefault="00841F47" w:rsidP="00841F47">
      <w:pPr>
        <w:suppressAutoHyphens w:val="0"/>
        <w:autoSpaceDE w:val="0"/>
        <w:autoSpaceDN w:val="0"/>
        <w:adjustRightInd w:val="0"/>
        <w:spacing w:after="0"/>
        <w:rPr>
          <w:lang w:val="el-GR"/>
        </w:rPr>
      </w:pPr>
    </w:p>
    <w:p w14:paraId="3E0B3828" w14:textId="77777777" w:rsidR="00841F47" w:rsidRDefault="00841F47" w:rsidP="00841F47">
      <w:pPr>
        <w:suppressAutoHyphens w:val="0"/>
        <w:autoSpaceDE w:val="0"/>
        <w:autoSpaceDN w:val="0"/>
        <w:adjustRightInd w:val="0"/>
        <w:spacing w:after="0"/>
        <w:rPr>
          <w:lang w:val="el-GR"/>
        </w:rPr>
      </w:pPr>
      <w:r w:rsidRPr="11E90C04">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3E0B3829" w14:textId="77777777" w:rsidR="00841F47" w:rsidRDefault="00841F47" w:rsidP="00841F47">
      <w:pPr>
        <w:suppressAutoHyphens w:val="0"/>
        <w:autoSpaceDE w:val="0"/>
        <w:autoSpaceDN w:val="0"/>
        <w:adjustRightInd w:val="0"/>
        <w:spacing w:after="0"/>
        <w:rPr>
          <w:lang w:val="el-GR"/>
        </w:rPr>
      </w:pPr>
    </w:p>
    <w:p w14:paraId="3E0B382A" w14:textId="77777777" w:rsidR="00841F47" w:rsidRDefault="00841F47" w:rsidP="00841F47">
      <w:pPr>
        <w:suppressAutoHyphens w:val="0"/>
        <w:autoSpaceDE w:val="0"/>
        <w:autoSpaceDN w:val="0"/>
        <w:adjustRightInd w:val="0"/>
        <w:spacing w:after="0"/>
        <w:rPr>
          <w:lang w:val="el-GR"/>
        </w:rPr>
      </w:pPr>
      <w:r w:rsidRPr="11E90C04">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3E0B382B" w14:textId="77777777" w:rsidR="00841F47" w:rsidRDefault="00841F47" w:rsidP="00841F47">
      <w:pPr>
        <w:suppressAutoHyphens w:val="0"/>
        <w:autoSpaceDE w:val="0"/>
        <w:autoSpaceDN w:val="0"/>
        <w:adjustRightInd w:val="0"/>
        <w:spacing w:after="0"/>
        <w:rPr>
          <w:lang w:val="el-GR"/>
        </w:rPr>
      </w:pPr>
    </w:p>
    <w:p w14:paraId="3E0B382C" w14:textId="77777777" w:rsidR="00841F47" w:rsidRPr="00990B68" w:rsidRDefault="00841F47" w:rsidP="00841F47">
      <w:pPr>
        <w:suppressAutoHyphens w:val="0"/>
        <w:autoSpaceDE w:val="0"/>
        <w:autoSpaceDN w:val="0"/>
        <w:adjustRightInd w:val="0"/>
        <w:spacing w:before="240" w:after="0"/>
        <w:rPr>
          <w:lang w:val="el-GR"/>
        </w:rPr>
      </w:pPr>
      <w:r w:rsidRPr="11E90C04">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w:t>
      </w:r>
      <w:r>
        <w:t> </w:t>
      </w:r>
      <w:r w:rsidRPr="11E90C04">
        <w:rPr>
          <w:lang w:val="el-GR"/>
        </w:rPr>
        <w:t>1 και της παρ.</w:t>
      </w:r>
      <w:r>
        <w:t> </w:t>
      </w:r>
      <w:r w:rsidRPr="11E90C04">
        <w:rPr>
          <w:lang w:val="el-GR"/>
        </w:rPr>
        <w:t>4, εκτός από την περ.</w:t>
      </w:r>
      <w:r>
        <w:t> </w:t>
      </w:r>
      <w:r w:rsidRPr="11E90C04">
        <w:rPr>
          <w:lang w:val="el-GR"/>
        </w:rPr>
        <w:t>β’ αυτής, του άρθρου</w:t>
      </w:r>
      <w:r>
        <w:t> </w:t>
      </w:r>
      <w:r w:rsidRPr="11E90C04">
        <w:rPr>
          <w:lang w:val="el-GR"/>
        </w:rPr>
        <w:t>73 του ν.</w:t>
      </w:r>
      <w:r>
        <w:t> </w:t>
      </w:r>
      <w:r w:rsidRPr="11E90C04">
        <w:rPr>
          <w:lang w:val="el-GR"/>
        </w:rPr>
        <w:t>4412/2016, αλλά η συνδρομή του προέκυψε κατά τη διάρκεια της παρούσας διαδικασίας (</w:t>
      </w:r>
      <w:proofErr w:type="spellStart"/>
      <w:r w:rsidRPr="11E90C04">
        <w:rPr>
          <w:lang w:val="el-GR"/>
        </w:rPr>
        <w:t>οψιγενής</w:t>
      </w:r>
      <w:proofErr w:type="spellEnd"/>
      <w:r w:rsidRPr="11E90C04">
        <w:rPr>
          <w:lang w:val="el-GR"/>
        </w:rPr>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3E0B382D" w14:textId="77777777" w:rsidR="00841F47" w:rsidRDefault="00841F47" w:rsidP="00841F47">
      <w:pPr>
        <w:rPr>
          <w:lang w:val="el-GR"/>
        </w:rPr>
      </w:pPr>
      <w:r w:rsidRPr="11E90C04">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bookmarkEnd w:id="101"/>
    <w:p w14:paraId="3E0B382E" w14:textId="77777777" w:rsidR="00C535AC" w:rsidRPr="007E61C0" w:rsidRDefault="00C535AC" w:rsidP="00C813BF">
      <w:pPr>
        <w:tabs>
          <w:tab w:val="left" w:pos="709"/>
          <w:tab w:val="left" w:pos="1134"/>
        </w:tabs>
        <w:spacing w:before="240"/>
        <w:rPr>
          <w:i/>
          <w:iCs/>
          <w:lang w:val="el-GR"/>
        </w:rPr>
      </w:pPr>
    </w:p>
    <w:p w14:paraId="3E0B382F" w14:textId="77777777" w:rsidR="008338F0" w:rsidRPr="00821852" w:rsidRDefault="003355E7">
      <w:pPr>
        <w:pStyle w:val="aff"/>
        <w:numPr>
          <w:ilvl w:val="3"/>
          <w:numId w:val="23"/>
        </w:numPr>
        <w:tabs>
          <w:tab w:val="left" w:pos="709"/>
          <w:tab w:val="left" w:pos="1134"/>
        </w:tabs>
        <w:spacing w:before="240"/>
        <w:ind w:left="0" w:firstLine="0"/>
        <w:rPr>
          <w:lang w:val="el-GR"/>
        </w:rPr>
      </w:pPr>
      <w:r w:rsidRPr="11E90C04">
        <w:rPr>
          <w:lang w:val="el-GR"/>
        </w:rPr>
        <w:t xml:space="preserve"> </w:t>
      </w:r>
      <w:bookmarkStart w:id="102" w:name="_Ref496540821"/>
      <w:r w:rsidR="001E5DE0" w:rsidRPr="11E90C04">
        <w:rPr>
          <w:lang w:val="el-GR"/>
        </w:rPr>
        <w:t xml:space="preserve">Οικονομικός φορέας, </w:t>
      </w:r>
      <w:r w:rsidR="00DF1F52" w:rsidRPr="11E90C04">
        <w:rPr>
          <w:lang w:val="el-GR"/>
        </w:rPr>
        <w:t>εις</w:t>
      </w:r>
      <w:r w:rsidR="001E5DE0" w:rsidRPr="11E90C04">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11E90C04">
        <w:rPr>
          <w:lang w:val="el-GR"/>
        </w:rPr>
        <w:t>.</w:t>
      </w:r>
      <w:bookmarkEnd w:id="102"/>
    </w:p>
    <w:p w14:paraId="3E0B3830" w14:textId="77777777" w:rsidR="00D93C0C" w:rsidRPr="00603221" w:rsidRDefault="00D93C0C" w:rsidP="00603221">
      <w:pPr>
        <w:pStyle w:val="aff"/>
        <w:rPr>
          <w:color w:val="000000"/>
          <w:lang w:val="el-GR"/>
        </w:rPr>
      </w:pPr>
    </w:p>
    <w:p w14:paraId="3E0B3831" w14:textId="77777777" w:rsidR="008338F0" w:rsidRPr="00603221" w:rsidRDefault="003355E7" w:rsidP="003329FF">
      <w:pPr>
        <w:pStyle w:val="3"/>
        <w:numPr>
          <w:ilvl w:val="0"/>
          <w:numId w:val="0"/>
        </w:numPr>
        <w:ind w:left="720" w:hanging="720"/>
        <w:rPr>
          <w:rFonts w:cs="Tahoma"/>
          <w:szCs w:val="22"/>
          <w:lang w:val="el-GR"/>
        </w:rPr>
      </w:pPr>
      <w:bookmarkStart w:id="103" w:name="_Toc97194274"/>
      <w:bookmarkStart w:id="104" w:name="_Toc97194424"/>
      <w:bookmarkStart w:id="105" w:name="_Toc189730626"/>
      <w:r w:rsidRPr="11E90C04">
        <w:rPr>
          <w:rFonts w:cs="Tahoma"/>
          <w:lang w:val="el-GR"/>
        </w:rPr>
        <w:t xml:space="preserve">Κριτήρια </w:t>
      </w:r>
      <w:r w:rsidR="00F11417" w:rsidRPr="11E90C04">
        <w:rPr>
          <w:rFonts w:cs="Tahoma"/>
          <w:lang w:val="el-GR"/>
        </w:rPr>
        <w:t xml:space="preserve">Ποιοτικής </w:t>
      </w:r>
      <w:r w:rsidRPr="11E90C04">
        <w:rPr>
          <w:rFonts w:cs="Tahoma"/>
          <w:lang w:val="el-GR"/>
        </w:rPr>
        <w:t xml:space="preserve">Επιλογής </w:t>
      </w:r>
      <w:r w:rsidR="00F11417" w:rsidRPr="11E90C04">
        <w:rPr>
          <w:rFonts w:cs="Tahoma"/>
          <w:lang w:val="el-GR"/>
        </w:rPr>
        <w:t>&amp; αποδεικτά στοιχεία</w:t>
      </w:r>
      <w:bookmarkEnd w:id="103"/>
      <w:bookmarkEnd w:id="104"/>
      <w:bookmarkEnd w:id="105"/>
      <w:r w:rsidR="00F11417" w:rsidRPr="11E90C04">
        <w:rPr>
          <w:rFonts w:cs="Tahoma"/>
          <w:lang w:val="el-GR"/>
        </w:rPr>
        <w:t xml:space="preserve"> </w:t>
      </w:r>
    </w:p>
    <w:p w14:paraId="3E0B3832" w14:textId="77777777" w:rsidR="00EA086C" w:rsidRPr="00603221" w:rsidRDefault="00EA086C" w:rsidP="00EA086C">
      <w:pPr>
        <w:rPr>
          <w:lang w:val="el-GR"/>
        </w:rPr>
      </w:pPr>
    </w:p>
    <w:p w14:paraId="3E0B3833" w14:textId="77777777" w:rsidR="008338F0" w:rsidRPr="00603221" w:rsidDel="00893E05" w:rsidRDefault="003355E7" w:rsidP="00EA086C">
      <w:pPr>
        <w:pStyle w:val="3"/>
        <w:ind w:left="1276"/>
        <w:rPr>
          <w:lang w:val="el-GR"/>
        </w:rPr>
      </w:pPr>
      <w:bookmarkStart w:id="106" w:name="_Ref74510337"/>
      <w:bookmarkStart w:id="107" w:name="_Toc97194275"/>
      <w:bookmarkStart w:id="108" w:name="_Toc97194425"/>
      <w:bookmarkStart w:id="109" w:name="_Toc189730627"/>
      <w:r w:rsidRPr="00603221" w:rsidDel="00893E05">
        <w:rPr>
          <w:lang w:val="el-GR"/>
        </w:rPr>
        <w:t>Καταλληλόλητα άσκησης επαγγελματικής δραστηριότητας</w:t>
      </w:r>
      <w:bookmarkEnd w:id="106"/>
      <w:bookmarkEnd w:id="107"/>
      <w:bookmarkEnd w:id="108"/>
      <w:bookmarkEnd w:id="109"/>
      <w:r w:rsidRPr="00603221" w:rsidDel="00893E05">
        <w:rPr>
          <w:lang w:val="el-GR"/>
        </w:rPr>
        <w:t xml:space="preserve"> </w:t>
      </w:r>
    </w:p>
    <w:p w14:paraId="3E0B3834" w14:textId="77777777" w:rsidR="00F86B7A" w:rsidRDefault="00F86B7A" w:rsidP="11E90C04">
      <w:pPr>
        <w:rPr>
          <w:rFonts w:eastAsia="Tahoma"/>
          <w:lang w:val="el-GR"/>
        </w:rPr>
      </w:pPr>
      <w:bookmarkStart w:id="110" w:name="_Toc97194276"/>
      <w:r w:rsidRPr="11E90C04">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10"/>
      <w:r w:rsidR="2F7E1331" w:rsidRPr="11E90C04">
        <w:rPr>
          <w:rFonts w:eastAsia="Tahoma"/>
          <w:b/>
          <w:bCs/>
          <w:color w:val="000000" w:themeColor="text1"/>
          <w:lang w:val="el-GR"/>
        </w:rPr>
        <w:t>ήτοι στην παροχή επιχειρηματικών συμβουλών και συμβουλών σε θέματα διαχείρισης</w:t>
      </w:r>
      <w:r w:rsidR="2F7E1331" w:rsidRPr="11E90C04">
        <w:rPr>
          <w:rFonts w:eastAsia="Tahoma"/>
          <w:color w:val="000000" w:themeColor="text1"/>
          <w:lang w:val="el-GR"/>
        </w:rPr>
        <w:t>.</w:t>
      </w:r>
    </w:p>
    <w:p w14:paraId="3E0B3835" w14:textId="77777777" w:rsidR="007E243D" w:rsidDel="00893E05" w:rsidRDefault="007E243D" w:rsidP="00BE6F4C">
      <w:pPr>
        <w:pStyle w:val="aff"/>
        <w:rPr>
          <w:lang w:val="el-GR"/>
        </w:rPr>
      </w:pPr>
    </w:p>
    <w:p w14:paraId="3E0B3836"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3E0B3837" w14:textId="77777777"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3E0B3838" w14:textId="77777777" w:rsidR="00BE6F4C" w:rsidRPr="00BE6F4C" w:rsidDel="00893E05" w:rsidRDefault="00BE6F4C" w:rsidP="00086782">
      <w:pPr>
        <w:pStyle w:val="aff"/>
        <w:ind w:left="0"/>
        <w:rPr>
          <w:lang w:val="el-GR"/>
        </w:rPr>
      </w:pPr>
    </w:p>
    <w:p w14:paraId="3E0B3839" w14:textId="77777777" w:rsidR="00722D14" w:rsidRDefault="00BE6F4C" w:rsidP="00086782">
      <w:pPr>
        <w:pStyle w:val="aff"/>
        <w:ind w:left="0"/>
        <w:rPr>
          <w:lang w:val="el-GR"/>
        </w:rPr>
      </w:pPr>
      <w:r w:rsidRPr="11E90C04">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11E90C04">
        <w:rPr>
          <w:lang w:val="el-GR"/>
        </w:rPr>
        <w:t>.</w:t>
      </w:r>
    </w:p>
    <w:p w14:paraId="3E0B383A" w14:textId="77777777" w:rsidR="00FA4CDD" w:rsidRDefault="00FA4CDD" w:rsidP="00086782">
      <w:pPr>
        <w:pStyle w:val="aff"/>
        <w:ind w:left="0"/>
        <w:rPr>
          <w:lang w:val="el-GR"/>
        </w:rPr>
      </w:pPr>
    </w:p>
    <w:p w14:paraId="3E0B383B" w14:textId="77777777"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000D4C36" w:rsidRPr="00821852">
        <w:rPr>
          <w:lang w:val="el-GR"/>
        </w:rPr>
        <w:t>καταλληλό</w:t>
      </w:r>
      <w:r w:rsidR="000D4C36">
        <w:rPr>
          <w:lang w:val="el-GR"/>
        </w:rPr>
        <w:t>τ</w:t>
      </w:r>
      <w:r w:rsidR="000D4C36" w:rsidRPr="00821852">
        <w:rPr>
          <w:lang w:val="el-GR"/>
        </w:rPr>
        <w:t>ητα</w:t>
      </w:r>
      <w:proofErr w:type="spellEnd"/>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3E0B383C" w14:textId="77777777" w:rsidR="008338F0" w:rsidRPr="00603221" w:rsidRDefault="003355E7" w:rsidP="00086782">
      <w:pPr>
        <w:pStyle w:val="3"/>
        <w:ind w:left="1276"/>
        <w:rPr>
          <w:lang w:val="el-GR"/>
        </w:rPr>
      </w:pPr>
      <w:bookmarkStart w:id="111" w:name="_Toc74566826"/>
      <w:bookmarkStart w:id="112" w:name="_Ref496541309"/>
      <w:bookmarkStart w:id="113" w:name="_Ref496541508"/>
      <w:bookmarkStart w:id="114" w:name="_Toc97194277"/>
      <w:bookmarkStart w:id="115" w:name="_Toc97194426"/>
      <w:bookmarkStart w:id="116" w:name="_Toc189730628"/>
      <w:bookmarkEnd w:id="111"/>
      <w:r w:rsidRPr="11E90C04">
        <w:rPr>
          <w:lang w:val="el-GR"/>
        </w:rPr>
        <w:t>Οικονομική και χρηματοοικονομική επάρκεια</w:t>
      </w:r>
      <w:bookmarkEnd w:id="112"/>
      <w:bookmarkEnd w:id="113"/>
      <w:bookmarkEnd w:id="114"/>
      <w:bookmarkEnd w:id="115"/>
      <w:bookmarkEnd w:id="116"/>
    </w:p>
    <w:p w14:paraId="3E0B383D" w14:textId="629EBE59" w:rsidR="381FB617" w:rsidRPr="004D741B" w:rsidRDefault="381FB617" w:rsidP="11E90C04">
      <w:pPr>
        <w:rPr>
          <w:rFonts w:eastAsia="Tahoma"/>
          <w:color w:val="FF0000"/>
          <w:lang w:val="el-GR"/>
        </w:rPr>
      </w:pPr>
      <w:r w:rsidRPr="0020648D">
        <w:rPr>
          <w:rFonts w:eastAsia="Tahoma"/>
          <w:b/>
          <w:bCs/>
          <w:color w:val="000000" w:themeColor="text1"/>
          <w:lang w:val="el-GR"/>
        </w:rPr>
        <w:t>Οι οικονομικοί φορείς που συμμετέχουν στη διαδικασία σύναψης της παρούσας απαιτείται να έχουν</w:t>
      </w:r>
      <w:r w:rsidRPr="0020648D">
        <w:rPr>
          <w:rFonts w:eastAsia="Tahoma"/>
          <w:color w:val="000000" w:themeColor="text1"/>
          <w:lang w:val="el-GR"/>
        </w:rPr>
        <w:t xml:space="preserve"> </w:t>
      </w:r>
      <w:r w:rsidR="0020648D" w:rsidRPr="0020648D">
        <w:rPr>
          <w:bCs/>
          <w:color w:val="000000" w:themeColor="text1"/>
          <w:lang w:val="el-GR"/>
        </w:rPr>
        <w:t>μέσο γενικό ετήσιο κύκλο εργασιών των τριών τελευταίων διαχειριστικών χρήσεων</w:t>
      </w:r>
      <w:r w:rsidRPr="0020648D">
        <w:rPr>
          <w:rFonts w:eastAsia="Tahoma"/>
          <w:color w:val="000000" w:themeColor="text1"/>
        </w:rPr>
        <w:t> </w:t>
      </w:r>
      <w:r w:rsidRPr="0020648D">
        <w:rPr>
          <w:rFonts w:eastAsia="Tahoma"/>
          <w:color w:val="000000" w:themeColor="text1"/>
          <w:lang w:val="el-GR"/>
        </w:rPr>
        <w:t>(2022, 2023</w:t>
      </w:r>
      <w:r w:rsidR="00A273BE">
        <w:rPr>
          <w:rFonts w:eastAsia="Tahoma"/>
          <w:color w:val="000000" w:themeColor="text1"/>
          <w:lang w:val="el-GR"/>
        </w:rPr>
        <w:t>, 2024</w:t>
      </w:r>
      <w:r w:rsidRPr="0020648D">
        <w:rPr>
          <w:rFonts w:eastAsia="Tahoma"/>
          <w:color w:val="000000" w:themeColor="text1"/>
          <w:lang w:val="el-GR"/>
        </w:rPr>
        <w:t xml:space="preserve">) </w:t>
      </w:r>
      <w:r w:rsidRPr="0020648D">
        <w:rPr>
          <w:rFonts w:eastAsia="Tahoma"/>
          <w:color w:val="000000" w:themeColor="text1"/>
        </w:rPr>
        <w:t> </w:t>
      </w:r>
      <w:r w:rsidRPr="0020648D">
        <w:rPr>
          <w:rFonts w:eastAsia="Tahoma"/>
          <w:color w:val="000000" w:themeColor="text1"/>
          <w:lang w:val="el-GR"/>
        </w:rPr>
        <w:t xml:space="preserve">ή για όσο διάστημα ασκούν την επιχειρηματική τους δράση εφόσον είναι μικρότερο των τριών ετών, </w:t>
      </w:r>
      <w:r w:rsidRPr="00CD0FD9">
        <w:rPr>
          <w:rFonts w:eastAsia="Tahoma"/>
          <w:color w:val="000000" w:themeColor="text1"/>
          <w:lang w:val="el-GR"/>
        </w:rPr>
        <w:t xml:space="preserve">τουλάχιστον </w:t>
      </w:r>
      <w:r w:rsidR="004D741B" w:rsidRPr="00CD0FD9">
        <w:rPr>
          <w:bCs/>
          <w:color w:val="000000" w:themeColor="text1"/>
          <w:lang w:val="el-GR"/>
        </w:rPr>
        <w:t>με το διπλάσιο (200%) του προϋπολογισμού του υπό ανάθεση έργου μη συμπεριλαμβανομένου ΦΠΑ.</w:t>
      </w:r>
    </w:p>
    <w:p w14:paraId="3E0B383E" w14:textId="77777777" w:rsidR="381FB617" w:rsidRDefault="381FB617" w:rsidP="11E90C04">
      <w:pPr>
        <w:rPr>
          <w:rFonts w:eastAsia="Tahoma"/>
          <w:color w:val="000000" w:themeColor="text1"/>
          <w:lang w:val="el-GR"/>
        </w:rPr>
      </w:pPr>
      <w:r w:rsidRPr="11E90C04">
        <w:rPr>
          <w:rFonts w:eastAsia="Tahoma"/>
          <w:color w:val="000000" w:themeColor="text1"/>
          <w:lang w:val="el-GR"/>
        </w:rPr>
        <w:t>Σε περίπτωση ένωσης οικονομικών φορέων, οι παραπάνω απαιτήσεις καλύπτονται αθροιστικά από τα μέλη της ένωσης</w:t>
      </w:r>
      <w:r w:rsidR="00B23D18">
        <w:rPr>
          <w:rFonts w:eastAsia="Tahoma"/>
          <w:color w:val="000000" w:themeColor="text1"/>
          <w:lang w:val="el-GR"/>
        </w:rPr>
        <w:t>.</w:t>
      </w:r>
    </w:p>
    <w:p w14:paraId="3E0B3842" w14:textId="77777777" w:rsidR="00722D14" w:rsidRPr="00821852" w:rsidRDefault="00722D14" w:rsidP="00821852">
      <w:pPr>
        <w:rPr>
          <w:lang w:val="el-GR" w:eastAsia="en-US"/>
        </w:rPr>
      </w:pPr>
    </w:p>
    <w:p w14:paraId="3E0B3843" w14:textId="77777777" w:rsidR="008338F0" w:rsidRPr="00603221" w:rsidRDefault="003355E7" w:rsidP="00086782">
      <w:pPr>
        <w:pStyle w:val="3"/>
        <w:ind w:left="1276"/>
        <w:rPr>
          <w:lang w:val="el-GR"/>
        </w:rPr>
      </w:pPr>
      <w:bookmarkStart w:id="117" w:name="_Ref496541329"/>
      <w:bookmarkStart w:id="118" w:name="_Ref496541556"/>
      <w:bookmarkStart w:id="119" w:name="_Toc97194279"/>
      <w:bookmarkStart w:id="120" w:name="_Toc97194427"/>
      <w:bookmarkStart w:id="121" w:name="_Toc189730629"/>
      <w:r w:rsidRPr="11E90C04">
        <w:rPr>
          <w:lang w:val="el-GR"/>
        </w:rPr>
        <w:lastRenderedPageBreak/>
        <w:t>Τεχνική και επαγγελματική ικανότητα</w:t>
      </w:r>
      <w:bookmarkEnd w:id="117"/>
      <w:bookmarkEnd w:id="118"/>
      <w:bookmarkEnd w:id="119"/>
      <w:bookmarkEnd w:id="120"/>
      <w:bookmarkEnd w:id="121"/>
      <w:r w:rsidR="0071303E" w:rsidRPr="11E90C04">
        <w:rPr>
          <w:lang w:val="el-GR"/>
        </w:rPr>
        <w:t xml:space="preserve"> </w:t>
      </w:r>
    </w:p>
    <w:p w14:paraId="3E0B3844" w14:textId="77777777" w:rsidR="0069435C" w:rsidRPr="008E43C4" w:rsidRDefault="00541531" w:rsidP="00CF34CF">
      <w:pPr>
        <w:pStyle w:val="4"/>
        <w:numPr>
          <w:ilvl w:val="0"/>
          <w:numId w:val="0"/>
        </w:numPr>
        <w:ind w:left="864"/>
        <w:rPr>
          <w:lang w:val="el-GR" w:eastAsia="en-US"/>
        </w:rPr>
      </w:pPr>
      <w:bookmarkStart w:id="122" w:name="_Ref61980826"/>
      <w:bookmarkStart w:id="123" w:name="_Toc97194280"/>
      <w:bookmarkStart w:id="124" w:name="_Toc189730630"/>
      <w:bookmarkStart w:id="125" w:name="_Ref40965350"/>
      <w:r>
        <w:rPr>
          <w:lang w:val="en-US" w:eastAsia="en-US"/>
        </w:rPr>
        <w:t xml:space="preserve">2.2.6.1 </w:t>
      </w:r>
      <w:r w:rsidR="0069435C" w:rsidRPr="11E90C04">
        <w:rPr>
          <w:lang w:val="el-GR" w:eastAsia="en-US"/>
        </w:rPr>
        <w:t>Τεχνική Ικανότητα</w:t>
      </w:r>
      <w:bookmarkEnd w:id="122"/>
      <w:bookmarkEnd w:id="123"/>
      <w:bookmarkEnd w:id="124"/>
    </w:p>
    <w:p w14:paraId="3E0B3845" w14:textId="128220B1" w:rsidR="009A7F3F" w:rsidRDefault="65D74348" w:rsidP="009A7F3F">
      <w:pPr>
        <w:rPr>
          <w:bCs/>
          <w:lang w:val="el-GR"/>
        </w:rPr>
      </w:pPr>
      <w:r w:rsidRPr="11E90C04">
        <w:rPr>
          <w:rFonts w:eastAsia="Tahoma"/>
          <w:color w:val="000000" w:themeColor="text1"/>
          <w:lang w:val="el-GR"/>
        </w:rPr>
        <w:t xml:space="preserve">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w:t>
      </w:r>
      <w:r w:rsidR="00066ECF" w:rsidRPr="00FA5EDD">
        <w:rPr>
          <w:bCs/>
          <w:lang w:val="el-GR"/>
        </w:rPr>
        <w:t>έργων αντίστοιχου μεγέθους και πολυπλοκότητας με το υπό ανάθεση Έργο</w:t>
      </w:r>
      <w:r w:rsidR="00FE184A" w:rsidRPr="00CD0FD9">
        <w:rPr>
          <w:bCs/>
          <w:lang w:val="el-GR"/>
        </w:rPr>
        <w:t xml:space="preserve"> </w:t>
      </w:r>
      <w:r w:rsidR="00FE184A" w:rsidRPr="00953073">
        <w:rPr>
          <w:rFonts w:eastAsia="Tahoma"/>
          <w:color w:val="000000" w:themeColor="text1"/>
          <w:lang w:val="el-GR"/>
        </w:rPr>
        <w:t>σε φορείς αποκλειστικά του δημοσίου ή ευρύτερου δημόσιου τομέα</w:t>
      </w:r>
      <w:r w:rsidR="0029469A" w:rsidRPr="00CD0FD9">
        <w:rPr>
          <w:rFonts w:eastAsia="Tahoma"/>
          <w:color w:val="000000" w:themeColor="text1"/>
          <w:lang w:val="el-GR"/>
        </w:rPr>
        <w:t xml:space="preserve">. </w:t>
      </w:r>
      <w:r w:rsidR="00045C95">
        <w:rPr>
          <w:bCs/>
          <w:lang w:val="el-GR"/>
        </w:rPr>
        <w:t xml:space="preserve">Συγκεκριμένα </w:t>
      </w:r>
      <w:r w:rsidR="00045C95" w:rsidRPr="00FC0BE5">
        <w:rPr>
          <w:bCs/>
          <w:lang w:val="el-GR"/>
        </w:rPr>
        <w:t>απαιτείται</w:t>
      </w:r>
      <w:r w:rsidR="009A7F3F">
        <w:rPr>
          <w:bCs/>
          <w:lang w:val="el-GR"/>
        </w:rPr>
        <w:t xml:space="preserve"> να έχουν ολοκληρώσει επιτυχώς:</w:t>
      </w:r>
    </w:p>
    <w:p w14:paraId="3E0B3846" w14:textId="77777777" w:rsidR="00685713" w:rsidRDefault="00045C95" w:rsidP="0029469A">
      <w:pPr>
        <w:rPr>
          <w:rFonts w:eastAsia="Tahoma"/>
          <w:color w:val="000000" w:themeColor="text1"/>
          <w:lang w:val="el-GR"/>
        </w:rPr>
      </w:pPr>
      <w:r>
        <w:rPr>
          <w:bCs/>
          <w:lang w:val="el-GR"/>
        </w:rPr>
        <w:t xml:space="preserve"> </w:t>
      </w:r>
    </w:p>
    <w:p w14:paraId="3E0B3847" w14:textId="77777777" w:rsidR="004D741B" w:rsidRPr="00CD0FD9" w:rsidRDefault="0020648D" w:rsidP="004D741B">
      <w:pPr>
        <w:numPr>
          <w:ilvl w:val="0"/>
          <w:numId w:val="67"/>
        </w:numPr>
        <w:suppressAutoHyphens w:val="0"/>
        <w:spacing w:after="0"/>
        <w:ind w:left="426"/>
        <w:contextualSpacing/>
        <w:rPr>
          <w:color w:val="000000" w:themeColor="text1"/>
          <w:shd w:val="clear" w:color="auto" w:fill="FFFFFF"/>
          <w:lang w:val="el-GR"/>
        </w:rPr>
      </w:pPr>
      <w:r w:rsidRPr="00A947B0">
        <w:rPr>
          <w:color w:val="000000" w:themeColor="text1"/>
          <w:shd w:val="clear" w:color="auto" w:fill="FFFFFF"/>
          <w:lang w:val="el-GR"/>
        </w:rPr>
        <w:t>Πέντε (5</w:t>
      </w:r>
      <w:r w:rsidR="004D741B" w:rsidRPr="00A947B0">
        <w:rPr>
          <w:color w:val="000000" w:themeColor="text1"/>
          <w:shd w:val="clear" w:color="auto" w:fill="FFFFFF"/>
          <w:lang w:val="el-GR"/>
        </w:rPr>
        <w:t xml:space="preserve">) τουλάχιστον έργα, </w:t>
      </w:r>
      <w:r w:rsidRPr="00A947B0">
        <w:rPr>
          <w:color w:val="000000" w:themeColor="text1"/>
          <w:shd w:val="clear" w:color="auto" w:fill="FFFFFF"/>
          <w:lang w:val="el-GR"/>
        </w:rPr>
        <w:t xml:space="preserve">κατά τα δύο (2) τελευταία έτη (2023, 2024) έως και την καταληκτική ημερομηνία προσφορών του διαγωνισμού, </w:t>
      </w:r>
      <w:r w:rsidR="004D741B" w:rsidRPr="00A947B0">
        <w:rPr>
          <w:color w:val="000000" w:themeColor="text1"/>
          <w:shd w:val="clear" w:color="auto" w:fill="FFFFFF"/>
          <w:lang w:val="el-GR"/>
        </w:rPr>
        <w:t xml:space="preserve">αθροιστικής διάρκειας τουλάχιστον </w:t>
      </w:r>
      <w:r w:rsidRPr="00A947B0">
        <w:rPr>
          <w:color w:val="000000" w:themeColor="text1"/>
          <w:shd w:val="clear" w:color="auto" w:fill="FFFFFF"/>
          <w:lang w:val="el-GR"/>
        </w:rPr>
        <w:t>τριάντα</w:t>
      </w:r>
      <w:r w:rsidR="004D741B" w:rsidRPr="00A947B0">
        <w:rPr>
          <w:color w:val="000000" w:themeColor="text1"/>
          <w:shd w:val="clear" w:color="auto" w:fill="FFFFFF"/>
          <w:lang w:val="el-GR"/>
        </w:rPr>
        <w:t xml:space="preserve"> (</w:t>
      </w:r>
      <w:r w:rsidRPr="00A947B0">
        <w:rPr>
          <w:color w:val="000000" w:themeColor="text1"/>
          <w:shd w:val="clear" w:color="auto" w:fill="FFFFFF"/>
          <w:lang w:val="el-GR"/>
        </w:rPr>
        <w:t>3</w:t>
      </w:r>
      <w:r w:rsidR="004D741B" w:rsidRPr="00A947B0">
        <w:rPr>
          <w:color w:val="000000" w:themeColor="text1"/>
          <w:shd w:val="clear" w:color="auto" w:fill="FFFFFF"/>
          <w:lang w:val="el-GR"/>
        </w:rPr>
        <w:t>0</w:t>
      </w:r>
      <w:r w:rsidR="004D741B" w:rsidRPr="00136460">
        <w:rPr>
          <w:color w:val="000000" w:themeColor="text1"/>
          <w:shd w:val="clear" w:color="auto" w:fill="FFFFFF"/>
          <w:lang w:val="el-GR"/>
        </w:rPr>
        <w:t xml:space="preserve">) μηνών, με συνολικό προϋπολογισμό έργων τουλάχιστον ίσο με το </w:t>
      </w:r>
      <w:r w:rsidRPr="00136460">
        <w:rPr>
          <w:color w:val="000000" w:themeColor="text1"/>
          <w:shd w:val="clear" w:color="auto" w:fill="FFFFFF"/>
          <w:lang w:val="el-GR"/>
        </w:rPr>
        <w:t>διπλάσιο</w:t>
      </w:r>
      <w:r w:rsidR="004D741B" w:rsidRPr="00136460">
        <w:rPr>
          <w:color w:val="000000" w:themeColor="text1"/>
          <w:shd w:val="clear" w:color="auto" w:fill="FFFFFF"/>
          <w:lang w:val="el-GR"/>
        </w:rPr>
        <w:t xml:space="preserve"> </w:t>
      </w:r>
      <w:r w:rsidR="00A947B0" w:rsidRPr="00136460">
        <w:rPr>
          <w:color w:val="000000" w:themeColor="text1"/>
          <w:shd w:val="clear" w:color="auto" w:fill="FFFFFF"/>
          <w:lang w:val="el-GR"/>
        </w:rPr>
        <w:t xml:space="preserve">(200%) </w:t>
      </w:r>
      <w:r w:rsidR="004D741B" w:rsidRPr="00136460">
        <w:rPr>
          <w:color w:val="000000" w:themeColor="text1"/>
          <w:shd w:val="clear" w:color="auto" w:fill="FFFFFF"/>
          <w:lang w:val="el-GR"/>
        </w:rPr>
        <w:t xml:space="preserve">του συνολικού  προϋπολογισμού του υπό ανάθεση </w:t>
      </w:r>
      <w:r w:rsidR="004D741B" w:rsidRPr="00CD0FD9">
        <w:rPr>
          <w:color w:val="000000" w:themeColor="text1"/>
          <w:shd w:val="clear" w:color="auto" w:fill="FFFFFF"/>
          <w:lang w:val="el-GR"/>
        </w:rPr>
        <w:t>έργου,</w:t>
      </w:r>
      <w:r w:rsidR="004D741B" w:rsidRPr="00136460">
        <w:rPr>
          <w:color w:val="000000" w:themeColor="text1"/>
          <w:shd w:val="clear" w:color="auto" w:fill="FFFFFF"/>
          <w:lang w:val="el-GR"/>
        </w:rPr>
        <w:t xml:space="preserve"> με αντικείμενο Υπηρεσίες Γραφείου Υποστήριξης Δικαιούχων Δράσεων Κρατικών Ενισχύσεων. </w:t>
      </w:r>
      <w:r w:rsidRPr="00136460">
        <w:rPr>
          <w:color w:val="000000" w:themeColor="text1"/>
          <w:shd w:val="clear" w:color="auto" w:fill="FFFFFF"/>
          <w:lang w:val="el-GR"/>
        </w:rPr>
        <w:t>Δύο εκ των ανωτέρω έργων πρέπει να έχουν διάρκεια</w:t>
      </w:r>
      <w:r w:rsidR="00A947B0" w:rsidRPr="00136460">
        <w:rPr>
          <w:color w:val="000000" w:themeColor="text1"/>
          <w:shd w:val="clear" w:color="auto" w:fill="FFFFFF"/>
          <w:lang w:val="el-GR"/>
        </w:rPr>
        <w:t xml:space="preserve">, έκαστο, </w:t>
      </w:r>
      <w:r w:rsidRPr="00136460">
        <w:rPr>
          <w:color w:val="000000" w:themeColor="text1"/>
          <w:shd w:val="clear" w:color="auto" w:fill="FFFFFF"/>
          <w:lang w:val="el-GR"/>
        </w:rPr>
        <w:t xml:space="preserve">τουλάχιστον ίση </w:t>
      </w:r>
      <w:r w:rsidR="00A947B0" w:rsidRPr="00136460">
        <w:rPr>
          <w:color w:val="000000" w:themeColor="text1"/>
          <w:shd w:val="clear" w:color="auto" w:fill="FFFFFF"/>
          <w:lang w:val="el-GR"/>
        </w:rPr>
        <w:t>με τη διάρκεια του υπό ανάθεση έργου.</w:t>
      </w:r>
    </w:p>
    <w:p w14:paraId="3E0B3848" w14:textId="77777777" w:rsidR="004D741B" w:rsidRPr="00B82D53" w:rsidRDefault="004D741B" w:rsidP="004D741B">
      <w:pPr>
        <w:numPr>
          <w:ilvl w:val="0"/>
          <w:numId w:val="67"/>
        </w:numPr>
        <w:suppressAutoHyphens w:val="0"/>
        <w:spacing w:after="0"/>
        <w:ind w:left="426"/>
        <w:contextualSpacing/>
        <w:rPr>
          <w:bCs/>
          <w:lang w:val="el-GR"/>
        </w:rPr>
      </w:pPr>
      <w:r w:rsidRPr="00CD0FD9">
        <w:rPr>
          <w:shd w:val="clear" w:color="auto" w:fill="FFFFFF"/>
          <w:lang w:val="el-GR"/>
        </w:rPr>
        <w:t>Τέσσερα (4) τουλάχιστον έργα,</w:t>
      </w:r>
      <w:r w:rsidRPr="00CD0FD9">
        <w:rPr>
          <w:bCs/>
          <w:lang w:val="el-GR"/>
        </w:rPr>
        <w:t xml:space="preserve"> </w:t>
      </w:r>
      <w:r w:rsidR="00A947B0" w:rsidRPr="00CD0FD9">
        <w:rPr>
          <w:shd w:val="clear" w:color="auto" w:fill="FFFFFF"/>
          <w:lang w:val="el-GR"/>
        </w:rPr>
        <w:t xml:space="preserve">κατά τα τέσσερα (4) τελευταία έτη (2021, 2022, 2023, 2024) έως και την καταληκτική ημερομηνία προσφορών του διαγωνισμού, </w:t>
      </w:r>
      <w:r w:rsidRPr="00CD0FD9">
        <w:rPr>
          <w:bCs/>
          <w:lang w:val="el-GR"/>
        </w:rPr>
        <w:t xml:space="preserve">αθροιστικής διάρκειας τουλάχιστον είκοσι (20) μηνών, </w:t>
      </w:r>
      <w:r w:rsidRPr="00CD0FD9">
        <w:rPr>
          <w:shd w:val="clear" w:color="auto" w:fill="FFFFFF"/>
          <w:lang w:val="el-GR"/>
        </w:rPr>
        <w:t xml:space="preserve">με συνολικό προϋπολογισμό τουλάχιστον ίσο με το </w:t>
      </w:r>
      <w:r w:rsidR="00A947B0" w:rsidRPr="00CD0FD9">
        <w:rPr>
          <w:shd w:val="clear" w:color="auto" w:fill="FFFFFF"/>
          <w:lang w:val="el-GR"/>
        </w:rPr>
        <w:t>συνολικό  προϋπολογισμό</w:t>
      </w:r>
      <w:r w:rsidRPr="00CD0FD9">
        <w:rPr>
          <w:shd w:val="clear" w:color="auto" w:fill="FFFFFF"/>
          <w:lang w:val="el-GR"/>
        </w:rPr>
        <w:t xml:space="preserve"> του υπό ανάθεση έργου, με αντικείμενο την υλοποίηση ελέγχων δικαιούχων Δράσεων Κρατικών Ενισχύσεων. </w:t>
      </w:r>
    </w:p>
    <w:p w14:paraId="3E0B3849" w14:textId="77777777" w:rsidR="00644C48" w:rsidRPr="009F00A3" w:rsidRDefault="00644C48" w:rsidP="00644C48">
      <w:pPr>
        <w:numPr>
          <w:ilvl w:val="0"/>
          <w:numId w:val="67"/>
        </w:numPr>
        <w:suppressAutoHyphens w:val="0"/>
        <w:spacing w:after="0"/>
        <w:ind w:left="426"/>
        <w:contextualSpacing/>
        <w:rPr>
          <w:rFonts w:eastAsia="Tahoma"/>
          <w:color w:val="000000" w:themeColor="text1"/>
          <w:lang w:val="el-GR"/>
        </w:rPr>
      </w:pPr>
      <w:r w:rsidRPr="00EF732C">
        <w:rPr>
          <w:color w:val="000000" w:themeColor="text1"/>
          <w:shd w:val="clear" w:color="auto" w:fill="FFFFFF"/>
          <w:lang w:val="el-GR"/>
        </w:rPr>
        <w:t>Πέντε (5) τουλάχιστον ολοκληρωμένα επιτυχώς έργα,</w:t>
      </w:r>
      <w:r w:rsidRPr="00EF732C">
        <w:rPr>
          <w:bCs/>
          <w:color w:val="000000" w:themeColor="text1"/>
          <w:lang w:val="el-GR"/>
        </w:rPr>
        <w:t xml:space="preserve"> </w:t>
      </w:r>
      <w:r w:rsidRPr="00EF732C">
        <w:rPr>
          <w:color w:val="000000" w:themeColor="text1"/>
          <w:shd w:val="clear" w:color="auto" w:fill="FFFFFF"/>
          <w:lang w:val="el-GR"/>
        </w:rPr>
        <w:t xml:space="preserve">κατά τα τρία (3) τελευταία έτη (2022, 2023, 2024) έως και την καταληκτική ημερομηνία προσφορών του διαγωνισμού, </w:t>
      </w:r>
      <w:r w:rsidRPr="00EF732C">
        <w:rPr>
          <w:bCs/>
          <w:color w:val="000000" w:themeColor="text1"/>
          <w:lang w:val="el-GR"/>
        </w:rPr>
        <w:t xml:space="preserve">αθροιστικής διάρκειας τουλάχιστον </w:t>
      </w:r>
      <w:r w:rsidRPr="00EF732C">
        <w:rPr>
          <w:color w:val="000000" w:themeColor="text1"/>
          <w:shd w:val="clear" w:color="auto" w:fill="FFFFFF"/>
          <w:lang w:val="el-GR"/>
        </w:rPr>
        <w:t xml:space="preserve">τριάντα (30) μηνών, </w:t>
      </w:r>
      <w:r w:rsidRPr="00EF732C">
        <w:rPr>
          <w:bCs/>
          <w:color w:val="000000" w:themeColor="text1"/>
          <w:lang w:val="el-GR"/>
        </w:rPr>
        <w:t xml:space="preserve">με συνολικό προϋπολογισμό έργων </w:t>
      </w:r>
      <w:r w:rsidRPr="00EF732C">
        <w:rPr>
          <w:color w:val="000000" w:themeColor="text1"/>
          <w:shd w:val="clear" w:color="auto" w:fill="FFFFFF"/>
          <w:lang w:val="el-GR"/>
        </w:rPr>
        <w:t xml:space="preserve">τουλάχιστον ίσο με το διπλάσιο (200%) του συνολικού  προϋπολογισμού του υπό ανάθεση έργου χωρίς ΦΠΑ, </w:t>
      </w:r>
      <w:r w:rsidRPr="00EF732C">
        <w:rPr>
          <w:bCs/>
          <w:color w:val="000000" w:themeColor="text1"/>
          <w:lang w:val="el-GR"/>
        </w:rPr>
        <w:t xml:space="preserve">με αντικείμενο Υπηρεσίες Συμβούλου σχεδιασμού και διαχείρισης Δράσεων Κρατικών Ενισχύσεων. </w:t>
      </w:r>
      <w:r w:rsidRPr="00EF732C">
        <w:rPr>
          <w:color w:val="000000" w:themeColor="text1"/>
          <w:shd w:val="clear" w:color="auto" w:fill="FFFFFF"/>
          <w:lang w:val="el-GR"/>
        </w:rPr>
        <w:t>Δύο εκ των ανωτέρω έργων πρέπει να έχουν διάρκεια, έκαστο, τουλάχιστον ίση με τη διάρκεια του υπό ανάθεση έργου.</w:t>
      </w:r>
      <w:r w:rsidRPr="00EF732C">
        <w:rPr>
          <w:bCs/>
          <w:color w:val="000000" w:themeColor="text1"/>
          <w:lang w:val="el-GR"/>
        </w:rPr>
        <w:t xml:space="preserve"> </w:t>
      </w:r>
    </w:p>
    <w:p w14:paraId="1DB824C7" w14:textId="636A67E7" w:rsidR="009F00A3" w:rsidRPr="00EF732C" w:rsidRDefault="009F00A3" w:rsidP="009F00A3">
      <w:pPr>
        <w:numPr>
          <w:ilvl w:val="0"/>
          <w:numId w:val="67"/>
        </w:numPr>
        <w:suppressAutoHyphens w:val="0"/>
        <w:spacing w:after="0"/>
        <w:ind w:left="426"/>
        <w:contextualSpacing/>
        <w:rPr>
          <w:rFonts w:eastAsia="Tahoma"/>
          <w:color w:val="000000" w:themeColor="text1"/>
          <w:lang w:val="el-GR"/>
        </w:rPr>
      </w:pPr>
      <w:r w:rsidRPr="009F00A3">
        <w:rPr>
          <w:rFonts w:eastAsia="Tahoma"/>
          <w:color w:val="000000" w:themeColor="text1"/>
          <w:lang w:val="el-GR"/>
        </w:rPr>
        <w:t>Τέσσερα (4) τουλάχιστον ολοκληρωμένα επιτυχώς έργα,</w:t>
      </w:r>
      <w:r w:rsidRPr="009F00A3">
        <w:rPr>
          <w:rFonts w:eastAsia="Tahoma"/>
          <w:color w:val="000000" w:themeColor="text1"/>
        </w:rPr>
        <w:t> </w:t>
      </w:r>
      <w:r w:rsidRPr="009F00A3">
        <w:rPr>
          <w:rFonts w:eastAsia="Tahoma"/>
          <w:color w:val="000000" w:themeColor="text1"/>
          <w:lang w:val="el-GR"/>
        </w:rPr>
        <w:t>κατά τα τέσσερα (4) τελευταία έτη (2021, 2022, 2023, 2024) έως και την καταληκτική ημερομηνία προσφορών του διαγωνισμού, με</w:t>
      </w:r>
      <w:r w:rsidRPr="009F00A3">
        <w:rPr>
          <w:rFonts w:eastAsia="Tahoma"/>
          <w:color w:val="000000" w:themeColor="text1"/>
        </w:rPr>
        <w:t> </w:t>
      </w:r>
      <w:r w:rsidRPr="009F00A3">
        <w:rPr>
          <w:rFonts w:eastAsia="Tahoma"/>
          <w:color w:val="000000" w:themeColor="text1"/>
          <w:lang w:val="el-GR"/>
        </w:rPr>
        <w:t xml:space="preserve">αντικείμενο τις συμβουλευτικές υπηρεσίες ΤΠΕ σε θέματα </w:t>
      </w:r>
      <w:proofErr w:type="spellStart"/>
      <w:r w:rsidRPr="009F00A3">
        <w:rPr>
          <w:rFonts w:eastAsia="Tahoma"/>
          <w:color w:val="000000" w:themeColor="text1"/>
          <w:lang w:val="el-GR"/>
        </w:rPr>
        <w:t>ευρυζωνικών</w:t>
      </w:r>
      <w:proofErr w:type="spellEnd"/>
      <w:r w:rsidRPr="009F00A3">
        <w:rPr>
          <w:rFonts w:eastAsia="Tahoma"/>
          <w:color w:val="000000" w:themeColor="text1"/>
          <w:lang w:val="el-GR"/>
        </w:rPr>
        <w:t xml:space="preserve"> δικτύων (υποστήριξη, ωρίμανση ή σχεδίαση έργων)</w:t>
      </w:r>
      <w:r>
        <w:rPr>
          <w:rFonts w:eastAsia="Tahoma"/>
          <w:color w:val="000000" w:themeColor="text1"/>
          <w:lang w:val="el-GR"/>
        </w:rPr>
        <w:t>.</w:t>
      </w:r>
    </w:p>
    <w:p w14:paraId="1B93AA26" w14:textId="77777777" w:rsidR="00B82D53" w:rsidRPr="00907FA6" w:rsidRDefault="00B82D53" w:rsidP="11E90C04">
      <w:pPr>
        <w:rPr>
          <w:rFonts w:eastAsia="Tahoma"/>
          <w:color w:val="000000" w:themeColor="text1"/>
          <w:lang w:val="el-GR"/>
        </w:rPr>
      </w:pPr>
    </w:p>
    <w:p w14:paraId="3E0B384B" w14:textId="1AFA9E32" w:rsidR="65D74348" w:rsidRDefault="65D74348" w:rsidP="11E90C04">
      <w:pPr>
        <w:rPr>
          <w:rFonts w:eastAsia="Tahoma"/>
          <w:color w:val="222222"/>
          <w:lang w:val="el-GR"/>
        </w:rPr>
      </w:pPr>
      <w:r w:rsidRPr="11E90C04">
        <w:rPr>
          <w:rFonts w:eastAsia="Tahoma"/>
          <w:color w:val="000000" w:themeColor="text1"/>
          <w:lang w:val="el-GR"/>
        </w:rPr>
        <w:t xml:space="preserve">Σε περίπτωση ένωσης οικονομικών φορέων, </w:t>
      </w:r>
      <w:r w:rsidRPr="11E90C04">
        <w:rPr>
          <w:rFonts w:eastAsia="Tahoma"/>
          <w:color w:val="222222"/>
          <w:lang w:val="el-GR"/>
        </w:rPr>
        <w:t>οι παραπάνω απαιτήσεις καλύπτονται αθροιστικά από τα μέλη της ένωσης</w:t>
      </w:r>
      <w:r w:rsidR="009C6BEE">
        <w:rPr>
          <w:rFonts w:eastAsia="Tahoma"/>
          <w:color w:val="222222"/>
          <w:lang w:val="el-GR"/>
        </w:rPr>
        <w:t>.</w:t>
      </w:r>
    </w:p>
    <w:p w14:paraId="3E0B384D" w14:textId="77777777" w:rsidR="11E90C04" w:rsidRDefault="11E90C04" w:rsidP="11E90C04">
      <w:pPr>
        <w:rPr>
          <w:lang w:val="el-GR"/>
        </w:rPr>
      </w:pPr>
    </w:p>
    <w:p w14:paraId="3E0B384E" w14:textId="77777777" w:rsidR="00CC2818" w:rsidRPr="006E6191" w:rsidRDefault="00541531" w:rsidP="00CF34CF">
      <w:pPr>
        <w:pStyle w:val="4"/>
        <w:numPr>
          <w:ilvl w:val="0"/>
          <w:numId w:val="0"/>
        </w:numPr>
        <w:ind w:left="864"/>
        <w:rPr>
          <w:lang w:val="el-GR" w:eastAsia="en-US"/>
        </w:rPr>
      </w:pPr>
      <w:bookmarkStart w:id="126" w:name="_Toc97194281"/>
      <w:bookmarkStart w:id="127" w:name="_Ref165223539"/>
      <w:bookmarkStart w:id="128" w:name="_Toc189730631"/>
      <w:bookmarkEnd w:id="125"/>
      <w:r w:rsidRPr="00CF34CF">
        <w:rPr>
          <w:lang w:val="el-GR" w:eastAsia="en-US"/>
        </w:rPr>
        <w:t xml:space="preserve">2.2.6.2 </w:t>
      </w:r>
      <w:r w:rsidR="00CC2818" w:rsidRPr="11E90C04">
        <w:rPr>
          <w:lang w:val="el-GR" w:eastAsia="en-US"/>
        </w:rPr>
        <w:t>Επαγγελματική Ικανότητα – Ομάδα Έργου</w:t>
      </w:r>
      <w:bookmarkEnd w:id="126"/>
      <w:bookmarkEnd w:id="127"/>
      <w:bookmarkEnd w:id="128"/>
    </w:p>
    <w:p w14:paraId="3E0B384F" w14:textId="77777777" w:rsidR="4E4363F5" w:rsidRPr="00CD0FD9" w:rsidRDefault="4E4363F5" w:rsidP="11E90C04">
      <w:pPr>
        <w:spacing w:line="252" w:lineRule="auto"/>
        <w:rPr>
          <w:rFonts w:eastAsia="Tahoma"/>
          <w:color w:val="000000" w:themeColor="text1"/>
          <w:lang w:val="el-GR"/>
        </w:rPr>
      </w:pPr>
      <w:r w:rsidRPr="005B77F9">
        <w:rPr>
          <w:rFonts w:eastAsia="Tahoma"/>
          <w:color w:val="000000" w:themeColor="text1"/>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r w:rsidRPr="11E90C04">
        <w:rPr>
          <w:rFonts w:eastAsia="Tahoma"/>
          <w:color w:val="000000" w:themeColor="text1"/>
          <w:lang w:val="el-GR"/>
        </w:rPr>
        <w:t xml:space="preserve"> </w:t>
      </w:r>
    </w:p>
    <w:p w14:paraId="3E0B3850" w14:textId="77777777" w:rsidR="0005253E" w:rsidRPr="00DD45A7" w:rsidRDefault="0005253E" w:rsidP="11E90C04">
      <w:pPr>
        <w:spacing w:line="252" w:lineRule="auto"/>
        <w:rPr>
          <w:rFonts w:eastAsia="Tahoma"/>
          <w:color w:val="000000" w:themeColor="text1"/>
          <w:lang w:val="el-GR"/>
        </w:rPr>
      </w:pPr>
    </w:p>
    <w:p w14:paraId="3E0B3851" w14:textId="32823A33" w:rsidR="005E292D" w:rsidRPr="007F51AC" w:rsidRDefault="005B77F9" w:rsidP="005E292D">
      <w:pPr>
        <w:numPr>
          <w:ilvl w:val="0"/>
          <w:numId w:val="9"/>
        </w:numPr>
        <w:suppressAutoHyphens w:val="0"/>
        <w:spacing w:after="0"/>
        <w:contextualSpacing/>
        <w:rPr>
          <w:bCs/>
          <w:color w:val="000000" w:themeColor="text1"/>
          <w:lang w:val="el-GR"/>
        </w:rPr>
      </w:pPr>
      <w:r w:rsidRPr="007F51AC">
        <w:rPr>
          <w:bCs/>
          <w:color w:val="000000" w:themeColor="text1"/>
          <w:lang w:val="el-GR"/>
        </w:rPr>
        <w:t xml:space="preserve">Έναν (1) Υπεύθυνο Έργου (ΥΕ), με εμπειρία τα έτη 2021, 2022, 2023, 2024, έως και σήμερα, σε τουλάχιστον δύο (2) έργα δράσεων ενίσχυσης του δημόσιου φορέα ή φορέα του ευρύτερου δημοσίου </w:t>
      </w:r>
      <w:r w:rsidRPr="00B82D53">
        <w:rPr>
          <w:bCs/>
          <w:color w:val="000000" w:themeColor="text1"/>
          <w:lang w:val="el-GR"/>
        </w:rPr>
        <w:t>με αντικείμενο την αξιολόγηση αιτήσεων δικαιούχων ή/και των δειγματοληπτικών επαληθεύσεων αυτών και εξειδικευμένη εμπειρία στη διαχείριση συγχρηματοδοτούμενης δράσης ενίσχυσης πολιτών</w:t>
      </w:r>
      <w:r w:rsidR="003638E5" w:rsidRPr="007F51AC">
        <w:rPr>
          <w:bCs/>
          <w:color w:val="000000" w:themeColor="text1"/>
          <w:lang w:val="el-GR"/>
        </w:rPr>
        <w:t xml:space="preserve"> και ενός (1) έργου </w:t>
      </w:r>
      <w:r w:rsidR="003638E5" w:rsidRPr="007F51AC">
        <w:rPr>
          <w:color w:val="000000" w:themeColor="text1"/>
          <w:shd w:val="clear" w:color="auto" w:fill="FFFFFF"/>
          <w:lang w:val="el-GR"/>
        </w:rPr>
        <w:t xml:space="preserve">με αντικείμενο Υπηρεσίες Γραφείου Υποστήριξης Δικαιούχων Δράσεων Κρατικών Ενισχύσεων </w:t>
      </w:r>
      <w:r w:rsidR="003638E5" w:rsidRPr="007F51AC">
        <w:rPr>
          <w:rFonts w:eastAsia="Tahoma"/>
          <w:color w:val="000000" w:themeColor="text1"/>
          <w:lang w:val="el-GR"/>
        </w:rPr>
        <w:t>σε φορείς αποκλειστικά του δημοσίου ή ευρύτερου δημόσιου τομέα</w:t>
      </w:r>
    </w:p>
    <w:p w14:paraId="3E0B3852" w14:textId="77777777" w:rsidR="005B77F9" w:rsidRPr="00A2641C" w:rsidRDefault="005B77F9" w:rsidP="005B77F9">
      <w:pPr>
        <w:numPr>
          <w:ilvl w:val="0"/>
          <w:numId w:val="9"/>
        </w:numPr>
        <w:suppressAutoHyphens w:val="0"/>
        <w:spacing w:after="0"/>
        <w:contextualSpacing/>
        <w:rPr>
          <w:bCs/>
          <w:color w:val="000000" w:themeColor="text1"/>
          <w:lang w:val="el-GR"/>
        </w:rPr>
      </w:pPr>
      <w:bookmarkStart w:id="129" w:name="_Hlk60697284"/>
      <w:r w:rsidRPr="007F51AC">
        <w:rPr>
          <w:bCs/>
          <w:color w:val="000000" w:themeColor="text1"/>
          <w:lang w:val="el-GR"/>
        </w:rPr>
        <w:lastRenderedPageBreak/>
        <w:t xml:space="preserve">Επτά (7) Στελέχη Διαχείρισης Έργων, </w:t>
      </w:r>
      <w:bookmarkEnd w:id="129"/>
      <w:r w:rsidRPr="007F51AC">
        <w:rPr>
          <w:bCs/>
          <w:color w:val="000000" w:themeColor="text1"/>
          <w:lang w:val="el-GR"/>
        </w:rPr>
        <w:t xml:space="preserve">με εμπειρία τα έτη 2021, 2022, 2023, 2024, έως και σήμερα, σε έργα δράσεων ενίσχυσης του δημόσιου φορέα ή φορέα του ευρύτερου δημοσίου </w:t>
      </w:r>
      <w:r w:rsidRPr="00B82D53">
        <w:rPr>
          <w:bCs/>
          <w:color w:val="000000" w:themeColor="text1"/>
          <w:lang w:val="el-GR"/>
        </w:rPr>
        <w:t>με αντικείμενο την αξιολόγηση αιτήσεων δικαιούχων ή/και των δειγματοληπτικών επαληθεύσεων αυτών και εξειδικευμένη εμπειρία σε συγχρηματοδοτούμενη δράση ενίσχυσης πολιτών</w:t>
      </w:r>
      <w:r w:rsidR="003638E5" w:rsidRPr="007F51AC">
        <w:rPr>
          <w:bCs/>
          <w:color w:val="000000" w:themeColor="text1"/>
          <w:lang w:val="el-GR"/>
        </w:rPr>
        <w:t xml:space="preserve"> και ενός (1) έργου </w:t>
      </w:r>
      <w:r w:rsidR="003638E5" w:rsidRPr="007F51AC">
        <w:rPr>
          <w:color w:val="000000" w:themeColor="text1"/>
          <w:shd w:val="clear" w:color="auto" w:fill="FFFFFF"/>
          <w:lang w:val="el-GR"/>
        </w:rPr>
        <w:t>με αντικείμενο Υπηρεσίες Γραφείου Υποστήριξης Δικαιούχων Δράσεων Κρατικών Ενισχύσεων</w:t>
      </w:r>
      <w:r w:rsidR="003638E5" w:rsidRPr="007F51AC">
        <w:rPr>
          <w:rFonts w:eastAsia="Tahoma"/>
          <w:color w:val="000000" w:themeColor="text1"/>
          <w:lang w:val="el-GR"/>
        </w:rPr>
        <w:t xml:space="preserve"> σε φορείς αποκλειστικά του δημοσίου ή ευρύτερου δημόσιου τομέα</w:t>
      </w:r>
      <w:r w:rsidRPr="007F51AC">
        <w:rPr>
          <w:bCs/>
          <w:color w:val="000000" w:themeColor="text1"/>
          <w:lang w:val="el-GR"/>
        </w:rPr>
        <w:t>.</w:t>
      </w:r>
    </w:p>
    <w:p w14:paraId="34103DD4" w14:textId="77777777" w:rsidR="00B82D53" w:rsidRPr="00907FA6" w:rsidRDefault="00B82D53" w:rsidP="11E90C04">
      <w:pPr>
        <w:rPr>
          <w:rFonts w:eastAsia="Tahoma"/>
          <w:color w:val="000000" w:themeColor="text1"/>
          <w:lang w:val="el-GR"/>
        </w:rPr>
      </w:pPr>
    </w:p>
    <w:p w14:paraId="3E0B3853" w14:textId="1A43BF57" w:rsidR="4E4363F5" w:rsidRDefault="4E4363F5" w:rsidP="11E90C04">
      <w:pPr>
        <w:rPr>
          <w:rFonts w:eastAsia="Tahoma"/>
          <w:color w:val="000000" w:themeColor="text1"/>
          <w:lang w:val="el-GR"/>
        </w:rPr>
      </w:pPr>
      <w:r w:rsidRPr="11E90C04">
        <w:rPr>
          <w:rFonts w:eastAsia="Tahoma"/>
          <w:color w:val="000000" w:themeColor="text1"/>
          <w:lang w:val="el-GR"/>
        </w:rPr>
        <w:t>Σε περίπτωση ένωσης οικονομικών φορέων, οι παραπάνω απαιτήσεις καλύπτονται αθροιστικά από τα μέλη της ένωσης</w:t>
      </w:r>
    </w:p>
    <w:p w14:paraId="3E0B3854" w14:textId="77777777" w:rsidR="00434B92" w:rsidRPr="00603221" w:rsidRDefault="00434B92" w:rsidP="00B8545D">
      <w:pPr>
        <w:rPr>
          <w:lang w:val="el-GR"/>
        </w:rPr>
      </w:pPr>
    </w:p>
    <w:p w14:paraId="3E0B3855" w14:textId="77777777" w:rsidR="008338F0" w:rsidRPr="001F4428" w:rsidRDefault="003355E7" w:rsidP="00086782">
      <w:pPr>
        <w:pStyle w:val="3"/>
        <w:ind w:left="1276"/>
        <w:rPr>
          <w:lang w:val="el-GR"/>
        </w:rPr>
      </w:pPr>
      <w:bookmarkStart w:id="130" w:name="_Toc189730632"/>
      <w:bookmarkStart w:id="131" w:name="_Ref496541343"/>
      <w:bookmarkStart w:id="132" w:name="_Ref496541651"/>
      <w:bookmarkStart w:id="133" w:name="_Toc97194282"/>
      <w:bookmarkStart w:id="134" w:name="_Toc97194428"/>
      <w:r w:rsidRPr="11E90C04">
        <w:rPr>
          <w:lang w:val="el-GR"/>
        </w:rPr>
        <w:t>Πρότυπα διασφάλισης ποιότητας</w:t>
      </w:r>
      <w:bookmarkEnd w:id="130"/>
      <w:r w:rsidRPr="11E90C04">
        <w:rPr>
          <w:lang w:val="el-GR"/>
        </w:rPr>
        <w:t xml:space="preserve"> </w:t>
      </w:r>
      <w:bookmarkEnd w:id="131"/>
      <w:bookmarkEnd w:id="132"/>
      <w:bookmarkEnd w:id="133"/>
      <w:bookmarkEnd w:id="134"/>
    </w:p>
    <w:p w14:paraId="3E0B3856" w14:textId="77777777" w:rsidR="6956C191" w:rsidRDefault="6956C191" w:rsidP="11E90C04">
      <w:pPr>
        <w:rPr>
          <w:rFonts w:eastAsia="Tahoma"/>
          <w:color w:val="000000" w:themeColor="text1"/>
          <w:lang w:val="el-GR"/>
        </w:rPr>
      </w:pPr>
      <w:r w:rsidRPr="11E90C04">
        <w:rPr>
          <w:rFonts w:eastAsia="Tahoma"/>
          <w:color w:val="000000" w:themeColor="text1"/>
          <w:lang w:val="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Συγκεκριμένα, οφείλουν να διαθέτουν πιστοποιητικό: </w:t>
      </w:r>
    </w:p>
    <w:p w14:paraId="3E0B3857" w14:textId="77777777" w:rsidR="004D741B" w:rsidRPr="00C00D32" w:rsidRDefault="004D741B" w:rsidP="004D741B">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3E0B3858" w14:textId="77777777" w:rsidR="004D741B" w:rsidRPr="00C00D32" w:rsidRDefault="004D741B" w:rsidP="004D741B">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3E0B3859" w14:textId="77777777" w:rsidR="004D741B" w:rsidRPr="00C00D32" w:rsidRDefault="004D741B" w:rsidP="004D741B">
      <w:pPr>
        <w:rPr>
          <w:rFonts w:eastAsia="Calibri"/>
          <w:bCs/>
          <w:color w:val="000000"/>
          <w:lang w:val="el-GR"/>
        </w:rPr>
      </w:pPr>
      <w:r>
        <w:rPr>
          <w:rFonts w:eastAsia="Calibri"/>
          <w:b/>
          <w:bCs/>
          <w:color w:val="000000"/>
          <w:lang w:val="el-GR"/>
        </w:rPr>
        <w:t>γ</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w:t>
      </w:r>
      <w:r w:rsidRPr="00D52CB9">
        <w:rPr>
          <w:rFonts w:eastAsia="Calibri"/>
          <w:bCs/>
          <w:color w:val="000000"/>
          <w:lang w:val="el-GR"/>
        </w:rPr>
        <w:t xml:space="preserve">Σύστημα Διαχείρισης Πληροφοριών </w:t>
      </w:r>
      <w:proofErr w:type="spellStart"/>
      <w:r w:rsidRPr="00D52CB9">
        <w:rPr>
          <w:rFonts w:eastAsia="Calibri"/>
          <w:bCs/>
          <w:color w:val="000000"/>
          <w:lang w:val="el-GR"/>
        </w:rPr>
        <w:t>Ιδιωτικότητας</w:t>
      </w:r>
      <w:proofErr w:type="spellEnd"/>
      <w:r w:rsidRPr="00C00D32">
        <w:rPr>
          <w:rFonts w:eastAsia="Calibri"/>
          <w:bCs/>
          <w:color w:val="000000"/>
          <w:lang w:val="el-GR"/>
        </w:rPr>
        <w:t xml:space="preserve"> σύμφωνα µε το διεθνές πρότυπο </w:t>
      </w:r>
      <w:r>
        <w:rPr>
          <w:rFonts w:eastAsia="Calibri"/>
          <w:b/>
          <w:bCs/>
          <w:color w:val="000000"/>
          <w:lang w:val="el-GR"/>
        </w:rPr>
        <w:t>ISO 27701:2019</w:t>
      </w:r>
      <w:r w:rsidRPr="00C00D32">
        <w:rPr>
          <w:rFonts w:eastAsia="Calibri"/>
          <w:b/>
          <w:bCs/>
          <w:color w:val="000000"/>
          <w:lang w:val="el-GR"/>
        </w:rPr>
        <w:t xml:space="preserve"> </w:t>
      </w:r>
      <w:r w:rsidRPr="00C00D32">
        <w:rPr>
          <w:rFonts w:eastAsia="Calibri"/>
          <w:bCs/>
          <w:color w:val="000000"/>
          <w:lang w:val="el-GR"/>
        </w:rPr>
        <w:t>ή ισοδύναμο αυτού</w:t>
      </w:r>
      <w:r>
        <w:rPr>
          <w:rFonts w:eastAsia="Calibri"/>
          <w:bCs/>
          <w:color w:val="000000"/>
          <w:lang w:val="el-GR"/>
        </w:rPr>
        <w:t>.</w:t>
      </w:r>
    </w:p>
    <w:p w14:paraId="3E0B385A" w14:textId="77777777" w:rsidR="11E90C04" w:rsidRDefault="11E90C04" w:rsidP="11E90C04">
      <w:pPr>
        <w:rPr>
          <w:lang w:val="el-GR"/>
        </w:rPr>
      </w:pPr>
    </w:p>
    <w:p w14:paraId="3E0B385B" w14:textId="77777777"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23144C" w:rsidRPr="07571D1B">
        <w:rPr>
          <w:lang w:val="el-GR"/>
        </w:rPr>
        <w:t xml:space="preserve">οι οποίοι </w:t>
      </w:r>
      <w:r w:rsidRPr="008A366B">
        <w:rPr>
          <w:lang w:val="el-GR"/>
        </w:rPr>
        <w:t>εδρεύο</w:t>
      </w:r>
      <w:r w:rsidR="0023144C" w:rsidRPr="07571D1B">
        <w:rPr>
          <w:lang w:val="el-GR"/>
        </w:rPr>
        <w:t>υν</w:t>
      </w:r>
      <w:r w:rsidRPr="008A366B">
        <w:rPr>
          <w:lang w:val="el-GR"/>
        </w:rPr>
        <w:t xml:space="preserve"> και σε άλλα κράτη - μέλη</w:t>
      </w:r>
      <w:r w:rsidR="0023144C" w:rsidRPr="07571D1B">
        <w:rPr>
          <w:lang w:val="el-GR"/>
        </w:rPr>
        <w:t xml:space="preserve">, </w:t>
      </w:r>
      <w:bookmarkStart w:id="135" w:name="_Hlk164430049"/>
      <w:r w:rsidR="0023144C" w:rsidRPr="07571D1B">
        <w:rPr>
          <w:lang w:val="el-GR"/>
        </w:rPr>
        <w:t xml:space="preserve">σύμφωνα με τον Κανονισμό </w:t>
      </w:r>
      <w:bookmarkEnd w:id="135"/>
      <w:r w:rsidR="00841F47" w:rsidRPr="11E90C04">
        <w:rPr>
          <w:i/>
          <w:iCs/>
          <w:lang w:val="el-GR"/>
        </w:rPr>
        <w:t>765/2008.</w:t>
      </w:r>
      <w:r w:rsidR="00841F47" w:rsidRPr="00B64E9F">
        <w:rPr>
          <w:rStyle w:val="ab"/>
          <w:i/>
          <w:lang w:val="el-GR"/>
        </w:rPr>
        <w:footnoteReference w:id="9"/>
      </w:r>
      <w:r w:rsidR="00841F47" w:rsidRPr="11E90C04">
        <w:rPr>
          <w:i/>
          <w:iCs/>
          <w:lang w:val="el-GR"/>
        </w:rPr>
        <w:t xml:space="preserve"> </w:t>
      </w:r>
      <w:r w:rsidRPr="008A366B">
        <w:rPr>
          <w:lang w:val="el-GR"/>
        </w:rPr>
        <w:t>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E0B385C" w14:textId="77777777" w:rsidR="003E34BF" w:rsidRPr="003E34BF" w:rsidRDefault="003E34BF" w:rsidP="00B8545D">
      <w:pPr>
        <w:rPr>
          <w:bCs/>
          <w:lang w:val="el-GR"/>
        </w:rPr>
      </w:pPr>
    </w:p>
    <w:p w14:paraId="3E0B385D" w14:textId="77777777" w:rsidR="002F5250" w:rsidRPr="00603221" w:rsidRDefault="717F6FE6" w:rsidP="11E90C04">
      <w:pPr>
        <w:rPr>
          <w:rFonts w:eastAsia="Tahoma"/>
          <w:color w:val="000000" w:themeColor="text1"/>
          <w:lang w:val="el-GR"/>
        </w:rPr>
      </w:pPr>
      <w:r w:rsidRPr="11E90C04">
        <w:rPr>
          <w:rFonts w:eastAsia="Tahoma"/>
          <w:color w:val="000000" w:themeColor="text1"/>
          <w:lang w:val="el-GR"/>
        </w:rPr>
        <w:t>Σε περίπτωση ένωσης οικονομικών φορέων, οι παραπάνω απαιτήσεις καλύπτονται αθροιστικά από τα μέλη της ένωσης</w:t>
      </w:r>
    </w:p>
    <w:p w14:paraId="3E0B385E" w14:textId="77777777" w:rsidR="002F5250" w:rsidRPr="00603221" w:rsidRDefault="002F5250" w:rsidP="11E90C04">
      <w:pPr>
        <w:rPr>
          <w:lang w:val="el-GR"/>
        </w:rPr>
      </w:pPr>
    </w:p>
    <w:p w14:paraId="3E0B385F" w14:textId="77777777" w:rsidR="008338F0" w:rsidRDefault="003355E7" w:rsidP="00086782">
      <w:pPr>
        <w:pStyle w:val="3"/>
        <w:ind w:left="1276"/>
        <w:rPr>
          <w:lang w:val="el-GR"/>
        </w:rPr>
      </w:pPr>
      <w:bookmarkStart w:id="136" w:name="_Ref496541185"/>
      <w:bookmarkStart w:id="137" w:name="_Ref496541244"/>
      <w:bookmarkStart w:id="138" w:name="_Ref496541410"/>
      <w:bookmarkStart w:id="139" w:name="_Ref496541700"/>
      <w:bookmarkStart w:id="140" w:name="_Ref74505980"/>
      <w:bookmarkStart w:id="141" w:name="_Toc97194283"/>
      <w:bookmarkStart w:id="142" w:name="_Toc97194429"/>
      <w:bookmarkStart w:id="143" w:name="_Toc189730633"/>
      <w:r w:rsidRPr="00DD72A9">
        <w:rPr>
          <w:lang w:val="el-GR"/>
        </w:rPr>
        <w:t>Στήριξη στην ικανότητα τρίτων</w:t>
      </w:r>
      <w:bookmarkEnd w:id="136"/>
      <w:bookmarkEnd w:id="137"/>
      <w:bookmarkEnd w:id="138"/>
      <w:bookmarkEnd w:id="139"/>
      <w:r w:rsidRPr="00DD72A9">
        <w:rPr>
          <w:lang w:val="el-GR"/>
        </w:rPr>
        <w:t xml:space="preserve"> </w:t>
      </w:r>
      <w:r w:rsidR="0049631E" w:rsidRPr="00821852">
        <w:rPr>
          <w:lang w:val="el-GR"/>
        </w:rPr>
        <w:t>– Υπεργολαβία</w:t>
      </w:r>
      <w:bookmarkEnd w:id="140"/>
      <w:bookmarkEnd w:id="141"/>
      <w:bookmarkEnd w:id="142"/>
      <w:bookmarkEnd w:id="143"/>
    </w:p>
    <w:p w14:paraId="3E0B3860" w14:textId="77777777" w:rsidR="0049631E" w:rsidRPr="00A334BA" w:rsidRDefault="00541531" w:rsidP="00CF34CF">
      <w:pPr>
        <w:pStyle w:val="4"/>
        <w:numPr>
          <w:ilvl w:val="0"/>
          <w:numId w:val="0"/>
        </w:numPr>
        <w:ind w:left="864"/>
        <w:rPr>
          <w:lang w:val="el-GR"/>
        </w:rPr>
      </w:pPr>
      <w:bookmarkStart w:id="144" w:name="_Toc97194284"/>
      <w:bookmarkStart w:id="145" w:name="_Toc189730634"/>
      <w:r>
        <w:rPr>
          <w:lang w:val="en-US"/>
        </w:rPr>
        <w:t xml:space="preserve">2.2.8.1 </w:t>
      </w:r>
      <w:r w:rsidR="0049631E" w:rsidRPr="00A334BA">
        <w:rPr>
          <w:lang w:val="el-GR"/>
        </w:rPr>
        <w:t xml:space="preserve">Στήριξη στην ικανότητα </w:t>
      </w:r>
      <w:r w:rsidR="008E4CAF" w:rsidRPr="07571D1B">
        <w:rPr>
          <w:lang w:val="el-GR"/>
        </w:rPr>
        <w:t>τρίτων</w:t>
      </w:r>
      <w:r w:rsidR="008E4CAF">
        <w:rPr>
          <w:rStyle w:val="ab"/>
          <w:lang w:val="el-GR"/>
        </w:rPr>
        <w:footnoteReference w:id="10"/>
      </w:r>
      <w:bookmarkEnd w:id="144"/>
      <w:bookmarkEnd w:id="145"/>
    </w:p>
    <w:p w14:paraId="3E0B3861" w14:textId="61D9F113"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fldChar w:fldCharType="begin"/>
      </w:r>
      <w:r w:rsidR="008338F0" w:rsidRPr="00F65401">
        <w:rPr>
          <w:lang w:val="el-GR"/>
        </w:rPr>
        <w:instrText xml:space="preserve"> </w:instrText>
      </w:r>
      <w:r w:rsidR="008338F0">
        <w:instrText>REF</w:instrText>
      </w:r>
      <w:r w:rsidR="008338F0" w:rsidRPr="00F65401">
        <w:rPr>
          <w:lang w:val="el-GR"/>
        </w:rPr>
        <w:instrText xml:space="preserve"> _</w:instrText>
      </w:r>
      <w:r w:rsidR="008338F0">
        <w:instrText>Ref</w:instrText>
      </w:r>
      <w:r w:rsidR="008338F0" w:rsidRPr="00F65401">
        <w:rPr>
          <w:lang w:val="el-GR"/>
        </w:rPr>
        <w:instrText>496541508 \</w:instrText>
      </w:r>
      <w:r w:rsidR="008338F0">
        <w:instrText>r</w:instrText>
      </w:r>
      <w:r w:rsidR="008338F0" w:rsidRPr="00F65401">
        <w:rPr>
          <w:lang w:val="el-GR"/>
        </w:rPr>
        <w:instrText xml:space="preserve"> \</w:instrText>
      </w:r>
      <w:r w:rsidR="008338F0">
        <w:instrText>h</w:instrText>
      </w:r>
      <w:r w:rsidR="008338F0" w:rsidRPr="00F65401">
        <w:rPr>
          <w:lang w:val="el-GR"/>
        </w:rPr>
        <w:instrText xml:space="preserve">  \* </w:instrText>
      </w:r>
      <w:r w:rsidR="008338F0">
        <w:instrText>MERGEFORMAT</w:instrText>
      </w:r>
      <w:r w:rsidR="008338F0" w:rsidRPr="00F65401">
        <w:rPr>
          <w:lang w:val="el-GR"/>
        </w:rPr>
        <w:instrText xml:space="preserve"> </w:instrText>
      </w:r>
      <w:r>
        <w:fldChar w:fldCharType="separate"/>
      </w:r>
      <w:r w:rsidR="004E7208" w:rsidRPr="004E7208">
        <w:rPr>
          <w:lang w:val="el-GR"/>
        </w:rPr>
        <w:t>2.2.5</w:t>
      </w:r>
      <w:r>
        <w:fldChar w:fldCharType="end"/>
      </w:r>
      <w:r w:rsidRPr="00603221">
        <w:rPr>
          <w:lang w:val="el-GR"/>
        </w:rPr>
        <w:t xml:space="preserve">) και τα σχετικά με την τεχνική και επαγγελματική ικανότητα (της παραγράφου </w:t>
      </w:r>
      <w:r>
        <w:fldChar w:fldCharType="begin"/>
      </w:r>
      <w:r w:rsidR="008338F0" w:rsidRPr="00F65401">
        <w:rPr>
          <w:lang w:val="el-GR"/>
        </w:rPr>
        <w:instrText xml:space="preserve"> </w:instrText>
      </w:r>
      <w:r w:rsidR="008338F0">
        <w:instrText>REF</w:instrText>
      </w:r>
      <w:r w:rsidR="008338F0" w:rsidRPr="00F65401">
        <w:rPr>
          <w:lang w:val="el-GR"/>
        </w:rPr>
        <w:instrText xml:space="preserve"> _</w:instrText>
      </w:r>
      <w:r w:rsidR="008338F0">
        <w:instrText>Ref</w:instrText>
      </w:r>
      <w:r w:rsidR="008338F0" w:rsidRPr="00F65401">
        <w:rPr>
          <w:lang w:val="el-GR"/>
        </w:rPr>
        <w:instrText>496541556 \</w:instrText>
      </w:r>
      <w:r w:rsidR="008338F0">
        <w:instrText>r</w:instrText>
      </w:r>
      <w:r w:rsidR="008338F0" w:rsidRPr="00F65401">
        <w:rPr>
          <w:lang w:val="el-GR"/>
        </w:rPr>
        <w:instrText xml:space="preserve"> \</w:instrText>
      </w:r>
      <w:r w:rsidR="008338F0">
        <w:instrText>h</w:instrText>
      </w:r>
      <w:r w:rsidR="008338F0" w:rsidRPr="00F65401">
        <w:rPr>
          <w:lang w:val="el-GR"/>
        </w:rPr>
        <w:instrText xml:space="preserve">  \* </w:instrText>
      </w:r>
      <w:r w:rsidR="008338F0">
        <w:instrText>MERGEFORMAT</w:instrText>
      </w:r>
      <w:r w:rsidR="008338F0" w:rsidRPr="00F65401">
        <w:rPr>
          <w:lang w:val="el-GR"/>
        </w:rPr>
        <w:instrText xml:space="preserve"> </w:instrText>
      </w:r>
      <w:r>
        <w:fldChar w:fldCharType="separate"/>
      </w:r>
      <w:r w:rsidR="004E7208" w:rsidRPr="004E7208">
        <w:rPr>
          <w:lang w:val="el-GR"/>
        </w:rPr>
        <w:t>2.2.6</w:t>
      </w:r>
      <w:r>
        <w:fldChar w:fldCharType="end"/>
      </w:r>
      <w:r w:rsidRPr="00603221">
        <w:rPr>
          <w:lang w:val="el-GR"/>
        </w:rPr>
        <w:t xml:space="preserve">), να στηρίζονται στις ικανότητες άλλων φορέων, ασχέτως της νομικής φύσης των </w:t>
      </w:r>
      <w:r w:rsidRPr="00603221">
        <w:rPr>
          <w:lang w:val="el-GR"/>
        </w:rPr>
        <w:lastRenderedPageBreak/>
        <w:t>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E0B3862" w14:textId="77777777" w:rsidR="008338F0" w:rsidRPr="00603221" w:rsidRDefault="003355E7">
      <w:pPr>
        <w:rPr>
          <w:lang w:val="el-GR"/>
        </w:rPr>
      </w:pPr>
      <w:r w:rsidRPr="11E90C04">
        <w:rPr>
          <w:lang w:val="el-GR"/>
        </w:rPr>
        <w:t xml:space="preserve">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11E90C04">
        <w:rPr>
          <w:lang w:val="el-GR"/>
        </w:rPr>
        <w:t>στ</w:t>
      </w:r>
      <w:proofErr w:type="spellEnd"/>
      <w:r w:rsidRPr="11E90C04">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sidRPr="11E90C04">
        <w:rPr>
          <w:lang w:val="el-GR"/>
        </w:rPr>
        <w:t>.</w:t>
      </w:r>
    </w:p>
    <w:p w14:paraId="3E0B3863" w14:textId="77777777" w:rsidR="00124EDD" w:rsidRDefault="00181E17" w:rsidP="11E90C04">
      <w:pPr>
        <w:rPr>
          <w:lang w:val="el-GR"/>
        </w:rPr>
      </w:pPr>
      <w:r>
        <w:rPr>
          <w:lang w:val="en-US"/>
        </w:rPr>
        <w:t>T</w:t>
      </w:r>
      <w:proofErr w:type="gramStart"/>
      <w:r w:rsidR="00124EDD" w:rsidRPr="11E90C04">
        <w:rPr>
          <w:lang w:val="el-GR"/>
        </w:rPr>
        <w:t>α  φυσικά</w:t>
      </w:r>
      <w:proofErr w:type="gramEnd"/>
      <w:r w:rsidR="00124EDD" w:rsidRPr="11E90C04">
        <w:rPr>
          <w:lang w:val="el-GR"/>
        </w:rPr>
        <w:t xml:space="preserve"> πρόσωπα που δηλώνονται από τον προσφέροντα στην Ομάδα Έργου και δεν αποτελούν ίδιους πόρους του προσφέροντος, κατά την παρ. 2.2.6.</w:t>
      </w:r>
      <w:r w:rsidR="00DB1137" w:rsidRPr="11E90C04">
        <w:rPr>
          <w:lang w:val="el-GR"/>
        </w:rPr>
        <w:t xml:space="preserve">2 </w:t>
      </w:r>
      <w:r w:rsidR="00124EDD" w:rsidRPr="11E90C04">
        <w:rPr>
          <w:lang w:val="el-GR"/>
        </w:rPr>
        <w:t xml:space="preserve">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w:t>
      </w:r>
      <w:r w:rsidR="008E4CAF" w:rsidRPr="11E90C04">
        <w:rPr>
          <w:lang w:val="el-GR"/>
        </w:rPr>
        <w:t>παρούσα.</w:t>
      </w:r>
      <w:r w:rsidR="008E4CAF" w:rsidRPr="07571D1B">
        <w:rPr>
          <w:lang w:val="el-GR"/>
        </w:rPr>
        <w:t>￼.</w:t>
      </w:r>
    </w:p>
    <w:p w14:paraId="3E0B3864" w14:textId="77777777" w:rsidR="00124EDD" w:rsidRDefault="00124EDD" w:rsidP="11E90C04">
      <w:pPr>
        <w:rPr>
          <w:lang w:val="el-GR"/>
        </w:rPr>
      </w:pPr>
    </w:p>
    <w:p w14:paraId="3E0B3865"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E0B3866" w14:textId="77777777" w:rsidR="00695491" w:rsidRDefault="00695491" w:rsidP="00695491">
      <w:pPr>
        <w:rPr>
          <w:lang w:val="el-GR"/>
        </w:rPr>
      </w:pPr>
      <w:bookmarkStart w:id="146" w:name="_Hlk35854368"/>
      <w:r w:rsidRPr="11E90C04">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bookmarkEnd w:id="146"/>
    </w:p>
    <w:p w14:paraId="3E0B3867" w14:textId="52FD1806" w:rsidR="00C70B7E" w:rsidRPr="00CF3BE7" w:rsidRDefault="00C70B7E" w:rsidP="11E90C04">
      <w:pPr>
        <w:rPr>
          <w:lang w:val="el-GR" w:eastAsia="ar-SA"/>
        </w:rPr>
      </w:pPr>
      <w:r w:rsidRPr="11E90C04">
        <w:rPr>
          <w:lang w:val="el-GR" w:eastAsia="ar-SA"/>
        </w:rPr>
        <w:t xml:space="preserve">Η αναθέτουσα αρχή ελέγχει αν οι </w:t>
      </w:r>
      <w:proofErr w:type="spellStart"/>
      <w:r w:rsidRPr="11E90C04">
        <w:rPr>
          <w:lang w:val="el-GR" w:eastAsia="ar-SA"/>
        </w:rPr>
        <w:t>φoρείς</w:t>
      </w:r>
      <w:proofErr w:type="spellEnd"/>
      <w:r w:rsidRPr="11E90C04">
        <w:rPr>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5521D0" w:rsidRPr="11E90C04">
        <w:rPr>
          <w:lang w:val="el-GR" w:eastAsia="ar-SA"/>
        </w:rPr>
        <w:fldChar w:fldCharType="begin"/>
      </w:r>
      <w:r w:rsidRPr="11E90C04">
        <w:rPr>
          <w:lang w:val="el-GR" w:eastAsia="ar-SA"/>
        </w:rPr>
        <w:instrText xml:space="preserve"> REF _Ref496541356 \r \h </w:instrText>
      </w:r>
      <w:r w:rsidR="005521D0" w:rsidRPr="11E90C04">
        <w:rPr>
          <w:lang w:val="el-GR" w:eastAsia="ar-SA"/>
        </w:rPr>
      </w:r>
      <w:r w:rsidR="005521D0" w:rsidRPr="11E90C04">
        <w:rPr>
          <w:lang w:val="el-GR" w:eastAsia="ar-SA"/>
        </w:rPr>
        <w:fldChar w:fldCharType="separate"/>
      </w:r>
      <w:r w:rsidR="004E7208">
        <w:rPr>
          <w:lang w:val="el-GR" w:eastAsia="ar-SA"/>
        </w:rPr>
        <w:t>2.2.3</w:t>
      </w:r>
      <w:r w:rsidR="005521D0" w:rsidRPr="11E90C04">
        <w:rPr>
          <w:lang w:val="el-GR" w:eastAsia="ar-SA"/>
        </w:rPr>
        <w:fldChar w:fldCharType="end"/>
      </w:r>
      <w:r w:rsidRPr="11E90C04">
        <w:rPr>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11E90C04">
        <w:rPr>
          <w:color w:val="000000"/>
          <w:lang w:val="el-GR" w:eastAsia="ar-SA"/>
        </w:rPr>
        <w:t xml:space="preserve"> </w:t>
      </w:r>
      <w:r w:rsidRPr="11E90C04">
        <w:rPr>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E0B3869" w14:textId="77777777" w:rsidR="00111D5A" w:rsidRDefault="00111D5A" w:rsidP="0049631E">
      <w:pPr>
        <w:rPr>
          <w:bCs/>
          <w:lang w:val="el-GR"/>
        </w:rPr>
      </w:pPr>
    </w:p>
    <w:p w14:paraId="3E0B386A" w14:textId="77777777" w:rsidR="00111D5A" w:rsidRPr="003C1E1A" w:rsidRDefault="00541531" w:rsidP="00CF34CF">
      <w:pPr>
        <w:pStyle w:val="4"/>
        <w:numPr>
          <w:ilvl w:val="0"/>
          <w:numId w:val="0"/>
        </w:numPr>
        <w:ind w:left="864"/>
        <w:rPr>
          <w:lang w:val="el-GR"/>
        </w:rPr>
      </w:pPr>
      <w:bookmarkStart w:id="147" w:name="_Toc97194285"/>
      <w:bookmarkStart w:id="148" w:name="_Toc189730635"/>
      <w:r w:rsidRPr="00CF34CF">
        <w:rPr>
          <w:lang w:val="el-GR"/>
        </w:rPr>
        <w:t xml:space="preserve">2.2.8.2 </w:t>
      </w:r>
      <w:r w:rsidR="00111D5A" w:rsidRPr="003C1E1A">
        <w:rPr>
          <w:lang w:val="el-GR"/>
        </w:rPr>
        <w:t>Υπεργολαβία</w:t>
      </w:r>
      <w:bookmarkEnd w:id="147"/>
      <w:bookmarkEnd w:id="148"/>
      <w:r w:rsidR="00111D5A" w:rsidRPr="003C1E1A">
        <w:rPr>
          <w:lang w:val="el-GR"/>
        </w:rPr>
        <w:t xml:space="preserve"> </w:t>
      </w:r>
    </w:p>
    <w:p w14:paraId="3E0B386B" w14:textId="4A403F59"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5521D0">
        <w:rPr>
          <w:bCs/>
          <w:lang w:val="el-GR"/>
        </w:rPr>
        <w:fldChar w:fldCharType="begin"/>
      </w:r>
      <w:r w:rsidR="00111D5A">
        <w:rPr>
          <w:bCs/>
          <w:lang w:val="el-GR"/>
        </w:rPr>
        <w:instrText xml:space="preserve"> REF _Ref496541356 \r \h </w:instrText>
      </w:r>
      <w:r w:rsidR="005521D0">
        <w:rPr>
          <w:bCs/>
          <w:lang w:val="el-GR"/>
        </w:rPr>
      </w:r>
      <w:r w:rsidR="005521D0">
        <w:rPr>
          <w:bCs/>
          <w:lang w:val="el-GR"/>
        </w:rPr>
        <w:fldChar w:fldCharType="separate"/>
      </w:r>
      <w:r w:rsidR="004E7208">
        <w:rPr>
          <w:bCs/>
          <w:lang w:val="el-GR"/>
        </w:rPr>
        <w:t>2.2.3</w:t>
      </w:r>
      <w:r w:rsidR="005521D0">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5521D0">
        <w:rPr>
          <w:bCs/>
          <w:lang w:val="el-GR"/>
        </w:rPr>
        <w:fldChar w:fldCharType="begin"/>
      </w:r>
      <w:r w:rsidR="00111D5A">
        <w:rPr>
          <w:bCs/>
          <w:lang w:val="el-GR"/>
        </w:rPr>
        <w:instrText xml:space="preserve"> REF _Ref496541356 \r \h </w:instrText>
      </w:r>
      <w:r w:rsidR="005521D0">
        <w:rPr>
          <w:bCs/>
          <w:lang w:val="el-GR"/>
        </w:rPr>
      </w:r>
      <w:r w:rsidR="005521D0">
        <w:rPr>
          <w:bCs/>
          <w:lang w:val="el-GR"/>
        </w:rPr>
        <w:fldChar w:fldCharType="separate"/>
      </w:r>
      <w:r w:rsidR="004E7208">
        <w:rPr>
          <w:bCs/>
          <w:lang w:val="el-GR"/>
        </w:rPr>
        <w:t>2.2.3</w:t>
      </w:r>
      <w:r w:rsidR="005521D0">
        <w:rPr>
          <w:bCs/>
          <w:lang w:val="el-GR"/>
        </w:rPr>
        <w:fldChar w:fldCharType="end"/>
      </w:r>
      <w:r>
        <w:rPr>
          <w:bCs/>
          <w:lang w:val="el-GR"/>
        </w:rPr>
        <w:t xml:space="preserve">.  </w:t>
      </w:r>
    </w:p>
    <w:p w14:paraId="3E0B386C" w14:textId="77777777" w:rsidR="00C70B7E" w:rsidRPr="00603221" w:rsidRDefault="00C70B7E">
      <w:pPr>
        <w:rPr>
          <w:lang w:val="el-GR"/>
        </w:rPr>
      </w:pPr>
    </w:p>
    <w:p w14:paraId="3E0B386D" w14:textId="77777777" w:rsidR="008338F0" w:rsidRDefault="003355E7" w:rsidP="00086782">
      <w:pPr>
        <w:pStyle w:val="3"/>
        <w:ind w:left="1276"/>
        <w:rPr>
          <w:lang w:val="el-GR"/>
        </w:rPr>
      </w:pPr>
      <w:bookmarkStart w:id="149" w:name="_Toc97194286"/>
      <w:bookmarkStart w:id="150" w:name="_Toc97194430"/>
      <w:bookmarkStart w:id="151" w:name="_Toc189730636"/>
      <w:r w:rsidRPr="00603221">
        <w:rPr>
          <w:lang w:val="el-GR"/>
        </w:rPr>
        <w:t>Κανόνες απόδειξης ποιοτικής επιλογής</w:t>
      </w:r>
      <w:bookmarkEnd w:id="149"/>
      <w:bookmarkEnd w:id="150"/>
      <w:bookmarkEnd w:id="151"/>
    </w:p>
    <w:p w14:paraId="3E0B386E" w14:textId="0C719561" w:rsidR="00A817FC" w:rsidRPr="0049623E" w:rsidRDefault="00A817FC" w:rsidP="11E90C04">
      <w:pPr>
        <w:rPr>
          <w:lang w:val="el-GR" w:eastAsia="ar-SA"/>
        </w:rPr>
      </w:pPr>
      <w:r w:rsidRPr="11E90C04">
        <w:rPr>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005521D0" w:rsidRPr="11E90C04">
        <w:rPr>
          <w:lang w:val="el-GR" w:eastAsia="ar-SA"/>
        </w:rPr>
        <w:fldChar w:fldCharType="begin"/>
      </w:r>
      <w:r w:rsidRPr="11E90C04">
        <w:rPr>
          <w:lang w:val="el-GR" w:eastAsia="ar-SA"/>
        </w:rPr>
        <w:instrText xml:space="preserve"> REF _Ref496541397 \r \h </w:instrText>
      </w:r>
      <w:r w:rsidR="005521D0" w:rsidRPr="11E90C04">
        <w:rPr>
          <w:lang w:val="el-GR" w:eastAsia="ar-SA"/>
        </w:rPr>
      </w:r>
      <w:r w:rsidR="005521D0" w:rsidRPr="11E90C04">
        <w:rPr>
          <w:lang w:val="el-GR" w:eastAsia="ar-SA"/>
        </w:rPr>
        <w:fldChar w:fldCharType="separate"/>
      </w:r>
      <w:r w:rsidR="004E7208">
        <w:rPr>
          <w:lang w:val="el-GR" w:eastAsia="ar-SA"/>
        </w:rPr>
        <w:t>2.2.1</w:t>
      </w:r>
      <w:r w:rsidR="005521D0" w:rsidRPr="11E90C04">
        <w:rPr>
          <w:lang w:val="el-GR" w:eastAsia="ar-SA"/>
        </w:rPr>
        <w:fldChar w:fldCharType="end"/>
      </w:r>
      <w:r w:rsidRPr="11E90C04">
        <w:rPr>
          <w:lang w:val="el-GR" w:eastAsia="ar-SA"/>
        </w:rPr>
        <w:t xml:space="preserve"> έως </w:t>
      </w:r>
      <w:r w:rsidR="005521D0" w:rsidRPr="11E90C04">
        <w:rPr>
          <w:lang w:val="el-GR" w:eastAsia="ar-SA"/>
        </w:rPr>
        <w:fldChar w:fldCharType="begin"/>
      </w:r>
      <w:r w:rsidRPr="11E90C04">
        <w:rPr>
          <w:lang w:val="el-GR" w:eastAsia="ar-SA"/>
        </w:rPr>
        <w:instrText xml:space="preserve"> REF _Ref74505980 \r \h </w:instrText>
      </w:r>
      <w:r w:rsidR="005521D0" w:rsidRPr="11E90C04">
        <w:rPr>
          <w:lang w:val="el-GR" w:eastAsia="ar-SA"/>
        </w:rPr>
      </w:r>
      <w:r w:rsidR="005521D0" w:rsidRPr="11E90C04">
        <w:rPr>
          <w:lang w:val="el-GR" w:eastAsia="ar-SA"/>
        </w:rPr>
        <w:fldChar w:fldCharType="separate"/>
      </w:r>
      <w:r w:rsidR="004E7208">
        <w:rPr>
          <w:lang w:val="el-GR" w:eastAsia="ar-SA"/>
        </w:rPr>
        <w:t>2.2.8</w:t>
      </w:r>
      <w:r w:rsidR="005521D0" w:rsidRPr="11E90C04">
        <w:rPr>
          <w:lang w:val="el-GR" w:eastAsia="ar-SA"/>
        </w:rPr>
        <w:fldChar w:fldCharType="end"/>
      </w:r>
      <w:r w:rsidRPr="11E90C04">
        <w:rPr>
          <w:lang w:val="el-GR" w:eastAsia="ar-SA"/>
        </w:rPr>
        <w:t>, κρίνονται κατά την υποβολή της προσφοράς δια του ΕΕΕΣ</w:t>
      </w:r>
      <w:r w:rsidR="00715C12" w:rsidRPr="11E90C04">
        <w:rPr>
          <w:lang w:val="el-GR" w:eastAsia="ar-SA"/>
        </w:rPr>
        <w:t xml:space="preserve"> σύμφωνα με</w:t>
      </w:r>
      <w:r w:rsidRPr="11E90C04">
        <w:rPr>
          <w:lang w:val="el-GR" w:eastAsia="ar-SA"/>
        </w:rPr>
        <w:t xml:space="preserve"> τα οριζόμενα στην παράγραφο </w:t>
      </w:r>
      <w:r w:rsidR="00374A5E">
        <w:rPr>
          <w:lang w:val="el-GR" w:eastAsia="ar-SA"/>
        </w:rPr>
        <w:t>2.2.9.1</w:t>
      </w:r>
      <w:r w:rsidRPr="11E90C04">
        <w:rPr>
          <w:lang w:val="el-GR" w:eastAsia="ar-SA"/>
        </w:rPr>
        <w:t xml:space="preserve">, κατά την υποβολή των δικαιολογητικών της παραγράφου </w:t>
      </w:r>
      <w:r w:rsidR="00374A5E">
        <w:rPr>
          <w:lang w:val="el-GR" w:eastAsia="ar-SA"/>
        </w:rPr>
        <w:t>2.2.9.2</w:t>
      </w:r>
      <w:r w:rsidR="00E72FB5" w:rsidRPr="11E90C04">
        <w:rPr>
          <w:lang w:val="el-GR" w:eastAsia="ar-SA"/>
        </w:rPr>
        <w:t xml:space="preserve"> </w:t>
      </w:r>
      <w:r w:rsidRPr="11E90C04">
        <w:rPr>
          <w:lang w:val="el-GR" w:eastAsia="ar-SA"/>
        </w:rPr>
        <w:t>και κατά τη σύναψη της σύμβασης</w:t>
      </w:r>
      <w:r w:rsidR="00A16BD9" w:rsidRPr="11E90C04">
        <w:rPr>
          <w:lang w:val="el-GR" w:eastAsia="ar-SA"/>
        </w:rPr>
        <w:t xml:space="preserve">, με την </w:t>
      </w:r>
      <w:r w:rsidRPr="11E90C04">
        <w:rPr>
          <w:lang w:val="el-GR" w:eastAsia="ar-SA"/>
        </w:rPr>
        <w:t xml:space="preserve">υπεύθυνη δήλωση, της περ. δ΄ της παρ. 3 του άρθρου 105 του ν. 4412/2016. </w:t>
      </w:r>
    </w:p>
    <w:p w14:paraId="3E0B386F" w14:textId="77777777" w:rsidR="00A16BD9" w:rsidRDefault="00A16BD9" w:rsidP="11E90C04">
      <w:pPr>
        <w:rPr>
          <w:lang w:val="el-GR"/>
        </w:rPr>
      </w:pPr>
      <w:r w:rsidRPr="07571D1B">
        <w:rPr>
          <w:lang w:val="el-GR"/>
        </w:rPr>
        <w:lastRenderedPageBreak/>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w:t>
      </w:r>
      <w:r w:rsidRPr="11E90C04">
        <w:rPr>
          <w:lang w:val="el-GR"/>
        </w:rPr>
        <w:t xml:space="preserve"> ή εφόσον τους ζητηθεί, από την αναθέτουσα αρχή σύμφωνα με την παράγραφο 2.2.9.2 Α</w:t>
      </w:r>
      <w:r w:rsidR="166ABEA4" w:rsidRPr="07571D1B">
        <w:rPr>
          <w:lang w:val="el-GR"/>
        </w:rPr>
        <w:t>.</w:t>
      </w:r>
    </w:p>
    <w:p w14:paraId="3E0B3870" w14:textId="1999E52A"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5521D0">
        <w:rPr>
          <w:bCs/>
          <w:lang w:val="el-GR" w:eastAsia="ar-SA"/>
        </w:rPr>
        <w:fldChar w:fldCharType="begin"/>
      </w:r>
      <w:r>
        <w:rPr>
          <w:bCs/>
          <w:lang w:val="el-GR" w:eastAsia="ar-SA"/>
        </w:rPr>
        <w:instrText xml:space="preserve"> REF _Ref74505980 \r \h </w:instrText>
      </w:r>
      <w:r w:rsidR="005521D0">
        <w:rPr>
          <w:bCs/>
          <w:lang w:val="el-GR" w:eastAsia="ar-SA"/>
        </w:rPr>
      </w:r>
      <w:r w:rsidR="005521D0">
        <w:rPr>
          <w:bCs/>
          <w:lang w:val="el-GR" w:eastAsia="ar-SA"/>
        </w:rPr>
        <w:fldChar w:fldCharType="separate"/>
      </w:r>
      <w:r w:rsidR="004E7208">
        <w:rPr>
          <w:bCs/>
          <w:lang w:val="el-GR" w:eastAsia="ar-SA"/>
        </w:rPr>
        <w:t>2.2.8</w:t>
      </w:r>
      <w:r w:rsidR="005521D0">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5521D0">
        <w:rPr>
          <w:bCs/>
          <w:lang w:val="el-GR" w:eastAsia="ar-SA"/>
        </w:rPr>
        <w:fldChar w:fldCharType="begin"/>
      </w:r>
      <w:r>
        <w:rPr>
          <w:bCs/>
          <w:lang w:val="el-GR" w:eastAsia="ar-SA"/>
        </w:rPr>
        <w:instrText xml:space="preserve"> REF _Ref74505997 \r \h </w:instrText>
      </w:r>
      <w:r w:rsidR="005521D0">
        <w:rPr>
          <w:bCs/>
          <w:lang w:val="el-GR" w:eastAsia="ar-SA"/>
        </w:rPr>
      </w:r>
      <w:r w:rsidR="005521D0">
        <w:rPr>
          <w:bCs/>
          <w:lang w:val="el-GR" w:eastAsia="ar-SA"/>
        </w:rPr>
        <w:fldChar w:fldCharType="separate"/>
      </w:r>
      <w:r w:rsidR="004E7208">
        <w:rPr>
          <w:bCs/>
          <w:lang w:val="el-GR" w:eastAsia="ar-SA"/>
        </w:rPr>
        <w:t>0</w:t>
      </w:r>
      <w:r w:rsidR="005521D0">
        <w:rPr>
          <w:bCs/>
          <w:lang w:val="el-GR" w:eastAsia="ar-SA"/>
        </w:rPr>
        <w:fldChar w:fldCharType="end"/>
      </w:r>
      <w:r>
        <w:rPr>
          <w:bCs/>
          <w:lang w:val="el-GR" w:eastAsia="ar-SA"/>
        </w:rPr>
        <w:t xml:space="preserve"> </w:t>
      </w:r>
      <w:r w:rsidRPr="0049623E">
        <w:rPr>
          <w:bCs/>
          <w:lang w:val="el-GR" w:eastAsia="ar-SA"/>
        </w:rPr>
        <w:t xml:space="preserve">και </w:t>
      </w:r>
      <w:r w:rsidR="005521D0">
        <w:rPr>
          <w:bCs/>
          <w:lang w:val="el-GR" w:eastAsia="ar-SA"/>
        </w:rPr>
        <w:fldChar w:fldCharType="begin"/>
      </w:r>
      <w:r>
        <w:rPr>
          <w:bCs/>
          <w:lang w:val="el-GR" w:eastAsia="ar-SA"/>
        </w:rPr>
        <w:instrText xml:space="preserve"> REF _Ref40957856 \r \h </w:instrText>
      </w:r>
      <w:r w:rsidR="005521D0">
        <w:rPr>
          <w:bCs/>
          <w:lang w:val="el-GR" w:eastAsia="ar-SA"/>
        </w:rPr>
      </w:r>
      <w:r w:rsidR="005521D0">
        <w:rPr>
          <w:bCs/>
          <w:lang w:val="el-GR" w:eastAsia="ar-SA"/>
        </w:rPr>
        <w:fldChar w:fldCharType="separate"/>
      </w:r>
      <w:r w:rsidR="004E7208">
        <w:rPr>
          <w:bCs/>
          <w:lang w:val="el-GR" w:eastAsia="ar-SA"/>
        </w:rPr>
        <w:t>0</w:t>
      </w:r>
      <w:r w:rsidR="005521D0">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5521D0">
        <w:rPr>
          <w:lang w:val="el-GR" w:eastAsia="ar-SA"/>
        </w:rPr>
        <w:fldChar w:fldCharType="begin"/>
      </w:r>
      <w:r>
        <w:rPr>
          <w:lang w:val="el-GR" w:eastAsia="ar-SA"/>
        </w:rPr>
        <w:instrText xml:space="preserve"> REF _Ref496541356 \r \h </w:instrText>
      </w:r>
      <w:r w:rsidR="005521D0">
        <w:rPr>
          <w:lang w:val="el-GR" w:eastAsia="ar-SA"/>
        </w:rPr>
      </w:r>
      <w:r w:rsidR="005521D0">
        <w:rPr>
          <w:lang w:val="el-GR" w:eastAsia="ar-SA"/>
        </w:rPr>
        <w:fldChar w:fldCharType="separate"/>
      </w:r>
      <w:r w:rsidR="004E7208">
        <w:rPr>
          <w:lang w:val="el-GR" w:eastAsia="ar-SA"/>
        </w:rPr>
        <w:t>2.2.3</w:t>
      </w:r>
      <w:r w:rsidR="005521D0">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5521D0">
        <w:rPr>
          <w:bCs/>
          <w:lang w:val="el-GR" w:eastAsia="ar-SA"/>
        </w:rPr>
        <w:fldChar w:fldCharType="begin"/>
      </w:r>
      <w:r>
        <w:rPr>
          <w:bCs/>
          <w:lang w:val="el-GR" w:eastAsia="ar-SA"/>
        </w:rPr>
        <w:instrText xml:space="preserve"> REF _Ref496541309 \r \h </w:instrText>
      </w:r>
      <w:r w:rsidR="005521D0">
        <w:rPr>
          <w:bCs/>
          <w:lang w:val="el-GR" w:eastAsia="ar-SA"/>
        </w:rPr>
      </w:r>
      <w:r w:rsidR="005521D0">
        <w:rPr>
          <w:bCs/>
          <w:lang w:val="el-GR" w:eastAsia="ar-SA"/>
        </w:rPr>
        <w:fldChar w:fldCharType="separate"/>
      </w:r>
      <w:r w:rsidR="004E7208">
        <w:rPr>
          <w:bCs/>
          <w:lang w:val="el-GR" w:eastAsia="ar-SA"/>
        </w:rPr>
        <w:t>2.2.5</w:t>
      </w:r>
      <w:r w:rsidR="005521D0">
        <w:rPr>
          <w:bCs/>
          <w:lang w:val="el-GR" w:eastAsia="ar-SA"/>
        </w:rPr>
        <w:fldChar w:fldCharType="end"/>
      </w:r>
      <w:r w:rsidR="00E2309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E0B3871" w14:textId="5929E89E"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8364DF">
        <w:rPr>
          <w:bCs/>
          <w:lang w:val="el-GR" w:eastAsia="ar-SA"/>
        </w:rPr>
        <w:t>2.2.9.1</w:t>
      </w:r>
      <w:r>
        <w:rPr>
          <w:bCs/>
          <w:lang w:val="el-GR" w:eastAsia="ar-SA"/>
        </w:rPr>
        <w:t xml:space="preserve"> </w:t>
      </w:r>
      <w:r w:rsidRPr="0049623E">
        <w:rPr>
          <w:bCs/>
          <w:lang w:val="el-GR" w:eastAsia="ar-SA"/>
        </w:rPr>
        <w:t xml:space="preserve">και </w:t>
      </w:r>
      <w:r w:rsidR="008364DF">
        <w:rPr>
          <w:bCs/>
          <w:lang w:val="el-GR" w:eastAsia="ar-SA"/>
        </w:rPr>
        <w:t>2.2.9.2</w:t>
      </w:r>
      <w:r w:rsidRPr="0049623E">
        <w:rPr>
          <w:bCs/>
          <w:lang w:val="el-GR" w:eastAsia="ar-SA"/>
        </w:rPr>
        <w:t xml:space="preserve">, ότι δεν συντρέχουν οι λόγοι αποκλεισμού της παραγράφου </w:t>
      </w:r>
      <w:r w:rsidR="005521D0">
        <w:rPr>
          <w:lang w:val="el-GR" w:eastAsia="ar-SA"/>
        </w:rPr>
        <w:fldChar w:fldCharType="begin"/>
      </w:r>
      <w:r>
        <w:rPr>
          <w:lang w:val="el-GR" w:eastAsia="ar-SA"/>
        </w:rPr>
        <w:instrText xml:space="preserve"> REF _Ref496541356 \r \h </w:instrText>
      </w:r>
      <w:r w:rsidR="005521D0">
        <w:rPr>
          <w:lang w:val="el-GR" w:eastAsia="ar-SA"/>
        </w:rPr>
      </w:r>
      <w:r w:rsidR="005521D0">
        <w:rPr>
          <w:lang w:val="el-GR" w:eastAsia="ar-SA"/>
        </w:rPr>
        <w:fldChar w:fldCharType="separate"/>
      </w:r>
      <w:r w:rsidR="004E7208">
        <w:rPr>
          <w:lang w:val="el-GR" w:eastAsia="ar-SA"/>
        </w:rPr>
        <w:t>2.2.3</w:t>
      </w:r>
      <w:r w:rsidR="005521D0">
        <w:rPr>
          <w:lang w:val="el-GR" w:eastAsia="ar-SA"/>
        </w:rPr>
        <w:fldChar w:fldCharType="end"/>
      </w:r>
      <w:r w:rsidR="00E23097">
        <w:rPr>
          <w:lang w:val="el-GR" w:eastAsia="ar-SA"/>
        </w:rPr>
        <w:t xml:space="preserve"> </w:t>
      </w:r>
      <w:r w:rsidRPr="0049623E">
        <w:rPr>
          <w:bCs/>
          <w:lang w:val="el-GR" w:eastAsia="ar-SA"/>
        </w:rPr>
        <w:t xml:space="preserve">της παρούσας. </w:t>
      </w:r>
    </w:p>
    <w:p w14:paraId="3E0B3872" w14:textId="77777777" w:rsidR="00E72FB5" w:rsidRPr="0049623E" w:rsidRDefault="00A215A7" w:rsidP="00E72FB5">
      <w:pPr>
        <w:suppressAutoHyphens w:val="0"/>
        <w:spacing w:after="160" w:line="259" w:lineRule="auto"/>
        <w:rPr>
          <w:rFonts w:eastAsia="Calibri" w:cs="Times New Roman"/>
          <w:lang w:val="el-GR" w:eastAsia="en-US"/>
        </w:rPr>
      </w:pPr>
      <w:r w:rsidRPr="07571D1B">
        <w:rPr>
          <w:rFonts w:eastAsia="Calibri" w:cs="Times New Roman"/>
          <w:lang w:val="el-GR" w:eastAsia="en-US"/>
        </w:rPr>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00E337D7" w:rsidRPr="07571D1B">
        <w:rPr>
          <w:rStyle w:val="ab"/>
          <w:lang w:val="el-GR"/>
        </w:rPr>
        <w:t xml:space="preserve"> </w:t>
      </w:r>
      <w:r w:rsidR="00DE2C65">
        <w:rPr>
          <w:rStyle w:val="ab"/>
          <w:lang w:val="el-GR"/>
        </w:rPr>
        <w:footnoteReference w:id="11"/>
      </w:r>
      <w:r w:rsidRPr="07571D1B">
        <w:rPr>
          <w:rFonts w:eastAsia="Calibri" w:cs="Times New Roman"/>
          <w:lang w:val="el-GR" w:eastAsia="en-US"/>
        </w:rPr>
        <w:t xml:space="preserve">. </w:t>
      </w:r>
    </w:p>
    <w:p w14:paraId="3E0B3873" w14:textId="77777777" w:rsidR="00A817FC" w:rsidRPr="00A334BA" w:rsidRDefault="00A817FC" w:rsidP="00821852">
      <w:pPr>
        <w:rPr>
          <w:lang w:val="el-GR"/>
        </w:rPr>
      </w:pPr>
    </w:p>
    <w:p w14:paraId="3E0B3874" w14:textId="77777777" w:rsidR="008338F0" w:rsidRPr="00603221" w:rsidRDefault="00541531" w:rsidP="00CF34CF">
      <w:pPr>
        <w:pStyle w:val="4"/>
        <w:numPr>
          <w:ilvl w:val="0"/>
          <w:numId w:val="0"/>
        </w:numPr>
        <w:ind w:left="864"/>
        <w:rPr>
          <w:rFonts w:cs="Tahoma"/>
          <w:i/>
          <w:color w:val="5B9BD5"/>
          <w:szCs w:val="22"/>
          <w:lang w:val="el-GR"/>
        </w:rPr>
      </w:pPr>
      <w:bookmarkStart w:id="152" w:name="_Ref74505997"/>
      <w:bookmarkStart w:id="153" w:name="_Toc97194287"/>
      <w:bookmarkStart w:id="154" w:name="_Toc189730637"/>
      <w:r w:rsidRPr="00CF34CF">
        <w:rPr>
          <w:rFonts w:cs="Tahoma"/>
          <w:szCs w:val="22"/>
          <w:lang w:val="el-GR"/>
        </w:rPr>
        <w:t xml:space="preserve">2.2.9.1 </w:t>
      </w:r>
      <w:r w:rsidR="003355E7" w:rsidRPr="00603221">
        <w:rPr>
          <w:rFonts w:cs="Tahoma"/>
          <w:szCs w:val="22"/>
          <w:lang w:val="el-GR"/>
        </w:rPr>
        <w:t>Προκαταρκτική απόδειξη κατά την υποβολή προσφορών</w:t>
      </w:r>
      <w:bookmarkEnd w:id="152"/>
      <w:bookmarkEnd w:id="153"/>
      <w:bookmarkEnd w:id="154"/>
      <w:r w:rsidR="003355E7" w:rsidRPr="00603221">
        <w:rPr>
          <w:rFonts w:cs="Tahoma"/>
          <w:szCs w:val="22"/>
          <w:lang w:val="el-GR"/>
        </w:rPr>
        <w:t xml:space="preserve"> </w:t>
      </w:r>
    </w:p>
    <w:p w14:paraId="6001A1F2" w14:textId="77777777" w:rsidR="004E7208" w:rsidRPr="00991C00" w:rsidRDefault="003355E7" w:rsidP="00991C00">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fldChar w:fldCharType="begin"/>
      </w:r>
      <w:r w:rsidR="00E337D7" w:rsidRPr="00F65401">
        <w:rPr>
          <w:lang w:val="el-GR"/>
        </w:rPr>
        <w:instrText xml:space="preserve"> </w:instrText>
      </w:r>
      <w:r w:rsidR="00E337D7">
        <w:instrText>REF</w:instrText>
      </w:r>
      <w:r w:rsidR="00E337D7" w:rsidRPr="00F65401">
        <w:rPr>
          <w:lang w:val="el-GR"/>
        </w:rPr>
        <w:instrText xml:space="preserve"> _</w:instrText>
      </w:r>
      <w:r w:rsidR="00E337D7">
        <w:instrText>Ref</w:instrText>
      </w:r>
      <w:r w:rsidR="00E337D7" w:rsidRPr="00F65401">
        <w:rPr>
          <w:lang w:val="el-GR"/>
        </w:rPr>
        <w:instrText>496541356 \</w:instrText>
      </w:r>
      <w:r w:rsidR="00E337D7">
        <w:instrText>r</w:instrText>
      </w:r>
      <w:r w:rsidR="00E337D7" w:rsidRPr="00F65401">
        <w:rPr>
          <w:lang w:val="el-GR"/>
        </w:rPr>
        <w:instrText xml:space="preserve"> \</w:instrText>
      </w:r>
      <w:r w:rsidR="00E337D7">
        <w:instrText>h</w:instrText>
      </w:r>
      <w:r w:rsidR="00E337D7" w:rsidRPr="00F65401">
        <w:rPr>
          <w:lang w:val="el-GR"/>
        </w:rPr>
        <w:instrText xml:space="preserve">  \* </w:instrText>
      </w:r>
      <w:r w:rsidR="00E337D7">
        <w:instrText>MERGEFORMAT</w:instrText>
      </w:r>
      <w:r w:rsidR="00E337D7" w:rsidRPr="00F65401">
        <w:rPr>
          <w:lang w:val="el-GR"/>
        </w:rPr>
        <w:instrText xml:space="preserve"> </w:instrText>
      </w:r>
      <w:r>
        <w:fldChar w:fldCharType="separate"/>
      </w:r>
      <w:r w:rsidR="004E7208" w:rsidRPr="004E7208">
        <w:rPr>
          <w:lang w:val="el-GR"/>
        </w:rPr>
        <w:t>2.2.3</w:t>
      </w:r>
      <w: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5521D0">
        <w:rPr>
          <w:lang w:val="el-GR"/>
        </w:rPr>
        <w:fldChar w:fldCharType="begin"/>
      </w:r>
      <w:r w:rsidR="007E61C0">
        <w:rPr>
          <w:lang w:val="el-GR"/>
        </w:rPr>
        <w:instrText xml:space="preserve"> REF _Ref74510337 \r \h </w:instrText>
      </w:r>
      <w:r w:rsidR="005521D0">
        <w:rPr>
          <w:lang w:val="el-GR"/>
        </w:rPr>
      </w:r>
      <w:r w:rsidR="005521D0">
        <w:rPr>
          <w:lang w:val="el-GR"/>
        </w:rPr>
        <w:fldChar w:fldCharType="separate"/>
      </w:r>
      <w:r w:rsidR="004E7208">
        <w:rPr>
          <w:lang w:val="el-GR"/>
        </w:rPr>
        <w:t>2.2.4</w:t>
      </w:r>
      <w:r w:rsidR="005521D0">
        <w:rPr>
          <w:lang w:val="el-GR"/>
        </w:rPr>
        <w:fldChar w:fldCharType="end"/>
      </w:r>
      <w:r w:rsidRPr="00603221">
        <w:rPr>
          <w:lang w:val="el-GR"/>
        </w:rPr>
        <w:t xml:space="preserve">, </w:t>
      </w:r>
      <w:r>
        <w:fldChar w:fldCharType="begin"/>
      </w:r>
      <w:r w:rsidR="00E337D7" w:rsidRPr="00F65401">
        <w:rPr>
          <w:lang w:val="el-GR"/>
        </w:rPr>
        <w:instrText xml:space="preserve"> </w:instrText>
      </w:r>
      <w:r w:rsidR="00E337D7">
        <w:instrText>REF</w:instrText>
      </w:r>
      <w:r w:rsidR="00E337D7" w:rsidRPr="00F65401">
        <w:rPr>
          <w:lang w:val="el-GR"/>
        </w:rPr>
        <w:instrText xml:space="preserve"> _</w:instrText>
      </w:r>
      <w:r w:rsidR="00E337D7">
        <w:instrText>Ref</w:instrText>
      </w:r>
      <w:r w:rsidR="00E337D7" w:rsidRPr="00F65401">
        <w:rPr>
          <w:lang w:val="el-GR"/>
        </w:rPr>
        <w:instrText>496541309 \</w:instrText>
      </w:r>
      <w:r w:rsidR="00E337D7">
        <w:instrText>r</w:instrText>
      </w:r>
      <w:r w:rsidR="00E337D7" w:rsidRPr="00F65401">
        <w:rPr>
          <w:lang w:val="el-GR"/>
        </w:rPr>
        <w:instrText xml:space="preserve"> \</w:instrText>
      </w:r>
      <w:r w:rsidR="00E337D7">
        <w:instrText>h</w:instrText>
      </w:r>
      <w:r w:rsidR="00E337D7" w:rsidRPr="00F65401">
        <w:rPr>
          <w:lang w:val="el-GR"/>
        </w:rPr>
        <w:instrText xml:space="preserve">  \* </w:instrText>
      </w:r>
      <w:r w:rsidR="00E337D7">
        <w:instrText>MERGEFORMAT</w:instrText>
      </w:r>
      <w:r w:rsidR="00E337D7" w:rsidRPr="00F65401">
        <w:rPr>
          <w:lang w:val="el-GR"/>
        </w:rPr>
        <w:instrText xml:space="preserve"> </w:instrText>
      </w:r>
      <w:r>
        <w:fldChar w:fldCharType="separate"/>
      </w:r>
      <w:r w:rsidR="004E7208" w:rsidRPr="004E7208">
        <w:rPr>
          <w:lang w:val="el-GR"/>
        </w:rPr>
        <w:t>2.2.5</w:t>
      </w:r>
      <w:r>
        <w:fldChar w:fldCharType="end"/>
      </w:r>
      <w:r w:rsidRPr="00603221">
        <w:rPr>
          <w:lang w:val="el-GR"/>
        </w:rPr>
        <w:t xml:space="preserve">, </w:t>
      </w:r>
      <w:r>
        <w:fldChar w:fldCharType="begin"/>
      </w:r>
      <w:r w:rsidR="00E337D7" w:rsidRPr="00F65401">
        <w:rPr>
          <w:lang w:val="el-GR"/>
        </w:rPr>
        <w:instrText xml:space="preserve"> </w:instrText>
      </w:r>
      <w:r w:rsidR="00E337D7">
        <w:instrText>REF</w:instrText>
      </w:r>
      <w:r w:rsidR="00E337D7" w:rsidRPr="00F65401">
        <w:rPr>
          <w:lang w:val="el-GR"/>
        </w:rPr>
        <w:instrText xml:space="preserve"> _</w:instrText>
      </w:r>
      <w:r w:rsidR="00E337D7">
        <w:instrText>Ref</w:instrText>
      </w:r>
      <w:r w:rsidR="00E337D7" w:rsidRPr="00F65401">
        <w:rPr>
          <w:lang w:val="el-GR"/>
        </w:rPr>
        <w:instrText>496541329 \</w:instrText>
      </w:r>
      <w:r w:rsidR="00E337D7">
        <w:instrText>r</w:instrText>
      </w:r>
      <w:r w:rsidR="00E337D7" w:rsidRPr="00F65401">
        <w:rPr>
          <w:lang w:val="el-GR"/>
        </w:rPr>
        <w:instrText xml:space="preserve"> \</w:instrText>
      </w:r>
      <w:r w:rsidR="00E337D7">
        <w:instrText>h</w:instrText>
      </w:r>
      <w:r w:rsidR="00E337D7" w:rsidRPr="00F65401">
        <w:rPr>
          <w:lang w:val="el-GR"/>
        </w:rPr>
        <w:instrText xml:space="preserve">  \* </w:instrText>
      </w:r>
      <w:r w:rsidR="00E337D7">
        <w:instrText>MERGEFORMAT</w:instrText>
      </w:r>
      <w:r w:rsidR="00E337D7" w:rsidRPr="00F65401">
        <w:rPr>
          <w:lang w:val="el-GR"/>
        </w:rPr>
        <w:instrText xml:space="preserve"> </w:instrText>
      </w:r>
      <w:r>
        <w:fldChar w:fldCharType="separate"/>
      </w:r>
      <w:r w:rsidR="004E7208" w:rsidRPr="004E7208">
        <w:rPr>
          <w:lang w:val="el-GR"/>
        </w:rPr>
        <w:t>2.2.6</w:t>
      </w:r>
      <w:r>
        <w:fldChar w:fldCharType="end"/>
      </w:r>
      <w:r w:rsidRPr="00603221">
        <w:rPr>
          <w:lang w:val="el-GR"/>
        </w:rPr>
        <w:t xml:space="preserve"> και </w:t>
      </w:r>
      <w:r>
        <w:fldChar w:fldCharType="begin"/>
      </w:r>
      <w:r w:rsidR="00E337D7" w:rsidRPr="00F65401">
        <w:rPr>
          <w:lang w:val="el-GR"/>
        </w:rPr>
        <w:instrText xml:space="preserve"> </w:instrText>
      </w:r>
      <w:r w:rsidR="00E337D7">
        <w:instrText>REF</w:instrText>
      </w:r>
      <w:r w:rsidR="00E337D7" w:rsidRPr="00F65401">
        <w:rPr>
          <w:lang w:val="el-GR"/>
        </w:rPr>
        <w:instrText xml:space="preserve"> _</w:instrText>
      </w:r>
      <w:r w:rsidR="00E337D7">
        <w:instrText>Ref</w:instrText>
      </w:r>
      <w:r w:rsidR="00E337D7" w:rsidRPr="00F65401">
        <w:rPr>
          <w:lang w:val="el-GR"/>
        </w:rPr>
        <w:instrText>496541343 \</w:instrText>
      </w:r>
      <w:r w:rsidR="00E337D7">
        <w:instrText>r</w:instrText>
      </w:r>
      <w:r w:rsidR="00E337D7" w:rsidRPr="00F65401">
        <w:rPr>
          <w:lang w:val="el-GR"/>
        </w:rPr>
        <w:instrText xml:space="preserve"> \</w:instrText>
      </w:r>
      <w:r w:rsidR="00E337D7">
        <w:instrText>h</w:instrText>
      </w:r>
      <w:r w:rsidR="00E337D7" w:rsidRPr="00F65401">
        <w:rPr>
          <w:lang w:val="el-GR"/>
        </w:rPr>
        <w:instrText xml:space="preserve">  \* </w:instrText>
      </w:r>
      <w:r w:rsidR="00E337D7">
        <w:instrText>MERGEFORMAT</w:instrText>
      </w:r>
      <w:r w:rsidR="00E337D7" w:rsidRPr="00F65401">
        <w:rPr>
          <w:lang w:val="el-GR"/>
        </w:rPr>
        <w:instrText xml:space="preserve"> </w:instrText>
      </w:r>
      <w:r>
        <w:fldChar w:fldCharType="separate"/>
      </w:r>
      <w:r w:rsidR="004E7208" w:rsidRPr="004E7208">
        <w:rPr>
          <w:lang w:val="el-GR"/>
        </w:rPr>
        <w:t>2.2.7</w:t>
      </w:r>
      <w:r>
        <w:fldChar w:fldCharType="end"/>
      </w:r>
      <w:r w:rsidRPr="00603221">
        <w:rPr>
          <w:lang w:val="el-GR"/>
        </w:rPr>
        <w:t xml:space="preserve"> της παρούσ</w:t>
      </w:r>
      <w:r w:rsidR="002D261F" w:rsidRPr="07571D1B">
        <w:rPr>
          <w:lang w:val="el-GR"/>
        </w:rPr>
        <w:t>α</w:t>
      </w:r>
      <w:r w:rsidRPr="00603221">
        <w:rPr>
          <w:lang w:val="el-GR"/>
        </w:rPr>
        <w:t>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fldChar w:fldCharType="begin"/>
      </w:r>
      <w:r w:rsidR="00E337D7" w:rsidRPr="00F65401">
        <w:rPr>
          <w:lang w:val="el-GR"/>
        </w:rPr>
        <w:instrText xml:space="preserve"> </w:instrText>
      </w:r>
      <w:r w:rsidR="00E337D7">
        <w:instrText>REF</w:instrText>
      </w:r>
      <w:r w:rsidR="00E337D7" w:rsidRPr="00F65401">
        <w:rPr>
          <w:lang w:val="el-GR"/>
        </w:rPr>
        <w:instrText xml:space="preserve"> _</w:instrText>
      </w:r>
      <w:r w:rsidR="00E337D7">
        <w:instrText>Ref</w:instrText>
      </w:r>
      <w:r w:rsidR="00E337D7" w:rsidRPr="00F65401">
        <w:rPr>
          <w:lang w:val="el-GR"/>
        </w:rPr>
        <w:instrText>510086970 \</w:instrText>
      </w:r>
      <w:r w:rsidR="00E337D7">
        <w:instrText>h</w:instrText>
      </w:r>
      <w:r w:rsidR="00E337D7" w:rsidRPr="00F65401">
        <w:rPr>
          <w:lang w:val="el-GR"/>
        </w:rPr>
        <w:instrText xml:space="preserve">  \* </w:instrText>
      </w:r>
      <w:r w:rsidR="00E337D7">
        <w:instrText>MERGEFORMAT</w:instrText>
      </w:r>
      <w:r w:rsidR="00E337D7" w:rsidRPr="00F65401">
        <w:rPr>
          <w:lang w:val="el-GR"/>
        </w:rPr>
        <w:instrText xml:space="preserve"> </w:instrText>
      </w:r>
      <w:r>
        <w:fldChar w:fldCharType="separate"/>
      </w:r>
      <w:r w:rsidR="004E7208" w:rsidRPr="00603221">
        <w:rPr>
          <w:lang w:val="el-GR"/>
        </w:rPr>
        <w:t>ΕΥΡΩΠΑΙΚΟ ΕΝΙΑΙΟ ΕΓΓΡΑΦΟ ΣΥΜΒΑΣΗΣ (ΕΕΕΣ)</w:t>
      </w:r>
      <w:r>
        <w:fldChar w:fldCharType="end"/>
      </w:r>
      <w:r w:rsidR="00F64037">
        <w:rPr>
          <w:lang w:val="el-GR"/>
        </w:rPr>
        <w:t xml:space="preserve"> </w:t>
      </w:r>
      <w:r>
        <w:fldChar w:fldCharType="begin"/>
      </w:r>
      <w:r w:rsidR="00E337D7" w:rsidRPr="00F65401">
        <w:rPr>
          <w:lang w:val="el-GR"/>
        </w:rPr>
        <w:instrText xml:space="preserve"> </w:instrText>
      </w:r>
      <w:r w:rsidR="00E337D7">
        <w:instrText>REF</w:instrText>
      </w:r>
      <w:r w:rsidR="00E337D7" w:rsidRPr="00F65401">
        <w:rPr>
          <w:lang w:val="el-GR"/>
        </w:rPr>
        <w:instrText xml:space="preserve"> _</w:instrText>
      </w:r>
      <w:r w:rsidR="00E337D7">
        <w:instrText>Ref</w:instrText>
      </w:r>
      <w:r w:rsidR="00E337D7" w:rsidRPr="00F65401">
        <w:rPr>
          <w:lang w:val="el-GR"/>
        </w:rPr>
        <w:instrText>496624736 \</w:instrText>
      </w:r>
      <w:r w:rsidR="00E337D7">
        <w:instrText>h</w:instrText>
      </w:r>
      <w:r w:rsidR="00E337D7" w:rsidRPr="00F65401">
        <w:rPr>
          <w:lang w:val="el-GR"/>
        </w:rPr>
        <w:instrText xml:space="preserve">  \* </w:instrText>
      </w:r>
      <w:r w:rsidR="00E337D7">
        <w:instrText>MERGEFORMAT</w:instrText>
      </w:r>
      <w:r w:rsidR="00E337D7" w:rsidRPr="00F65401">
        <w:rPr>
          <w:lang w:val="el-GR"/>
        </w:rPr>
        <w:instrText xml:space="preserve"> </w:instrText>
      </w:r>
      <w:r>
        <w:fldChar w:fldCharType="separate"/>
      </w:r>
      <w:r w:rsidR="004E7208" w:rsidRPr="00991C00">
        <w:rPr>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r w:rsidR="004E7208" w:rsidRPr="00991C00">
        <w:rPr>
          <w:lang w:val="en-US"/>
        </w:rPr>
        <w:t> </w:t>
      </w:r>
    </w:p>
    <w:p w14:paraId="39AEAD7C" w14:textId="77777777" w:rsidR="004E7208" w:rsidRPr="004E7208" w:rsidRDefault="004E7208" w:rsidP="00991C00">
      <w:pPr>
        <w:rPr>
          <w:color w:val="000099"/>
          <w:lang w:val="el-GR"/>
        </w:rPr>
      </w:pPr>
      <w:r w:rsidRPr="004E7208">
        <w:rPr>
          <w:color w:val="000099"/>
          <w:lang w:val="el-GR"/>
        </w:rPr>
        <w:t>Οδηγίες Συμπλήρωσης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15"/>
      </w:tblGrid>
      <w:tr w:rsidR="004E7208" w:rsidRPr="004E7208" w14:paraId="73EEF412" w14:textId="77777777" w:rsidTr="006D5714">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7D424F73" w14:textId="77777777" w:rsidR="004E7208" w:rsidRPr="00991C00" w:rsidRDefault="004E7208" w:rsidP="006D5714">
            <w:pPr>
              <w:rPr>
                <w:lang w:val="el-GR"/>
              </w:rPr>
            </w:pPr>
            <w:r w:rsidRPr="00991C00">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r w:rsidRPr="00991C00">
              <w:rPr>
                <w:lang w:val="en-US"/>
              </w:rPr>
              <w:t> </w:t>
            </w:r>
          </w:p>
        </w:tc>
      </w:tr>
      <w:tr w:rsidR="004E7208" w:rsidRPr="004E7208" w14:paraId="4FFB960D" w14:textId="77777777" w:rsidTr="006D5714">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31165C23" w14:textId="77777777" w:rsidR="004E7208" w:rsidRPr="00991C00" w:rsidRDefault="004E7208" w:rsidP="006D5714">
            <w:pPr>
              <w:rPr>
                <w:lang w:val="el-GR"/>
              </w:rPr>
            </w:pPr>
            <w:r w:rsidRPr="00991C00">
              <w:rPr>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r w:rsidRPr="00991C00">
              <w:rPr>
                <w:lang w:val="en-US"/>
              </w:rPr>
              <w:t> </w:t>
            </w:r>
          </w:p>
          <w:p w14:paraId="41D97F75" w14:textId="77777777" w:rsidR="004E7208" w:rsidRPr="00991C00" w:rsidRDefault="004E7208" w:rsidP="006D5714">
            <w:pPr>
              <w:rPr>
                <w:lang w:val="el-GR"/>
              </w:rPr>
            </w:pPr>
            <w:r w:rsidRPr="00991C00">
              <w:rPr>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r w:rsidRPr="00991C00">
              <w:rPr>
                <w:lang w:val="en-US"/>
              </w:rPr>
              <w:t> </w:t>
            </w:r>
          </w:p>
        </w:tc>
      </w:tr>
      <w:tr w:rsidR="004E7208" w:rsidRPr="004E7208" w14:paraId="17C07497" w14:textId="77777777" w:rsidTr="006D5714">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01B855CE" w14:textId="77777777" w:rsidR="004E7208" w:rsidRPr="00991C00" w:rsidRDefault="004E7208" w:rsidP="006D5714">
            <w:pPr>
              <w:rPr>
                <w:lang w:val="el-GR"/>
              </w:rPr>
            </w:pPr>
            <w:r w:rsidRPr="00991C00">
              <w:rPr>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991C00">
              <w:rPr>
                <w:lang w:val="el-GR"/>
              </w:rPr>
              <w:t>πληρούται</w:t>
            </w:r>
            <w:proofErr w:type="spellEnd"/>
            <w:r w:rsidRPr="00991C00">
              <w:rPr>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r w:rsidRPr="00991C00">
              <w:rPr>
                <w:lang w:val="en-US"/>
              </w:rPr>
              <w:t> </w:t>
            </w:r>
          </w:p>
        </w:tc>
      </w:tr>
      <w:tr w:rsidR="004E7208" w:rsidRPr="004E7208" w14:paraId="22E415BA" w14:textId="77777777" w:rsidTr="006D5714">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4D45738A" w14:textId="77777777" w:rsidR="004E7208" w:rsidRPr="00991C00" w:rsidRDefault="004E7208" w:rsidP="006D5714">
            <w:pPr>
              <w:rPr>
                <w:lang w:val="el-GR"/>
              </w:rPr>
            </w:pPr>
            <w:r w:rsidRPr="00991C00">
              <w:rPr>
                <w:lang w:val="el-GR"/>
              </w:rPr>
              <w:lastRenderedPageBreak/>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r w:rsidRPr="00991C00">
              <w:rPr>
                <w:lang w:val="en-US"/>
              </w:rPr>
              <w:t> </w:t>
            </w:r>
          </w:p>
          <w:p w14:paraId="7C6E45D4" w14:textId="77777777" w:rsidR="004E7208" w:rsidRPr="00991C00" w:rsidRDefault="004E7208" w:rsidP="006D5714">
            <w:pPr>
              <w:rPr>
                <w:lang w:val="el-GR"/>
              </w:rPr>
            </w:pPr>
            <w:r w:rsidRPr="00991C00">
              <w:rPr>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991C00">
              <w:rPr>
                <w:lang w:val="el-GR"/>
              </w:rPr>
              <w:t>π.χ</w:t>
            </w:r>
            <w:proofErr w:type="spellEnd"/>
            <w:r w:rsidRPr="00991C00">
              <w:rPr>
                <w:lang w:val="el-GR"/>
              </w:rPr>
              <w:t xml:space="preserve"> Σελ. 4 Παράγραφος 4, </w:t>
            </w:r>
            <w:proofErr w:type="spellStart"/>
            <w:r w:rsidRPr="00991C00">
              <w:rPr>
                <w:lang w:val="el-GR"/>
              </w:rPr>
              <w:t>κλπ</w:t>
            </w:r>
            <w:proofErr w:type="spellEnd"/>
            <w:r w:rsidRPr="00991C00">
              <w:rPr>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991C00">
              <w:rPr>
                <w:lang w:val="el-GR"/>
              </w:rPr>
              <w:t>π.χ</w:t>
            </w:r>
            <w:proofErr w:type="spellEnd"/>
            <w:r w:rsidRPr="00991C00">
              <w:rPr>
                <w:lang w:val="el-GR"/>
              </w:rPr>
              <w:t xml:space="preserve"> </w:t>
            </w:r>
            <w:proofErr w:type="spellStart"/>
            <w:r w:rsidRPr="00991C00">
              <w:rPr>
                <w:lang w:val="el-GR"/>
              </w:rPr>
              <w:t>Προδ</w:t>
            </w:r>
            <w:proofErr w:type="spellEnd"/>
            <w:r w:rsidRPr="00991C00">
              <w:rPr>
                <w:lang w:val="el-GR"/>
              </w:rPr>
              <w:t>. 4.18)</w:t>
            </w:r>
            <w:r w:rsidRPr="00991C00">
              <w:rPr>
                <w:lang w:val="en-US"/>
              </w:rPr>
              <w:t> </w:t>
            </w:r>
          </w:p>
          <w:p w14:paraId="2D79C7E8" w14:textId="77777777" w:rsidR="004E7208" w:rsidRPr="00991C00" w:rsidRDefault="004E7208" w:rsidP="006D5714">
            <w:pPr>
              <w:rPr>
                <w:lang w:val="el-GR"/>
              </w:rPr>
            </w:pPr>
            <w:r w:rsidRPr="00991C00">
              <w:rPr>
                <w:lang w:val="el-GR"/>
              </w:rPr>
              <w:t>Τονίζεται ότι είναι υποχρεωτική η απάντηση σε όλα τα σημεία των Πινάκων Συμμόρφωσης και η παροχή όλων των πληροφοριών που ζητούνται.</w:t>
            </w:r>
            <w:r w:rsidRPr="00991C00">
              <w:rPr>
                <w:lang w:val="en-US"/>
              </w:rPr>
              <w:t> </w:t>
            </w:r>
          </w:p>
          <w:p w14:paraId="33F6ECB8" w14:textId="77777777" w:rsidR="004E7208" w:rsidRPr="009E2A08" w:rsidRDefault="004E7208" w:rsidP="006D5714">
            <w:pPr>
              <w:rPr>
                <w:lang w:val="el-GR"/>
              </w:rPr>
            </w:pPr>
            <w:r w:rsidRPr="00991C00">
              <w:rPr>
                <w:lang w:val="el-GR"/>
              </w:rPr>
              <w:t>Η αρμόδια επιτροπή θα αξιολογήσει τα παρεχόμενα από τους υποψηφίους Αναδόχους στοιχεία κατά την αξιολόγηση των Τεχνικών Προσφορών.</w:t>
            </w:r>
            <w:r w:rsidRPr="00991C00">
              <w:rPr>
                <w:lang w:val="en-US"/>
              </w:rPr>
              <w:t> </w:t>
            </w:r>
          </w:p>
        </w:tc>
      </w:tr>
    </w:tbl>
    <w:p w14:paraId="232253F8" w14:textId="77777777" w:rsidR="004E7208" w:rsidRPr="00991C00" w:rsidRDefault="004E7208" w:rsidP="00991C00">
      <w:pPr>
        <w:rPr>
          <w:lang w:val="el-GR"/>
        </w:rPr>
      </w:pPr>
      <w:r w:rsidRPr="00991C00">
        <w:rPr>
          <w:lang w:val="en-US"/>
        </w:rPr>
        <w:t> </w:t>
      </w:r>
    </w:p>
    <w:p w14:paraId="76FC0AEF" w14:textId="77777777" w:rsidR="004E7208" w:rsidRPr="00991C00" w:rsidRDefault="004E7208" w:rsidP="00991C00">
      <w:pPr>
        <w:rPr>
          <w:lang w:val="en-US"/>
        </w:rPr>
      </w:pPr>
      <w:r w:rsidRPr="00991C00">
        <w:rPr>
          <w:b/>
          <w:bCs/>
          <w:u w:val="single"/>
          <w:lang w:val="el-GR"/>
        </w:rPr>
        <w:t>Παρεχόμενες Υπηρεσίες</w:t>
      </w:r>
      <w:r w:rsidRPr="00991C00">
        <w:rPr>
          <w:lang w:val="en-US"/>
        </w:rPr>
        <w:t> </w:t>
      </w:r>
    </w:p>
    <w:tbl>
      <w:tblPr>
        <w:tblW w:w="965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5"/>
        <w:gridCol w:w="4820"/>
        <w:gridCol w:w="1276"/>
        <w:gridCol w:w="1417"/>
        <w:gridCol w:w="1566"/>
      </w:tblGrid>
      <w:tr w:rsidR="004E7208" w:rsidRPr="00991C00" w14:paraId="2A84BF01" w14:textId="77777777" w:rsidTr="009C6DE9">
        <w:trPr>
          <w:trHeight w:val="300"/>
        </w:trPr>
        <w:tc>
          <w:tcPr>
            <w:tcW w:w="575" w:type="dxa"/>
            <w:tcBorders>
              <w:top w:val="single" w:sz="6" w:space="0" w:color="000000"/>
              <w:left w:val="single" w:sz="6" w:space="0" w:color="000000"/>
              <w:bottom w:val="single" w:sz="6" w:space="0" w:color="000000"/>
              <w:right w:val="nil"/>
            </w:tcBorders>
            <w:shd w:val="clear" w:color="auto" w:fill="BFBFBF"/>
            <w:vAlign w:val="center"/>
            <w:hideMark/>
          </w:tcPr>
          <w:p w14:paraId="3E3C7BB8" w14:textId="77777777" w:rsidR="004E7208" w:rsidRPr="00991C00" w:rsidRDefault="004E7208" w:rsidP="00781AFD">
            <w:pPr>
              <w:spacing w:after="0"/>
              <w:jc w:val="center"/>
              <w:rPr>
                <w:lang w:val="en-US"/>
              </w:rPr>
            </w:pPr>
            <w:r w:rsidRPr="00991C00">
              <w:rPr>
                <w:b/>
                <w:bCs/>
              </w:rPr>
              <w:t>Α/Α</w:t>
            </w:r>
          </w:p>
        </w:tc>
        <w:tc>
          <w:tcPr>
            <w:tcW w:w="4820" w:type="dxa"/>
            <w:tcBorders>
              <w:top w:val="single" w:sz="6" w:space="0" w:color="000000"/>
              <w:left w:val="single" w:sz="6" w:space="0" w:color="000000"/>
              <w:bottom w:val="single" w:sz="6" w:space="0" w:color="000000"/>
              <w:right w:val="nil"/>
            </w:tcBorders>
            <w:shd w:val="clear" w:color="auto" w:fill="BFBFBF"/>
            <w:vAlign w:val="center"/>
            <w:hideMark/>
          </w:tcPr>
          <w:p w14:paraId="3163164A" w14:textId="77777777" w:rsidR="004E7208" w:rsidRPr="00991C00" w:rsidRDefault="004E7208" w:rsidP="00781AFD">
            <w:pPr>
              <w:spacing w:after="0"/>
              <w:jc w:val="center"/>
              <w:rPr>
                <w:lang w:val="en-US"/>
              </w:rPr>
            </w:pPr>
            <w:r w:rsidRPr="00991C00">
              <w:rPr>
                <w:b/>
                <w:bCs/>
                <w:lang w:val="el-GR"/>
              </w:rPr>
              <w:t>ΠΡΟΔΙΑΓΡΑΦΗ</w:t>
            </w:r>
          </w:p>
        </w:tc>
        <w:tc>
          <w:tcPr>
            <w:tcW w:w="1276" w:type="dxa"/>
            <w:tcBorders>
              <w:top w:val="single" w:sz="6" w:space="0" w:color="000000"/>
              <w:left w:val="single" w:sz="6" w:space="0" w:color="000000"/>
              <w:bottom w:val="single" w:sz="6" w:space="0" w:color="000000"/>
              <w:right w:val="nil"/>
            </w:tcBorders>
            <w:shd w:val="clear" w:color="auto" w:fill="BFBFBF"/>
            <w:vAlign w:val="center"/>
            <w:hideMark/>
          </w:tcPr>
          <w:p w14:paraId="415AE38F" w14:textId="77777777" w:rsidR="004E7208" w:rsidRPr="00991C00" w:rsidRDefault="004E7208" w:rsidP="00781AFD">
            <w:pPr>
              <w:spacing w:after="0"/>
              <w:jc w:val="center"/>
              <w:rPr>
                <w:lang w:val="en-US"/>
              </w:rPr>
            </w:pPr>
            <w:r w:rsidRPr="00991C00">
              <w:rPr>
                <w:b/>
                <w:bCs/>
              </w:rPr>
              <w:t>ΑΠΑΙΤΗΣΗ</w:t>
            </w:r>
          </w:p>
        </w:tc>
        <w:tc>
          <w:tcPr>
            <w:tcW w:w="1417" w:type="dxa"/>
            <w:tcBorders>
              <w:top w:val="single" w:sz="6" w:space="0" w:color="000000"/>
              <w:left w:val="single" w:sz="6" w:space="0" w:color="000000"/>
              <w:bottom w:val="single" w:sz="6" w:space="0" w:color="000000"/>
              <w:right w:val="nil"/>
            </w:tcBorders>
            <w:shd w:val="clear" w:color="auto" w:fill="BFBFBF"/>
            <w:vAlign w:val="center"/>
            <w:hideMark/>
          </w:tcPr>
          <w:p w14:paraId="56D8B426" w14:textId="77777777" w:rsidR="004E7208" w:rsidRPr="00991C00" w:rsidRDefault="004E7208" w:rsidP="00781AFD">
            <w:pPr>
              <w:spacing w:after="0"/>
              <w:jc w:val="center"/>
              <w:rPr>
                <w:lang w:val="en-US"/>
              </w:rPr>
            </w:pPr>
            <w:r w:rsidRPr="00991C00">
              <w:rPr>
                <w:b/>
                <w:bCs/>
              </w:rPr>
              <w:t>ΑΠΑΝΤΗΣΗ</w:t>
            </w:r>
          </w:p>
        </w:tc>
        <w:tc>
          <w:tcPr>
            <w:tcW w:w="1566" w:type="dxa"/>
            <w:tcBorders>
              <w:top w:val="single" w:sz="6" w:space="0" w:color="000000"/>
              <w:left w:val="single" w:sz="6" w:space="0" w:color="000000"/>
              <w:bottom w:val="single" w:sz="6" w:space="0" w:color="000000"/>
              <w:right w:val="single" w:sz="6" w:space="0" w:color="000000"/>
            </w:tcBorders>
            <w:shd w:val="clear" w:color="auto" w:fill="BFBFBF"/>
            <w:vAlign w:val="center"/>
            <w:hideMark/>
          </w:tcPr>
          <w:p w14:paraId="5283EF6B" w14:textId="77777777" w:rsidR="004E7208" w:rsidRPr="00991C00" w:rsidRDefault="004E7208" w:rsidP="00781AFD">
            <w:pPr>
              <w:spacing w:after="0"/>
              <w:jc w:val="center"/>
              <w:rPr>
                <w:lang w:val="en-US"/>
              </w:rPr>
            </w:pPr>
            <w:r w:rsidRPr="00991C00">
              <w:rPr>
                <w:b/>
                <w:bCs/>
              </w:rPr>
              <w:t>ΠΑΡΑΠΟΜΠΗ</w:t>
            </w:r>
          </w:p>
        </w:tc>
      </w:tr>
      <w:tr w:rsidR="004E7208" w:rsidRPr="00991C00" w14:paraId="3407BA2C" w14:textId="77777777" w:rsidTr="009C6DE9">
        <w:trPr>
          <w:trHeight w:val="300"/>
        </w:trPr>
        <w:tc>
          <w:tcPr>
            <w:tcW w:w="575" w:type="dxa"/>
            <w:tcBorders>
              <w:top w:val="single" w:sz="6" w:space="0" w:color="000000"/>
              <w:left w:val="single" w:sz="6" w:space="0" w:color="000000"/>
              <w:bottom w:val="single" w:sz="6" w:space="0" w:color="000000"/>
              <w:right w:val="nil"/>
            </w:tcBorders>
            <w:shd w:val="clear" w:color="auto" w:fill="FFFFFF"/>
            <w:vAlign w:val="center"/>
            <w:hideMark/>
          </w:tcPr>
          <w:p w14:paraId="41A048C1" w14:textId="77777777" w:rsidR="004E7208" w:rsidRPr="00071B1D" w:rsidRDefault="004E7208" w:rsidP="00071B1D">
            <w:pPr>
              <w:spacing w:after="0"/>
              <w:jc w:val="center"/>
              <w:rPr>
                <w:lang w:val="el-GR"/>
              </w:rPr>
            </w:pPr>
            <w:r>
              <w:rPr>
                <w:lang w:val="el-GR"/>
              </w:rPr>
              <w:t>1</w:t>
            </w:r>
          </w:p>
        </w:tc>
        <w:tc>
          <w:tcPr>
            <w:tcW w:w="4820" w:type="dxa"/>
            <w:tcBorders>
              <w:top w:val="single" w:sz="6" w:space="0" w:color="000000"/>
              <w:left w:val="single" w:sz="6" w:space="0" w:color="000000"/>
              <w:bottom w:val="single" w:sz="6" w:space="0" w:color="000000"/>
              <w:right w:val="nil"/>
            </w:tcBorders>
            <w:shd w:val="clear" w:color="auto" w:fill="FFFFFF"/>
            <w:vAlign w:val="center"/>
            <w:hideMark/>
          </w:tcPr>
          <w:p w14:paraId="3D13E137" w14:textId="77777777" w:rsidR="004E7208" w:rsidRPr="00991C00" w:rsidRDefault="004E7208" w:rsidP="00781AFD">
            <w:pPr>
              <w:spacing w:after="0"/>
              <w:rPr>
                <w:lang w:val="en-US"/>
              </w:rPr>
            </w:pPr>
            <w:r w:rsidRPr="00991C00">
              <w:rPr>
                <w:lang w:val="el-GR"/>
              </w:rPr>
              <w:t>Συμμόρφωση με τις Προδιαγραφές της παρ. ‎2.2</w:t>
            </w:r>
            <w:r w:rsidRPr="00991C00">
              <w:rPr>
                <w:lang w:val="en-US"/>
              </w:rPr>
              <w:t> </w:t>
            </w:r>
          </w:p>
        </w:tc>
        <w:tc>
          <w:tcPr>
            <w:tcW w:w="1276" w:type="dxa"/>
            <w:tcBorders>
              <w:top w:val="single" w:sz="6" w:space="0" w:color="000000"/>
              <w:left w:val="single" w:sz="6" w:space="0" w:color="000000"/>
              <w:bottom w:val="single" w:sz="6" w:space="0" w:color="000000"/>
              <w:right w:val="nil"/>
            </w:tcBorders>
            <w:shd w:val="clear" w:color="auto" w:fill="FFFFFF"/>
            <w:vAlign w:val="center"/>
            <w:hideMark/>
          </w:tcPr>
          <w:p w14:paraId="3EB3D14C" w14:textId="77777777" w:rsidR="004E7208" w:rsidRPr="00991C00" w:rsidRDefault="004E7208" w:rsidP="00781AFD">
            <w:pPr>
              <w:spacing w:after="0"/>
              <w:jc w:val="center"/>
              <w:rPr>
                <w:lang w:val="en-US"/>
              </w:rPr>
            </w:pPr>
            <w:r w:rsidRPr="00991C00">
              <w:rPr>
                <w:lang w:val="el-GR"/>
              </w:rPr>
              <w:t>ΝΑΙ</w:t>
            </w:r>
          </w:p>
        </w:tc>
        <w:tc>
          <w:tcPr>
            <w:tcW w:w="1417" w:type="dxa"/>
            <w:tcBorders>
              <w:top w:val="single" w:sz="6" w:space="0" w:color="000000"/>
              <w:left w:val="single" w:sz="6" w:space="0" w:color="000000"/>
              <w:bottom w:val="single" w:sz="6" w:space="0" w:color="000000"/>
              <w:right w:val="nil"/>
            </w:tcBorders>
            <w:shd w:val="clear" w:color="auto" w:fill="FFFFFF"/>
            <w:vAlign w:val="center"/>
            <w:hideMark/>
          </w:tcPr>
          <w:p w14:paraId="1371340B" w14:textId="77777777" w:rsidR="004E7208" w:rsidRPr="00991C00" w:rsidRDefault="004E7208" w:rsidP="00781AFD">
            <w:pPr>
              <w:spacing w:after="0"/>
              <w:rPr>
                <w:lang w:val="en-US"/>
              </w:rPr>
            </w:pPr>
            <w:r w:rsidRPr="00991C00">
              <w:rPr>
                <w:lang w:val="en-US"/>
              </w:rPr>
              <w:t> </w:t>
            </w:r>
          </w:p>
        </w:tc>
        <w:tc>
          <w:tcPr>
            <w:tcW w:w="15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E63EE4" w14:textId="77777777" w:rsidR="004E7208" w:rsidRPr="00991C00" w:rsidRDefault="004E7208" w:rsidP="00781AFD">
            <w:pPr>
              <w:spacing w:after="0"/>
              <w:rPr>
                <w:lang w:val="en-US"/>
              </w:rPr>
            </w:pPr>
            <w:r w:rsidRPr="00991C00">
              <w:rPr>
                <w:lang w:val="en-US"/>
              </w:rPr>
              <w:t> </w:t>
            </w:r>
          </w:p>
        </w:tc>
      </w:tr>
      <w:tr w:rsidR="004E7208" w:rsidRPr="00991C00" w14:paraId="49DBA7C7" w14:textId="77777777" w:rsidTr="009C6DE9">
        <w:trPr>
          <w:trHeight w:val="300"/>
        </w:trPr>
        <w:tc>
          <w:tcPr>
            <w:tcW w:w="575" w:type="dxa"/>
            <w:tcBorders>
              <w:top w:val="single" w:sz="6" w:space="0" w:color="000000"/>
              <w:left w:val="single" w:sz="6" w:space="0" w:color="000000"/>
              <w:bottom w:val="single" w:sz="6" w:space="0" w:color="000000"/>
              <w:right w:val="nil"/>
            </w:tcBorders>
            <w:shd w:val="clear" w:color="auto" w:fill="FFFFFF"/>
            <w:vAlign w:val="center"/>
            <w:hideMark/>
          </w:tcPr>
          <w:p w14:paraId="277E01E1" w14:textId="77777777" w:rsidR="004E7208" w:rsidRPr="00071B1D" w:rsidRDefault="004E7208" w:rsidP="00071B1D">
            <w:pPr>
              <w:spacing w:after="0"/>
              <w:jc w:val="center"/>
              <w:rPr>
                <w:lang w:val="el-GR"/>
              </w:rPr>
            </w:pPr>
            <w:r>
              <w:rPr>
                <w:lang w:val="el-GR"/>
              </w:rPr>
              <w:t>2</w:t>
            </w:r>
          </w:p>
        </w:tc>
        <w:tc>
          <w:tcPr>
            <w:tcW w:w="4820" w:type="dxa"/>
            <w:tcBorders>
              <w:top w:val="single" w:sz="6" w:space="0" w:color="000000"/>
              <w:left w:val="single" w:sz="6" w:space="0" w:color="000000"/>
              <w:bottom w:val="single" w:sz="6" w:space="0" w:color="000000"/>
              <w:right w:val="nil"/>
            </w:tcBorders>
            <w:shd w:val="clear" w:color="auto" w:fill="FFFFFF"/>
            <w:vAlign w:val="center"/>
            <w:hideMark/>
          </w:tcPr>
          <w:p w14:paraId="281ACAB0" w14:textId="77777777" w:rsidR="004E7208" w:rsidRPr="00991C00" w:rsidRDefault="004E7208" w:rsidP="00781AFD">
            <w:pPr>
              <w:spacing w:after="0"/>
              <w:rPr>
                <w:lang w:val="en-US"/>
              </w:rPr>
            </w:pPr>
            <w:r w:rsidRPr="00991C00">
              <w:rPr>
                <w:lang w:val="el-GR"/>
              </w:rPr>
              <w:t>Συμμόρφωση με τις Προδιαγραφές της παρ. ‎3</w:t>
            </w:r>
            <w:r w:rsidRPr="00991C00">
              <w:rPr>
                <w:lang w:val="en-US"/>
              </w:rPr>
              <w:t> </w:t>
            </w:r>
          </w:p>
        </w:tc>
        <w:tc>
          <w:tcPr>
            <w:tcW w:w="1276" w:type="dxa"/>
            <w:tcBorders>
              <w:top w:val="single" w:sz="6" w:space="0" w:color="000000"/>
              <w:left w:val="single" w:sz="6" w:space="0" w:color="000000"/>
              <w:bottom w:val="single" w:sz="6" w:space="0" w:color="000000"/>
              <w:right w:val="nil"/>
            </w:tcBorders>
            <w:shd w:val="clear" w:color="auto" w:fill="FFFFFF"/>
            <w:vAlign w:val="center"/>
            <w:hideMark/>
          </w:tcPr>
          <w:p w14:paraId="26DE9363" w14:textId="77777777" w:rsidR="004E7208" w:rsidRPr="00991C00" w:rsidRDefault="004E7208" w:rsidP="00781AFD">
            <w:pPr>
              <w:spacing w:after="0"/>
              <w:jc w:val="center"/>
              <w:rPr>
                <w:lang w:val="en-US"/>
              </w:rPr>
            </w:pPr>
            <w:r w:rsidRPr="00991C00">
              <w:rPr>
                <w:lang w:val="el-GR"/>
              </w:rPr>
              <w:t>ΝΑΙ</w:t>
            </w:r>
          </w:p>
        </w:tc>
        <w:tc>
          <w:tcPr>
            <w:tcW w:w="1417" w:type="dxa"/>
            <w:tcBorders>
              <w:top w:val="single" w:sz="6" w:space="0" w:color="000000"/>
              <w:left w:val="single" w:sz="6" w:space="0" w:color="000000"/>
              <w:bottom w:val="single" w:sz="6" w:space="0" w:color="000000"/>
              <w:right w:val="nil"/>
            </w:tcBorders>
            <w:shd w:val="clear" w:color="auto" w:fill="FFFFFF"/>
            <w:vAlign w:val="center"/>
            <w:hideMark/>
          </w:tcPr>
          <w:p w14:paraId="43C90173" w14:textId="77777777" w:rsidR="004E7208" w:rsidRPr="00991C00" w:rsidRDefault="004E7208" w:rsidP="00781AFD">
            <w:pPr>
              <w:spacing w:after="0"/>
              <w:rPr>
                <w:lang w:val="en-US"/>
              </w:rPr>
            </w:pPr>
            <w:r w:rsidRPr="00991C00">
              <w:rPr>
                <w:lang w:val="en-US"/>
              </w:rPr>
              <w:t> </w:t>
            </w:r>
          </w:p>
        </w:tc>
        <w:tc>
          <w:tcPr>
            <w:tcW w:w="15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49735E" w14:textId="77777777" w:rsidR="004E7208" w:rsidRPr="00991C00" w:rsidRDefault="004E7208" w:rsidP="00781AFD">
            <w:pPr>
              <w:spacing w:after="0"/>
              <w:rPr>
                <w:lang w:val="en-US"/>
              </w:rPr>
            </w:pPr>
            <w:r w:rsidRPr="00991C00">
              <w:rPr>
                <w:lang w:val="en-US"/>
              </w:rPr>
              <w:t> </w:t>
            </w:r>
          </w:p>
        </w:tc>
      </w:tr>
    </w:tbl>
    <w:p w14:paraId="0AC053D7" w14:textId="77777777" w:rsidR="004E7208" w:rsidRDefault="004E7208" w:rsidP="00991C00">
      <w:pPr>
        <w:rPr>
          <w:lang w:val="en-US"/>
        </w:rPr>
      </w:pPr>
      <w:r w:rsidRPr="00991C00">
        <w:rPr>
          <w:lang w:val="en-US"/>
        </w:rPr>
        <w:t> </w:t>
      </w:r>
    </w:p>
    <w:p w14:paraId="0F5D0AB8" w14:textId="77777777" w:rsidR="004E7208" w:rsidRDefault="004E7208">
      <w:pPr>
        <w:suppressAutoHyphens w:val="0"/>
        <w:spacing w:after="0"/>
        <w:jc w:val="left"/>
        <w:rPr>
          <w:lang w:val="en-US"/>
        </w:rPr>
      </w:pPr>
      <w:r>
        <w:rPr>
          <w:lang w:val="en-US"/>
        </w:rPr>
        <w:br w:type="page"/>
      </w:r>
    </w:p>
    <w:p w14:paraId="7F70DD60" w14:textId="77777777" w:rsidR="004E7208" w:rsidRPr="00991C00" w:rsidRDefault="004E7208" w:rsidP="00991C00">
      <w:pPr>
        <w:rPr>
          <w:lang w:val="en-US"/>
        </w:rPr>
      </w:pPr>
    </w:p>
    <w:p w14:paraId="3E0B3875" w14:textId="4C051B38" w:rsidR="00E337D7" w:rsidRDefault="004E7208" w:rsidP="002D261F">
      <w:pPr>
        <w:rPr>
          <w:lang w:val="el-GR"/>
        </w:rPr>
      </w:pPr>
      <w:r w:rsidRPr="00603221">
        <w:rPr>
          <w:color w:val="000099"/>
          <w:lang w:val="el-GR"/>
        </w:rPr>
        <w:t xml:space="preserve">ΠΑΡΑΡΤΗΜΑ ΙΙI – ΕΥΡΩΠΑΙΚΟ ΕΝΙΑΙΟ ΕΓΓΡΑΦΟ ΣΥΜΒΑΣΗΣ (ΕΕΕΣ) </w:t>
      </w:r>
      <w:r w:rsidR="003355E7">
        <w:fldChar w:fldCharType="end"/>
      </w:r>
      <w:r w:rsidR="003355E7" w:rsidRPr="11E90C04">
        <w:rPr>
          <w:i/>
          <w:iCs/>
          <w:color w:val="5B9BD5"/>
          <w:lang w:val="el-GR"/>
        </w:rPr>
        <w:t>,</w:t>
      </w:r>
      <w:r w:rsidR="003355E7" w:rsidRPr="00603221">
        <w:rPr>
          <w:lang w:val="el-GR"/>
        </w:rPr>
        <w:t xml:space="preserve"> </w:t>
      </w:r>
      <w:bookmarkStart w:id="155" w:name="_Hlk188006678"/>
      <w:r w:rsidR="00F64037" w:rsidRPr="00821852">
        <w:rPr>
          <w:lang w:val="el-GR"/>
        </w:rPr>
        <w:t>το οποίο ισοδυναμεί  με</w:t>
      </w:r>
      <w:r w:rsidR="003355E7" w:rsidRPr="00603221">
        <w:rPr>
          <w:lang w:val="el-GR"/>
        </w:rPr>
        <w:t xml:space="preserve"> ενημερωμένη υπεύθυνη δήλωση, με τις συνέπειες του ν. 1599/1986.</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2"/>
      </w:r>
      <w:r w:rsidR="00E337D7" w:rsidRPr="07571D1B">
        <w:rPr>
          <w:lang w:val="el-GR"/>
        </w:rPr>
        <w:t xml:space="preserve"> και λειτουργεί μόνο ως προκαταρκτική απόδειξη προς αντικατάσταση των πιστοποιητικών που εκδίδουν δημόσιες αρχές ή τρίτα μέρη.</w:t>
      </w:r>
      <w:r w:rsidR="00E337D7">
        <w:rPr>
          <w:rStyle w:val="ab"/>
          <w:lang w:val="el-GR"/>
        </w:rPr>
        <w:footnoteReference w:id="13"/>
      </w:r>
      <w:r w:rsidR="00F64037">
        <w:rPr>
          <w:lang w:val="el-GR"/>
        </w:rPr>
        <w:t>.</w:t>
      </w:r>
    </w:p>
    <w:p w14:paraId="3E0B3876" w14:textId="77777777" w:rsidR="00F64037" w:rsidRPr="00B739BB" w:rsidRDefault="00F64037" w:rsidP="11E90C04">
      <w:pPr>
        <w:rPr>
          <w:lang w:val="el-GR"/>
        </w:rPr>
      </w:pPr>
    </w:p>
    <w:p w14:paraId="3E0B3877" w14:textId="77777777" w:rsidR="00B739BB" w:rsidRPr="003329FF" w:rsidRDefault="00B739BB" w:rsidP="00B739BB">
      <w:pPr>
        <w:rPr>
          <w:i/>
          <w:color w:val="5B9BD5"/>
          <w:u w:val="single"/>
          <w:lang w:val="el-GR"/>
        </w:rPr>
      </w:pPr>
      <w:r w:rsidRPr="11E90C04">
        <w:rPr>
          <w:u w:val="single"/>
          <w:lang w:val="el-GR"/>
        </w:rPr>
        <w:t>Επισημαίνεται ότι οι προσφέροντες για το μέρος IV Κριτήρια επιλογής του ΕΕΕΣ συμπληρώνουν μόνο την</w:t>
      </w:r>
      <w:r w:rsidRPr="11E90C04">
        <w:rPr>
          <w:b/>
          <w:bCs/>
          <w:u w:val="single"/>
          <w:lang w:val="el-GR"/>
        </w:rPr>
        <w:t xml:space="preserve"> ενότητα α «Γενική ένδειξη για όλα τα κριτήρια επιλογής».</w:t>
      </w:r>
      <w:r w:rsidRPr="11E90C04">
        <w:rPr>
          <w:i/>
          <w:iCs/>
          <w:color w:val="5B9BD5" w:themeColor="accent1"/>
          <w:u w:val="single"/>
          <w:lang w:val="el-GR"/>
        </w:rPr>
        <w:t xml:space="preserve"> </w:t>
      </w:r>
    </w:p>
    <w:bookmarkEnd w:id="155"/>
    <w:p w14:paraId="3E0B3878" w14:textId="77777777" w:rsidR="00F64037" w:rsidRDefault="00F64037" w:rsidP="00F64037">
      <w:pPr>
        <w:rPr>
          <w:lang w:val="el-GR"/>
        </w:rPr>
      </w:pPr>
      <w:r w:rsidRPr="11E90C04">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2D261F" w:rsidRPr="11E90C04">
        <w:rPr>
          <w:lang w:val="el-GR"/>
        </w:rPr>
        <w:t>αυτό</w:t>
      </w:r>
      <w:r w:rsidRPr="11E90C04">
        <w:rPr>
          <w:lang w:val="el-GR"/>
        </w:rPr>
        <w:t>.</w:t>
      </w:r>
    </w:p>
    <w:p w14:paraId="3E0B3879" w14:textId="77777777" w:rsidR="00F64037" w:rsidRDefault="00F64037" w:rsidP="00F64037">
      <w:pPr>
        <w:rPr>
          <w:lang w:val="el-GR"/>
        </w:rPr>
      </w:pPr>
      <w:r w:rsidRPr="11E90C04">
        <w:rPr>
          <w:lang w:val="el-GR"/>
        </w:rPr>
        <w:t>Κατά την υποβολή του ΕΕΕΣ, καθώς και της συνοδευτικής υπεύθυνης δήλωσης, είναι δυνατή, με μόνη την υπογραφή το</w:t>
      </w:r>
      <w:r w:rsidR="004F7D3D" w:rsidRPr="11E90C04">
        <w:rPr>
          <w:lang w:val="el-GR"/>
        </w:rPr>
        <w:t>ύ</w:t>
      </w:r>
      <w:r w:rsidRPr="11E90C04">
        <w:rPr>
          <w:lang w:val="el-GR"/>
        </w:rPr>
        <w:t xml:space="preserve"> κατά περίπτωση εκπροσώπου το</w:t>
      </w:r>
      <w:r w:rsidR="004F7D3D" w:rsidRPr="11E90C04">
        <w:rPr>
          <w:lang w:val="el-GR"/>
        </w:rPr>
        <w:t>ύ</w:t>
      </w:r>
      <w:r w:rsidRPr="11E90C04">
        <w:rPr>
          <w:lang w:val="el-GR"/>
        </w:rPr>
        <w:t xml:space="preserve">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3E0B387A" w14:textId="77777777" w:rsidR="00F64037" w:rsidRPr="00C229F3" w:rsidRDefault="00F64037" w:rsidP="00F64037">
      <w:pPr>
        <w:rPr>
          <w:lang w:val="el-GR"/>
        </w:rPr>
      </w:pPr>
      <w:r w:rsidRPr="11E90C04">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4F7D3D" w:rsidRPr="11E90C04">
        <w:rPr>
          <w:lang w:val="el-GR"/>
        </w:rPr>
        <w:t>ν</w:t>
      </w:r>
      <w:r w:rsidRPr="11E90C04">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E0B387B" w14:textId="77777777" w:rsidR="00F64037" w:rsidRPr="00901D54" w:rsidRDefault="00F64037" w:rsidP="11E90C04">
      <w:pPr>
        <w:rPr>
          <w:rStyle w:val="-"/>
          <w:lang w:val="el-GR"/>
        </w:rPr>
      </w:pPr>
      <w:r w:rsidRPr="11E90C04">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11E90C04">
        <w:rPr>
          <w:lang w:val="el-GR" w:eastAsia="ar-SA"/>
        </w:rPr>
        <w:t xml:space="preserve"> </w:t>
      </w:r>
    </w:p>
    <w:p w14:paraId="3E0B387C" w14:textId="77777777" w:rsidR="00F64037" w:rsidRDefault="00F64037" w:rsidP="00F64037">
      <w:pPr>
        <w:suppressAutoHyphens w:val="0"/>
        <w:spacing w:line="259" w:lineRule="auto"/>
        <w:rPr>
          <w:rFonts w:eastAsia="Calibri" w:cs="Times New Roman"/>
          <w:lang w:val="el-GR" w:eastAsia="en-US"/>
        </w:rPr>
      </w:pPr>
      <w:r w:rsidRPr="11E90C04">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7E0303" w:rsidRPr="11E90C04">
        <w:rPr>
          <w:rFonts w:eastAsia="Calibri" w:cs="Times New Roman"/>
          <w:lang w:val="el-GR" w:eastAsia="en-US"/>
        </w:rPr>
        <w:t>σ</w:t>
      </w:r>
      <w:r w:rsidR="0067035E" w:rsidRPr="11E90C04">
        <w:rPr>
          <w:rFonts w:eastAsia="Calibri" w:cs="Times New Roman"/>
          <w:lang w:val="el-GR" w:eastAsia="en-US"/>
        </w:rPr>
        <w:t xml:space="preserve">την </w:t>
      </w:r>
      <w:r w:rsidRPr="11E90C04">
        <w:rPr>
          <w:rFonts w:eastAsia="Calibri" w:cs="Times New Roman"/>
          <w:lang w:val="el-GR" w:eastAsia="en-US"/>
        </w:rPr>
        <w:t>παρ</w:t>
      </w:r>
      <w:r w:rsidR="0067035E" w:rsidRPr="11E90C04">
        <w:rPr>
          <w:rFonts w:eastAsia="Calibri" w:cs="Times New Roman"/>
          <w:lang w:val="el-GR" w:eastAsia="en-US"/>
        </w:rPr>
        <w:t>ά</w:t>
      </w:r>
      <w:r w:rsidRPr="11E90C04">
        <w:rPr>
          <w:rFonts w:eastAsia="Calibri" w:cs="Times New Roman"/>
          <w:lang w:val="el-GR" w:eastAsia="en-US"/>
        </w:rPr>
        <w:t>γρ</w:t>
      </w:r>
      <w:r w:rsidR="0067035E" w:rsidRPr="11E90C04">
        <w:rPr>
          <w:rFonts w:eastAsia="Calibri" w:cs="Times New Roman"/>
          <w:lang w:val="el-GR" w:eastAsia="en-US"/>
        </w:rPr>
        <w:t>α</w:t>
      </w:r>
      <w:r w:rsidRPr="11E90C04">
        <w:rPr>
          <w:rFonts w:eastAsia="Calibri" w:cs="Times New Roman"/>
          <w:lang w:val="el-GR" w:eastAsia="en-US"/>
        </w:rPr>
        <w:t xml:space="preserve">φο 2.2.3 της παρούσης και ταυτόχρονα να επικαλεσθεί και τυχόν </w:t>
      </w:r>
      <w:proofErr w:type="spellStart"/>
      <w:r w:rsidRPr="11E90C04">
        <w:rPr>
          <w:rFonts w:eastAsia="Calibri" w:cs="Times New Roman"/>
          <w:lang w:val="el-GR" w:eastAsia="en-US"/>
        </w:rPr>
        <w:t>ληφθέντα</w:t>
      </w:r>
      <w:proofErr w:type="spellEnd"/>
      <w:r w:rsidRPr="11E90C04">
        <w:rPr>
          <w:rFonts w:eastAsia="Calibri" w:cs="Times New Roman"/>
          <w:lang w:val="el-GR" w:eastAsia="en-US"/>
        </w:rPr>
        <w:t xml:space="preserve"> μέτρα προς αποκατάσταση της αξιοπιστίας του.</w:t>
      </w:r>
    </w:p>
    <w:p w14:paraId="3E0B387D"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w:t>
      </w:r>
      <w:r w:rsidRPr="00E14C02">
        <w:rPr>
          <w:rFonts w:eastAsia="Calibri" w:cs="Times New Roman"/>
          <w:lang w:val="el-GR" w:eastAsia="en-US"/>
        </w:rPr>
        <w:lastRenderedPageBreak/>
        <w:t xml:space="preserve">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14"/>
      </w:r>
      <w:r w:rsidRPr="00E14C02">
        <w:rPr>
          <w:rFonts w:eastAsia="Calibri" w:cs="Times New Roman"/>
          <w:lang w:val="el-GR" w:eastAsia="en-US"/>
        </w:rPr>
        <w:t>.</w:t>
      </w:r>
    </w:p>
    <w:p w14:paraId="3E0B387E" w14:textId="77777777" w:rsidR="00F64037" w:rsidRDefault="00F64037" w:rsidP="00F64037">
      <w:pPr>
        <w:rPr>
          <w:rFonts w:eastAsia="Calibri" w:cs="Times New Roman"/>
          <w:lang w:val="el-GR" w:eastAsia="en-US"/>
        </w:rPr>
      </w:pPr>
      <w:r w:rsidRPr="11E90C04">
        <w:rPr>
          <w:rFonts w:eastAsia="Calibri" w:cs="Times New Roman"/>
          <w:lang w:val="el-GR" w:eastAsia="en-US"/>
        </w:rPr>
        <w:t xml:space="preserve">Όσον αφορά στις υποχρεώσεις του </w:t>
      </w:r>
      <w:r w:rsidR="007E0303" w:rsidRPr="11E90C04">
        <w:rPr>
          <w:rFonts w:eastAsia="Calibri" w:cs="Times New Roman"/>
          <w:lang w:val="el-GR" w:eastAsia="en-US"/>
        </w:rPr>
        <w:t>σχετικά με την</w:t>
      </w:r>
      <w:r w:rsidRPr="11E90C04">
        <w:rPr>
          <w:rFonts w:eastAsia="Calibri" w:cs="Times New Roman"/>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7E0303" w:rsidRPr="11E90C04">
        <w:rPr>
          <w:rFonts w:eastAsia="Calibri" w:cs="Times New Roman"/>
          <w:lang w:val="el-GR" w:eastAsia="en-US"/>
        </w:rPr>
        <w:t>σχετικά με την</w:t>
      </w:r>
      <w:r w:rsidRPr="11E90C04">
        <w:rPr>
          <w:rFonts w:eastAsia="Calibri" w:cs="Times New Roman"/>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3E0B387F" w14:textId="77777777" w:rsidR="00BE6996" w:rsidRPr="00F62DBC"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Pr>
          <w:rStyle w:val="ab"/>
          <w:rFonts w:eastAsia="Calibri" w:cs="Times New Roman"/>
          <w:lang w:val="el-GR" w:eastAsia="en-US"/>
        </w:rPr>
        <w:footnoteReference w:id="15"/>
      </w:r>
      <w:r w:rsidRPr="00F62DBC">
        <w:rPr>
          <w:rFonts w:eastAsia="Calibri" w:cs="Times New Roman"/>
          <w:lang w:val="el-GR" w:eastAsia="en-US"/>
        </w:rPr>
        <w:t>:</w:t>
      </w:r>
    </w:p>
    <w:p w14:paraId="3E0B3880" w14:textId="77777777" w:rsidR="00BE6996" w:rsidRDefault="00BE6996" w:rsidP="00BE6996">
      <w:pPr>
        <w:suppressAutoHyphens w:val="0"/>
        <w:spacing w:after="0" w:line="259" w:lineRule="auto"/>
        <w:rPr>
          <w:rFonts w:eastAsia="Calibri" w:cs="Times New Roman"/>
          <w:lang w:val="el-GR" w:eastAsia="en-US"/>
        </w:rPr>
      </w:pPr>
    </w:p>
    <w:p w14:paraId="3E0B3881" w14:textId="77777777"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3E0B3882" w14:textId="77777777" w:rsidR="00BE6996" w:rsidRPr="00F62DBC" w:rsidRDefault="00BE6996" w:rsidP="00BE6996">
      <w:pPr>
        <w:suppressAutoHyphens w:val="0"/>
        <w:spacing w:after="0" w:line="259" w:lineRule="auto"/>
        <w:rPr>
          <w:rFonts w:eastAsia="Calibri" w:cs="Times New Roman"/>
          <w:lang w:val="el-GR" w:eastAsia="en-US"/>
        </w:rPr>
      </w:pPr>
    </w:p>
    <w:p w14:paraId="3E0B3883" w14:textId="77777777" w:rsidR="00BE6996" w:rsidRDefault="00BE6996" w:rsidP="00BE6996">
      <w:pPr>
        <w:suppressAutoHyphens w:val="0"/>
        <w:spacing w:after="0" w:line="259" w:lineRule="auto"/>
        <w:rPr>
          <w:rFonts w:eastAsia="Calibri" w:cs="Times New Roman"/>
          <w:lang w:val="el-GR" w:eastAsia="en-US"/>
        </w:rPr>
      </w:pPr>
      <w:r w:rsidRPr="11E90C04">
        <w:rPr>
          <w:rFonts w:eastAsia="Calibri" w:cs="Times New Roman"/>
          <w:lang w:val="el-GR" w:eastAsia="en-US"/>
        </w:rPr>
        <w:t>β. εάν τα μέτρα κρίθηκαν ως επαρκή ή μη επαρκή, επισυνάπτοντας την απόφαση της περ. α με βάση την</w:t>
      </w:r>
      <w:r w:rsidR="00DF1B84" w:rsidRPr="11E90C04">
        <w:rPr>
          <w:rFonts w:eastAsia="Calibri" w:cs="Times New Roman"/>
          <w:lang w:val="el-GR" w:eastAsia="en-US"/>
        </w:rPr>
        <w:t xml:space="preserve"> </w:t>
      </w:r>
      <w:r w:rsidRPr="11E90C04">
        <w:rPr>
          <w:rFonts w:eastAsia="Calibri" w:cs="Times New Roman"/>
          <w:lang w:val="el-GR" w:eastAsia="en-US"/>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3E0B3884" w14:textId="77777777" w:rsidR="00BE6996" w:rsidRPr="00F62DBC" w:rsidRDefault="00BE6996" w:rsidP="00BE6996">
      <w:pPr>
        <w:suppressAutoHyphens w:val="0"/>
        <w:spacing w:after="0" w:line="259" w:lineRule="auto"/>
        <w:rPr>
          <w:rFonts w:eastAsia="Calibri" w:cs="Times New Roman"/>
          <w:lang w:val="el-GR" w:eastAsia="en-US"/>
        </w:rPr>
      </w:pPr>
    </w:p>
    <w:p w14:paraId="3E0B3885" w14:textId="77777777"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3E0B3886" w14:textId="77777777" w:rsidR="00BE6996" w:rsidRDefault="00BE6996" w:rsidP="00BE6996">
      <w:pPr>
        <w:suppressAutoHyphens w:val="0"/>
        <w:spacing w:after="0" w:line="259" w:lineRule="auto"/>
        <w:rPr>
          <w:rFonts w:eastAsia="Calibri" w:cs="Times New Roman"/>
          <w:lang w:val="el-GR" w:eastAsia="en-US"/>
        </w:rPr>
      </w:pPr>
    </w:p>
    <w:p w14:paraId="3E0B3887" w14:textId="77777777" w:rsidR="00BE6996" w:rsidRPr="001C57FC" w:rsidRDefault="00BE6996" w:rsidP="00BE6996">
      <w:pPr>
        <w:suppressAutoHyphens w:val="0"/>
        <w:spacing w:after="0" w:line="259" w:lineRule="auto"/>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3E0B3888" w14:textId="77777777" w:rsidR="00BE6996" w:rsidRPr="001C57FC" w:rsidRDefault="00BE6996" w:rsidP="00BE6996">
      <w:pPr>
        <w:suppressAutoHyphens w:val="0"/>
        <w:spacing w:after="160" w:line="259" w:lineRule="auto"/>
        <w:rPr>
          <w:rFonts w:eastAsia="Calibri" w:cs="Times New Roman"/>
          <w:lang w:val="el-GR" w:eastAsia="en-US"/>
        </w:rPr>
      </w:pPr>
    </w:p>
    <w:p w14:paraId="3E0B3889" w14:textId="3363A193" w:rsidR="00BE6996" w:rsidRPr="000649DF" w:rsidRDefault="00BE6996" w:rsidP="00BE6996">
      <w:pPr>
        <w:suppressAutoHyphens w:val="0"/>
        <w:spacing w:after="160" w:line="259" w:lineRule="auto"/>
        <w:rPr>
          <w:rFonts w:eastAsia="Calibri" w:cs="Times New Roman"/>
          <w:lang w:val="el-GR" w:eastAsia="en-US"/>
        </w:rPr>
      </w:pPr>
      <w:r w:rsidRPr="000649DF">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5521D0">
        <w:rPr>
          <w:rFonts w:eastAsia="Calibri" w:cs="Times New Roman"/>
          <w:lang w:val="el-GR" w:eastAsia="en-US"/>
        </w:rPr>
        <w:fldChar w:fldCharType="begin"/>
      </w:r>
      <w:r w:rsidR="002A3AA1">
        <w:rPr>
          <w:rFonts w:eastAsia="Calibri" w:cs="Times New Roman"/>
          <w:lang w:val="el-GR" w:eastAsia="en-US"/>
        </w:rPr>
        <w:instrText xml:space="preserve"> REF _Ref494118533 \h </w:instrText>
      </w:r>
      <w:r w:rsidR="005521D0">
        <w:rPr>
          <w:rFonts w:eastAsia="Calibri" w:cs="Times New Roman"/>
          <w:lang w:val="el-GR" w:eastAsia="en-US"/>
        </w:rPr>
      </w:r>
      <w:r w:rsidR="005521D0">
        <w:rPr>
          <w:rFonts w:eastAsia="Calibri" w:cs="Times New Roman"/>
          <w:lang w:val="el-GR" w:eastAsia="en-US"/>
        </w:rPr>
        <w:fldChar w:fldCharType="separate"/>
      </w:r>
      <w:r w:rsidR="004E7208" w:rsidRPr="00603221">
        <w:rPr>
          <w:lang w:val="el-GR"/>
        </w:rPr>
        <w:t xml:space="preserve">ΠΑΡΑΡΤΗΜΑ </w:t>
      </w:r>
      <w:r w:rsidR="004E7208" w:rsidRPr="00603221">
        <w:t>VI</w:t>
      </w:r>
      <w:r w:rsidR="004E7208" w:rsidRPr="00603221">
        <w:rPr>
          <w:lang w:val="el-GR"/>
        </w:rPr>
        <w:t>Ι – Άλλες Δηλώσεις</w:t>
      </w:r>
      <w:r w:rsidR="005521D0">
        <w:rPr>
          <w:rFonts w:eastAsia="Calibri" w:cs="Times New Roman"/>
          <w:lang w:val="el-GR" w:eastAsia="en-US"/>
        </w:rPr>
        <w:fldChar w:fldCharType="end"/>
      </w:r>
      <w:r w:rsidR="002A3AA1">
        <w:rPr>
          <w:rFonts w:eastAsia="Calibri" w:cs="Times New Roman"/>
          <w:lang w:val="el-GR" w:eastAsia="en-US"/>
        </w:rPr>
        <w:t xml:space="preserve"> </w:t>
      </w:r>
      <w:r w:rsidRPr="000649DF">
        <w:rPr>
          <w:rFonts w:eastAsia="Calibri" w:cs="Times New Roman"/>
          <w:lang w:val="el-GR" w:eastAsia="en-US"/>
        </w:rPr>
        <w:t>της παρούσας.</w:t>
      </w:r>
    </w:p>
    <w:p w14:paraId="3E0B388A" w14:textId="77777777" w:rsidR="00BE6996" w:rsidRDefault="00BE6996" w:rsidP="00F64037">
      <w:pPr>
        <w:rPr>
          <w:lang w:val="el-GR"/>
        </w:rPr>
      </w:pPr>
    </w:p>
    <w:p w14:paraId="3E0B388B" w14:textId="77777777" w:rsidR="00F64037" w:rsidRPr="00821852" w:rsidRDefault="00F64037" w:rsidP="00B739BB">
      <w:pPr>
        <w:rPr>
          <w:iCs/>
          <w:color w:val="5B9BD5"/>
          <w:lang w:val="el-GR"/>
        </w:rPr>
      </w:pPr>
    </w:p>
    <w:p w14:paraId="3E0B388C" w14:textId="77777777" w:rsidR="00C0210C" w:rsidRDefault="00541531" w:rsidP="00CF34CF">
      <w:pPr>
        <w:pStyle w:val="4"/>
        <w:numPr>
          <w:ilvl w:val="0"/>
          <w:numId w:val="0"/>
        </w:numPr>
        <w:ind w:left="864"/>
        <w:rPr>
          <w:rFonts w:ascii="Calibri" w:hAnsi="Calibri" w:cs="Calibri"/>
          <w:lang w:val="el-GR"/>
        </w:rPr>
      </w:pPr>
      <w:bookmarkStart w:id="156" w:name="_Toc74566838"/>
      <w:bookmarkStart w:id="157" w:name="_Toc74566839"/>
      <w:bookmarkStart w:id="158" w:name="_Toc74566840"/>
      <w:bookmarkStart w:id="159" w:name="_Toc74566841"/>
      <w:bookmarkStart w:id="160" w:name="_Toc74566842"/>
      <w:bookmarkStart w:id="161" w:name="_Toc74566843"/>
      <w:bookmarkStart w:id="162" w:name="_Toc74566844"/>
      <w:bookmarkStart w:id="163" w:name="_Toc74566845"/>
      <w:bookmarkStart w:id="164" w:name="_Toc74566846"/>
      <w:bookmarkStart w:id="165" w:name="_Toc74566847"/>
      <w:bookmarkStart w:id="166" w:name="_Toc74566848"/>
      <w:bookmarkStart w:id="167" w:name="_Toc74566849"/>
      <w:bookmarkStart w:id="168" w:name="_Hlk35420523"/>
      <w:bookmarkStart w:id="169" w:name="_Ref40957856"/>
      <w:bookmarkStart w:id="170" w:name="_Toc97194288"/>
      <w:bookmarkStart w:id="171" w:name="_Toc189730638"/>
      <w:bookmarkEnd w:id="156"/>
      <w:bookmarkEnd w:id="157"/>
      <w:bookmarkEnd w:id="158"/>
      <w:bookmarkEnd w:id="159"/>
      <w:bookmarkEnd w:id="160"/>
      <w:bookmarkEnd w:id="161"/>
      <w:bookmarkEnd w:id="162"/>
      <w:bookmarkEnd w:id="163"/>
      <w:bookmarkEnd w:id="164"/>
      <w:bookmarkEnd w:id="165"/>
      <w:bookmarkEnd w:id="166"/>
      <w:bookmarkEnd w:id="167"/>
      <w:r w:rsidRPr="00CF34CF">
        <w:rPr>
          <w:rFonts w:cs="Tahoma"/>
          <w:lang w:val="el-GR"/>
        </w:rPr>
        <w:t xml:space="preserve">2.2.9.2 </w:t>
      </w:r>
      <w:r w:rsidR="00C0210C" w:rsidRPr="07571D1B">
        <w:rPr>
          <w:rFonts w:cs="Tahoma"/>
          <w:lang w:val="el-GR"/>
        </w:rPr>
        <w:t>Αποδεικτικά μέσα</w:t>
      </w:r>
      <w:r w:rsidR="00C0210C">
        <w:rPr>
          <w:rFonts w:ascii="Calibri" w:hAnsi="Calibri"/>
          <w:lang w:val="el-GR"/>
        </w:rPr>
        <w:t xml:space="preserve"> </w:t>
      </w:r>
      <w:r w:rsidR="00C0210C">
        <w:rPr>
          <w:rStyle w:val="ab"/>
          <w:rFonts w:ascii="Calibri" w:hAnsi="Calibri"/>
          <w:lang w:val="el-GR"/>
        </w:rPr>
        <w:footnoteReference w:id="16"/>
      </w:r>
      <w:bookmarkEnd w:id="168"/>
      <w:r w:rsidR="00C0210C" w:rsidRPr="0077634D">
        <w:rPr>
          <w:rFonts w:ascii="Calibri" w:hAnsi="Calibri"/>
          <w:lang w:val="el-GR"/>
        </w:rPr>
        <w:t xml:space="preserve">- </w:t>
      </w:r>
      <w:r w:rsidR="00C0210C" w:rsidRPr="07571D1B">
        <w:rPr>
          <w:rFonts w:cs="Tahoma"/>
          <w:lang w:val="el-GR"/>
        </w:rPr>
        <w:t>Δικαιολογητικά προσωρινού αναδόχου</w:t>
      </w:r>
      <w:bookmarkEnd w:id="169"/>
      <w:bookmarkEnd w:id="170"/>
      <w:bookmarkEnd w:id="171"/>
    </w:p>
    <w:p w14:paraId="3E0B388D" w14:textId="28E551B7" w:rsidR="008338F0" w:rsidRDefault="003355E7" w:rsidP="11E90C04">
      <w:pPr>
        <w:rPr>
          <w:lang w:val="el-GR"/>
        </w:rPr>
      </w:pPr>
      <w:r w:rsidRPr="00603221">
        <w:rPr>
          <w:b/>
          <w:bCs/>
          <w:lang w:val="el-GR"/>
        </w:rPr>
        <w:t>Α</w:t>
      </w:r>
      <w:r w:rsidRPr="07571D1B">
        <w:rPr>
          <w:lang w:val="el-GR"/>
        </w:rPr>
        <w:t xml:space="preserve">. </w:t>
      </w:r>
      <w:r w:rsidR="00B9111A" w:rsidRPr="07571D1B">
        <w:rPr>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5521D0" w:rsidRPr="07571D1B">
        <w:rPr>
          <w:lang w:val="el-GR"/>
        </w:rPr>
        <w:fldChar w:fldCharType="begin"/>
      </w:r>
      <w:r w:rsidR="00B9111A" w:rsidRPr="07571D1B">
        <w:rPr>
          <w:lang w:val="el-GR"/>
        </w:rPr>
        <w:instrText xml:space="preserve"> REF _Ref67613215 \r \h </w:instrText>
      </w:r>
      <w:r w:rsidR="005521D0" w:rsidRPr="07571D1B">
        <w:rPr>
          <w:lang w:val="el-GR"/>
        </w:rPr>
      </w:r>
      <w:r w:rsidR="005521D0" w:rsidRPr="07571D1B">
        <w:rPr>
          <w:lang w:val="el-GR"/>
        </w:rPr>
        <w:fldChar w:fldCharType="separate"/>
      </w:r>
      <w:r w:rsidR="004E7208">
        <w:rPr>
          <w:lang w:val="el-GR"/>
        </w:rPr>
        <w:t>3.2</w:t>
      </w:r>
      <w:r w:rsidR="005521D0" w:rsidRPr="07571D1B">
        <w:rPr>
          <w:lang w:val="el-GR"/>
        </w:rPr>
        <w:fldChar w:fldCharType="end"/>
      </w:r>
      <w:r w:rsidR="00B9111A" w:rsidRPr="07571D1B">
        <w:rPr>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D74E39" w:rsidRPr="07571D1B">
        <w:rPr>
          <w:lang w:val="el-GR"/>
        </w:rPr>
        <w:t xml:space="preserve"> </w:t>
      </w:r>
      <w:bookmarkStart w:id="172" w:name="_Hlk164430658"/>
      <w:r w:rsidR="00D74E39" w:rsidRPr="07571D1B">
        <w:rPr>
          <w:lang w:val="el-GR"/>
        </w:rPr>
        <w:t xml:space="preserve">Οι οικονομικοί φορείς μεριμνούν να διαθέτουν δικαιολογητικά, τα οποία να καλύπτουν και τον χρόνο υποβολής </w:t>
      </w:r>
      <w:r w:rsidR="00B46541" w:rsidRPr="07571D1B">
        <w:rPr>
          <w:lang w:val="el-GR"/>
        </w:rPr>
        <w:t>τ</w:t>
      </w:r>
      <w:r w:rsidR="00D74E39" w:rsidRPr="07571D1B">
        <w:rPr>
          <w:lang w:val="el-GR"/>
        </w:rPr>
        <w:t xml:space="preserve">ης </w:t>
      </w:r>
      <w:bookmarkEnd w:id="172"/>
      <w:r w:rsidR="00B46541" w:rsidRPr="07571D1B">
        <w:rPr>
          <w:lang w:val="el-GR"/>
        </w:rPr>
        <w:t>προσφοράς</w:t>
      </w:r>
      <w:r w:rsidR="00B46541">
        <w:rPr>
          <w:rStyle w:val="ab"/>
          <w:lang w:val="el-GR"/>
        </w:rPr>
        <w:footnoteReference w:id="17"/>
      </w:r>
      <w:r w:rsidR="00E97D1B" w:rsidRPr="07571D1B">
        <w:rPr>
          <w:lang w:val="el-GR"/>
        </w:rPr>
        <w:t xml:space="preserve"> προκειμένου να τα υποβάλουν, εφόσον αναδειχθούν προσωρινοί ανάδοχοι</w:t>
      </w:r>
      <w:r w:rsidR="004419F7" w:rsidRPr="07571D1B">
        <w:rPr>
          <w:lang w:val="el-GR"/>
        </w:rPr>
        <w:t>.</w:t>
      </w:r>
    </w:p>
    <w:p w14:paraId="3E0B388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3E0B388F"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3E0B3890" w14:textId="4A45EA7B"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5521D0">
        <w:rPr>
          <w:bCs/>
          <w:lang w:val="el-GR"/>
        </w:rPr>
        <w:fldChar w:fldCharType="begin"/>
      </w:r>
      <w:r>
        <w:rPr>
          <w:bCs/>
          <w:lang w:val="el-GR"/>
        </w:rPr>
        <w:instrText xml:space="preserve"> REF _Ref67613215 \r \h </w:instrText>
      </w:r>
      <w:r w:rsidR="005521D0">
        <w:rPr>
          <w:bCs/>
          <w:lang w:val="el-GR"/>
        </w:rPr>
      </w:r>
      <w:r w:rsidR="005521D0">
        <w:rPr>
          <w:bCs/>
          <w:lang w:val="el-GR"/>
        </w:rPr>
        <w:fldChar w:fldCharType="separate"/>
      </w:r>
      <w:r w:rsidR="004E7208">
        <w:rPr>
          <w:bCs/>
          <w:lang w:val="el-GR"/>
        </w:rPr>
        <w:t>3.2</w:t>
      </w:r>
      <w:r w:rsidR="005521D0">
        <w:rPr>
          <w:bCs/>
          <w:lang w:val="el-GR"/>
        </w:rPr>
        <w:fldChar w:fldCharType="end"/>
      </w:r>
      <w:r w:rsidRPr="00B76605">
        <w:rPr>
          <w:bCs/>
          <w:lang w:val="el-GR"/>
        </w:rPr>
        <w:t xml:space="preserve"> της παρούσας.</w:t>
      </w:r>
    </w:p>
    <w:p w14:paraId="3E0B3891" w14:textId="77777777" w:rsidR="00B9111A" w:rsidRPr="00BB06B6" w:rsidRDefault="005B4B64" w:rsidP="00B9111A">
      <w:pPr>
        <w:rPr>
          <w:b/>
          <w:bCs/>
          <w:lang w:val="el-GR"/>
        </w:rPr>
      </w:pPr>
      <w:r w:rsidRPr="11E90C04">
        <w:rPr>
          <w:lang w:val="el-GR"/>
        </w:rPr>
        <w:t>Τ</w:t>
      </w:r>
      <w:r w:rsidR="00B9111A" w:rsidRPr="11E90C04">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E0B3892" w14:textId="1CCF6B19" w:rsidR="00B9111A" w:rsidRDefault="00B9111A" w:rsidP="00B9111A">
      <w:pPr>
        <w:rPr>
          <w:lang w:val="el-GR"/>
        </w:rPr>
      </w:pPr>
      <w:r>
        <w:rPr>
          <w:b/>
          <w:bCs/>
          <w:lang w:val="el-GR"/>
        </w:rPr>
        <w:t>Β.</w:t>
      </w:r>
      <w:r>
        <w:rPr>
          <w:lang w:val="el-GR"/>
        </w:rPr>
        <w:t xml:space="preserve"> </w:t>
      </w:r>
      <w:r w:rsidRPr="11E90C04">
        <w:rPr>
          <w:b/>
          <w:bCs/>
          <w:lang w:val="el-GR"/>
        </w:rPr>
        <w:t>1.</w:t>
      </w:r>
      <w:r>
        <w:rPr>
          <w:lang w:val="el-GR"/>
        </w:rPr>
        <w:t xml:space="preserve"> Για την απόδειξη της μη συνδρομής των λόγων αποκλεισμού της παραγράφου </w:t>
      </w:r>
      <w:r w:rsidR="005521D0">
        <w:rPr>
          <w:lang w:val="el-GR"/>
        </w:rPr>
        <w:fldChar w:fldCharType="begin"/>
      </w:r>
      <w:r>
        <w:rPr>
          <w:lang w:val="el-GR"/>
        </w:rPr>
        <w:instrText xml:space="preserve"> REF _Ref496541356 \r \h </w:instrText>
      </w:r>
      <w:r w:rsidR="005521D0">
        <w:rPr>
          <w:lang w:val="el-GR"/>
        </w:rPr>
      </w:r>
      <w:r w:rsidR="005521D0">
        <w:rPr>
          <w:lang w:val="el-GR"/>
        </w:rPr>
        <w:fldChar w:fldCharType="separate"/>
      </w:r>
      <w:r w:rsidR="004E7208">
        <w:rPr>
          <w:lang w:val="el-GR"/>
        </w:rPr>
        <w:t>2.2.3</w:t>
      </w:r>
      <w:r w:rsidR="005521D0">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w:t>
      </w:r>
      <w:r w:rsidR="00187EA5">
        <w:rPr>
          <w:lang w:val="el-GR"/>
        </w:rPr>
        <w:t xml:space="preserve"> κατωτέρω</w:t>
      </w:r>
      <w:r w:rsidR="009E4679">
        <w:rPr>
          <w:lang w:val="el-GR"/>
        </w:rPr>
        <w:t>.</w:t>
      </w:r>
    </w:p>
    <w:p w14:paraId="3E0B3893" w14:textId="77777777" w:rsidR="00187EA5" w:rsidRPr="00C229F3" w:rsidRDefault="00187EA5" w:rsidP="00B9111A">
      <w:pPr>
        <w:rPr>
          <w:lang w:val="el-GR"/>
        </w:rPr>
      </w:pPr>
      <w:r w:rsidRPr="11E90C04">
        <w:rPr>
          <w:lang w:val="el-GR"/>
        </w:rPr>
        <w:t xml:space="preserve">Τα εν λόγω πιστοποιητικά υποβάλλονται μαζί με τα υπόλοιπα αποδεικτικά μέσα </w:t>
      </w:r>
      <w:r w:rsidR="00E97D1B" w:rsidRPr="11E90C04">
        <w:rPr>
          <w:lang w:val="el-GR"/>
        </w:rPr>
        <w:t xml:space="preserve">της παραγράφου 3.2 της παρούσας, </w:t>
      </w:r>
      <w:r w:rsidRPr="11E90C04">
        <w:rPr>
          <w:lang w:val="el-GR"/>
        </w:rPr>
        <w:t>από τον προσωρινό ανάδοχο, μέσω του υποσυστήματος, στον φάκελο «δικαιολογητικά προσωρινού αναδόχου»</w:t>
      </w:r>
      <w:r w:rsidR="0061792C" w:rsidRPr="11E90C04">
        <w:rPr>
          <w:lang w:val="el-GR"/>
        </w:rPr>
        <w:t>.</w:t>
      </w:r>
    </w:p>
    <w:p w14:paraId="3E0B3894" w14:textId="762257A2"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5521D0">
        <w:rPr>
          <w:color w:val="000000"/>
          <w:lang w:val="el-GR"/>
        </w:rPr>
        <w:fldChar w:fldCharType="begin"/>
      </w:r>
      <w:r>
        <w:rPr>
          <w:color w:val="000000"/>
          <w:lang w:val="el-GR"/>
        </w:rPr>
        <w:instrText xml:space="preserve"> REF _Ref496540586 \r \h </w:instrText>
      </w:r>
      <w:r w:rsidR="005521D0">
        <w:rPr>
          <w:color w:val="000000"/>
          <w:lang w:val="el-GR"/>
        </w:rPr>
      </w:r>
      <w:r w:rsidR="005521D0">
        <w:rPr>
          <w:color w:val="000000"/>
          <w:lang w:val="el-GR"/>
        </w:rPr>
        <w:fldChar w:fldCharType="separate"/>
      </w:r>
      <w:r w:rsidR="004E7208">
        <w:rPr>
          <w:color w:val="000000"/>
          <w:lang w:val="el-GR"/>
        </w:rPr>
        <w:t>2.2.3.3</w:t>
      </w:r>
      <w:r w:rsidR="005521D0">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w:t>
      </w:r>
      <w:r>
        <w:rPr>
          <w:color w:val="000000"/>
          <w:lang w:val="el-GR"/>
        </w:rPr>
        <w:lastRenderedPageBreak/>
        <w:t xml:space="preserve">β’, καθώς και στην περ. β΄ της παραγράφου </w:t>
      </w:r>
      <w:r w:rsidR="005521D0">
        <w:rPr>
          <w:color w:val="000000"/>
          <w:lang w:val="el-GR"/>
        </w:rPr>
        <w:fldChar w:fldCharType="begin"/>
      </w:r>
      <w:r>
        <w:rPr>
          <w:color w:val="000000"/>
          <w:lang w:val="el-GR"/>
        </w:rPr>
        <w:instrText xml:space="preserve"> REF _Ref496540586 \r \h </w:instrText>
      </w:r>
      <w:r w:rsidR="005521D0">
        <w:rPr>
          <w:color w:val="000000"/>
          <w:lang w:val="el-GR"/>
        </w:rPr>
      </w:r>
      <w:r w:rsidR="005521D0">
        <w:rPr>
          <w:color w:val="000000"/>
          <w:lang w:val="el-GR"/>
        </w:rPr>
        <w:fldChar w:fldCharType="separate"/>
      </w:r>
      <w:r w:rsidR="004E7208">
        <w:rPr>
          <w:color w:val="000000"/>
          <w:lang w:val="el-GR"/>
        </w:rPr>
        <w:t>2.2.3.3</w:t>
      </w:r>
      <w:r w:rsidR="005521D0">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3E0B3895" w14:textId="77777777" w:rsidR="00C27CEC" w:rsidRPr="00BD65F6" w:rsidRDefault="00C27CEC" w:rsidP="00C27CEC">
      <w:pPr>
        <w:rPr>
          <w:lang w:val="el-GR"/>
        </w:rPr>
      </w:pPr>
      <w:r>
        <w:rPr>
          <w:color w:val="000000"/>
          <w:lang w:val="el-GR"/>
        </w:rPr>
        <w:t>Ειδικότερα οι οικονομικοί φορείς προσκομίζουν:</w:t>
      </w:r>
    </w:p>
    <w:p w14:paraId="3E0B3896" w14:textId="005892AC" w:rsidR="00C27CEC" w:rsidRDefault="00C27CEC" w:rsidP="00C27CEC">
      <w:pPr>
        <w:rPr>
          <w:color w:val="000000"/>
          <w:lang w:val="el-GR"/>
        </w:rPr>
      </w:pPr>
      <w:r>
        <w:rPr>
          <w:b/>
          <w:bCs/>
          <w:lang w:val="el-GR"/>
        </w:rPr>
        <w:t>α)</w:t>
      </w:r>
      <w:r>
        <w:rPr>
          <w:lang w:val="el-GR"/>
        </w:rPr>
        <w:t xml:space="preserve"> για την παράγραφο </w:t>
      </w:r>
      <w:r>
        <w:fldChar w:fldCharType="begin"/>
      </w:r>
      <w:r w:rsidRPr="00F65401">
        <w:rPr>
          <w:lang w:val="el-GR"/>
        </w:rPr>
        <w:instrText xml:space="preserve"> </w:instrText>
      </w:r>
      <w:r>
        <w:instrText>REF</w:instrText>
      </w:r>
      <w:r w:rsidRPr="00F65401">
        <w:rPr>
          <w:lang w:val="el-GR"/>
        </w:rPr>
        <w:instrText xml:space="preserve"> _</w:instrText>
      </w:r>
      <w:r>
        <w:instrText>Ref</w:instrText>
      </w:r>
      <w:r w:rsidRPr="00F65401">
        <w:rPr>
          <w:lang w:val="el-GR"/>
        </w:rPr>
        <w:instrText>74507429 \</w:instrText>
      </w:r>
      <w:r>
        <w:instrText>r</w:instrText>
      </w:r>
      <w:r w:rsidRPr="00F65401">
        <w:rPr>
          <w:lang w:val="el-GR"/>
        </w:rPr>
        <w:instrText xml:space="preserve"> \</w:instrText>
      </w:r>
      <w:r>
        <w:instrText>h</w:instrText>
      </w:r>
      <w:r w:rsidRPr="00F65401">
        <w:rPr>
          <w:lang w:val="el-GR"/>
        </w:rPr>
        <w:instrText xml:space="preserve">  \* </w:instrText>
      </w:r>
      <w:r>
        <w:instrText>MERGEFORMAT</w:instrText>
      </w:r>
      <w:r w:rsidRPr="00F65401">
        <w:rPr>
          <w:lang w:val="el-GR"/>
        </w:rPr>
        <w:instrText xml:space="preserve"> </w:instrText>
      </w:r>
      <w:r>
        <w:fldChar w:fldCharType="separate"/>
      </w:r>
      <w:r w:rsidR="004E7208" w:rsidRPr="004E7208">
        <w:rPr>
          <w:b/>
          <w:bCs/>
          <w:lang w:val="el-GR"/>
        </w:rPr>
        <w:t>2.2.3.1</w:t>
      </w:r>
      <w: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3E0B3897" w14:textId="462B5DE5"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fldChar w:fldCharType="begin"/>
      </w:r>
      <w:r w:rsidRPr="00F65401">
        <w:rPr>
          <w:lang w:val="el-GR"/>
        </w:rPr>
        <w:instrText xml:space="preserve"> </w:instrText>
      </w:r>
      <w:r>
        <w:instrText>REF</w:instrText>
      </w:r>
      <w:r w:rsidRPr="00F65401">
        <w:rPr>
          <w:lang w:val="el-GR"/>
        </w:rPr>
        <w:instrText xml:space="preserve"> _</w:instrText>
      </w:r>
      <w:r>
        <w:instrText>Ref</w:instrText>
      </w:r>
      <w:r w:rsidRPr="00F65401">
        <w:rPr>
          <w:lang w:val="el-GR"/>
        </w:rPr>
        <w:instrText>74507429 \</w:instrText>
      </w:r>
      <w:r>
        <w:instrText>r</w:instrText>
      </w:r>
      <w:r w:rsidRPr="00F65401">
        <w:rPr>
          <w:lang w:val="el-GR"/>
        </w:rPr>
        <w:instrText xml:space="preserve"> \</w:instrText>
      </w:r>
      <w:r>
        <w:instrText>h</w:instrText>
      </w:r>
      <w:r w:rsidRPr="00F65401">
        <w:rPr>
          <w:lang w:val="el-GR"/>
        </w:rPr>
        <w:instrText xml:space="preserve">  \* </w:instrText>
      </w:r>
      <w:r>
        <w:instrText>MERGEFORMAT</w:instrText>
      </w:r>
      <w:r w:rsidRPr="00F65401">
        <w:rPr>
          <w:lang w:val="el-GR"/>
        </w:rPr>
        <w:instrText xml:space="preserve"> </w:instrText>
      </w:r>
      <w:r>
        <w:fldChar w:fldCharType="separate"/>
      </w:r>
      <w:r w:rsidR="004E7208" w:rsidRPr="004E7208">
        <w:rPr>
          <w:lang w:val="el-GR"/>
        </w:rPr>
        <w:t>2.2.3.1</w:t>
      </w:r>
      <w:r>
        <w:fldChar w:fldCharType="end"/>
      </w:r>
      <w:r w:rsidRPr="00C27CEC">
        <w:rPr>
          <w:color w:val="000000"/>
          <w:lang w:val="el-GR"/>
        </w:rPr>
        <w:t>,</w:t>
      </w:r>
    </w:p>
    <w:p w14:paraId="3E0B3898" w14:textId="77F4A358"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fldChar w:fldCharType="begin"/>
      </w:r>
      <w:r w:rsidRPr="00F65401">
        <w:rPr>
          <w:lang w:val="el-GR"/>
        </w:rPr>
        <w:instrText xml:space="preserve"> </w:instrText>
      </w:r>
      <w:r>
        <w:instrText>REF</w:instrText>
      </w:r>
      <w:r w:rsidRPr="00F65401">
        <w:rPr>
          <w:lang w:val="el-GR"/>
        </w:rPr>
        <w:instrText xml:space="preserve"> _</w:instrText>
      </w:r>
      <w:r>
        <w:instrText>Ref</w:instrText>
      </w:r>
      <w:r w:rsidRPr="00F65401">
        <w:rPr>
          <w:lang w:val="el-GR"/>
        </w:rPr>
        <w:instrText>503518036 \</w:instrText>
      </w:r>
      <w:r>
        <w:instrText>r</w:instrText>
      </w:r>
      <w:r w:rsidRPr="00F65401">
        <w:rPr>
          <w:lang w:val="el-GR"/>
        </w:rPr>
        <w:instrText xml:space="preserve"> \</w:instrText>
      </w:r>
      <w:r>
        <w:instrText>h</w:instrText>
      </w:r>
      <w:r w:rsidRPr="00F65401">
        <w:rPr>
          <w:lang w:val="el-GR"/>
        </w:rPr>
        <w:instrText xml:space="preserve">  \* </w:instrText>
      </w:r>
      <w:r>
        <w:instrText>MERGEFORMAT</w:instrText>
      </w:r>
      <w:r w:rsidRPr="00F65401">
        <w:rPr>
          <w:lang w:val="el-GR"/>
        </w:rPr>
        <w:instrText xml:space="preserve"> </w:instrText>
      </w:r>
      <w:r>
        <w:fldChar w:fldCharType="separate"/>
      </w:r>
      <w:r w:rsidR="004E7208" w:rsidRPr="004E7208">
        <w:rPr>
          <w:b/>
          <w:bCs/>
          <w:color w:val="000000"/>
          <w:lang w:val="el-GR"/>
        </w:rPr>
        <w:t>2.2.3.2</w:t>
      </w:r>
      <w: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5F652F" w:rsidRPr="07571D1B">
        <w:rPr>
          <w:color w:val="000000" w:themeColor="text1"/>
          <w:lang w:val="el-GR"/>
        </w:rPr>
        <w:t>σε</w:t>
      </w:r>
      <w:r w:rsidRPr="005609B2">
        <w:rPr>
          <w:color w:val="000000"/>
          <w:lang w:val="el-GR"/>
        </w:rPr>
        <w:t xml:space="preserve"> ισχύ κατά το</w:t>
      </w:r>
      <w:r w:rsidR="005F652F" w:rsidRPr="07571D1B">
        <w:rPr>
          <w:color w:val="000000" w:themeColor="text1"/>
          <w:lang w:val="el-GR"/>
        </w:rPr>
        <w:t>ν</w:t>
      </w:r>
      <w:r w:rsidRPr="005609B2">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w:t>
      </w:r>
      <w:r w:rsidRPr="005609B2">
        <w:rPr>
          <w:rStyle w:val="0"/>
          <w:color w:val="000000"/>
          <w:lang w:val="el-GR"/>
        </w:rPr>
        <w:footnoteReference w:id="18"/>
      </w:r>
      <w:r w:rsidRPr="005609B2">
        <w:rPr>
          <w:color w:val="000000"/>
          <w:lang w:val="el-GR"/>
        </w:rPr>
        <w:t xml:space="preserve">  </w:t>
      </w:r>
    </w:p>
    <w:p w14:paraId="3E0B3899"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3E0B389A" w14:textId="406C65EF"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fldChar w:fldCharType="begin"/>
      </w:r>
      <w:r w:rsidR="00B9111A" w:rsidRPr="00F65401">
        <w:rPr>
          <w:lang w:val="el-GR"/>
        </w:rPr>
        <w:instrText xml:space="preserve"> </w:instrText>
      </w:r>
      <w:r w:rsidR="00B9111A">
        <w:instrText>REF</w:instrText>
      </w:r>
      <w:r w:rsidR="00B9111A" w:rsidRPr="00F65401">
        <w:rPr>
          <w:lang w:val="el-GR"/>
        </w:rPr>
        <w:instrText xml:space="preserve"> _</w:instrText>
      </w:r>
      <w:r w:rsidR="00B9111A">
        <w:instrText>Ref</w:instrText>
      </w:r>
      <w:r w:rsidR="00B9111A" w:rsidRPr="00F65401">
        <w:rPr>
          <w:lang w:val="el-GR"/>
        </w:rPr>
        <w:instrText>503518036 \</w:instrText>
      </w:r>
      <w:r w:rsidR="00B9111A">
        <w:instrText>r</w:instrText>
      </w:r>
      <w:r w:rsidR="00B9111A" w:rsidRPr="00F65401">
        <w:rPr>
          <w:lang w:val="el-GR"/>
        </w:rPr>
        <w:instrText xml:space="preserve"> \</w:instrText>
      </w:r>
      <w:r w:rsidR="00B9111A">
        <w:instrText>h</w:instrText>
      </w:r>
      <w:r w:rsidR="00B9111A" w:rsidRPr="00F65401">
        <w:rPr>
          <w:lang w:val="el-GR"/>
        </w:rPr>
        <w:instrText xml:space="preserve">  \* </w:instrText>
      </w:r>
      <w:r w:rsidR="00B9111A">
        <w:instrText>MERGEFORMAT</w:instrText>
      </w:r>
      <w:r w:rsidR="00B9111A" w:rsidRPr="00F65401">
        <w:rPr>
          <w:lang w:val="el-GR"/>
        </w:rPr>
        <w:instrText xml:space="preserve"> </w:instrText>
      </w:r>
      <w:r>
        <w:fldChar w:fldCharType="separate"/>
      </w:r>
      <w:r w:rsidR="004E7208" w:rsidRPr="004E7208">
        <w:rPr>
          <w:color w:val="000000"/>
          <w:lang w:val="el-GR"/>
        </w:rPr>
        <w:t>2.2.3.2</w:t>
      </w:r>
      <w: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3E0B389B" w14:textId="2BBC5A6E"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fldChar w:fldCharType="begin"/>
      </w:r>
      <w:r w:rsidRPr="00F65401">
        <w:rPr>
          <w:lang w:val="el-GR"/>
        </w:rPr>
        <w:instrText xml:space="preserve"> </w:instrText>
      </w:r>
      <w:r>
        <w:instrText>REF</w:instrText>
      </w:r>
      <w:r w:rsidRPr="00F65401">
        <w:rPr>
          <w:lang w:val="el-GR"/>
        </w:rPr>
        <w:instrText xml:space="preserve"> _</w:instrText>
      </w:r>
      <w:r>
        <w:instrText>Ref</w:instrText>
      </w:r>
      <w:r w:rsidRPr="00F65401">
        <w:rPr>
          <w:lang w:val="el-GR"/>
        </w:rPr>
        <w:instrText>503518036 \</w:instrText>
      </w:r>
      <w:r>
        <w:instrText>r</w:instrText>
      </w:r>
      <w:r w:rsidRPr="00F65401">
        <w:rPr>
          <w:lang w:val="el-GR"/>
        </w:rPr>
        <w:instrText xml:space="preserve"> \</w:instrText>
      </w:r>
      <w:r>
        <w:instrText>h</w:instrText>
      </w:r>
      <w:r w:rsidRPr="00F65401">
        <w:rPr>
          <w:lang w:val="el-GR"/>
        </w:rPr>
        <w:instrText xml:space="preserve">  \* </w:instrText>
      </w:r>
      <w:r>
        <w:instrText>MERGEFORMAT</w:instrText>
      </w:r>
      <w:r w:rsidRPr="00F65401">
        <w:rPr>
          <w:lang w:val="el-GR"/>
        </w:rPr>
        <w:instrText xml:space="preserve"> </w:instrText>
      </w:r>
      <w:r>
        <w:fldChar w:fldCharType="separate"/>
      </w:r>
      <w:r w:rsidR="004E7208" w:rsidRPr="004E7208">
        <w:rPr>
          <w:b/>
          <w:bCs/>
          <w:color w:val="000000"/>
          <w:lang w:val="el-GR"/>
        </w:rPr>
        <w:t>2.2.3.2</w:t>
      </w:r>
      <w: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3E0B389C" w14:textId="5AB4D5EB"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fldChar w:fldCharType="begin"/>
      </w:r>
      <w:r w:rsidRPr="00F65401">
        <w:rPr>
          <w:lang w:val="el-GR"/>
        </w:rPr>
        <w:instrText xml:space="preserve"> </w:instrText>
      </w:r>
      <w:r>
        <w:instrText>REF</w:instrText>
      </w:r>
      <w:r w:rsidRPr="00F65401">
        <w:rPr>
          <w:lang w:val="el-GR"/>
        </w:rPr>
        <w:instrText xml:space="preserve"> _</w:instrText>
      </w:r>
      <w:r>
        <w:instrText>Ref</w:instrText>
      </w:r>
      <w:r w:rsidRPr="00F65401">
        <w:rPr>
          <w:lang w:val="el-GR"/>
        </w:rPr>
        <w:instrText>503518036 \</w:instrText>
      </w:r>
      <w:r>
        <w:instrText>r</w:instrText>
      </w:r>
      <w:r w:rsidRPr="00F65401">
        <w:rPr>
          <w:lang w:val="el-GR"/>
        </w:rPr>
        <w:instrText xml:space="preserve"> \</w:instrText>
      </w:r>
      <w:r>
        <w:instrText>h</w:instrText>
      </w:r>
      <w:r w:rsidRPr="00F65401">
        <w:rPr>
          <w:lang w:val="el-GR"/>
        </w:rPr>
        <w:instrText xml:space="preserve">  \* </w:instrText>
      </w:r>
      <w:r>
        <w:instrText>MERGEFORMAT</w:instrText>
      </w:r>
      <w:r w:rsidRPr="00F65401">
        <w:rPr>
          <w:lang w:val="el-GR"/>
        </w:rPr>
        <w:instrText xml:space="preserve"> </w:instrText>
      </w:r>
      <w:r>
        <w:fldChar w:fldCharType="separate"/>
      </w:r>
      <w:r w:rsidR="004E7208" w:rsidRPr="004E7208">
        <w:rPr>
          <w:color w:val="000000"/>
          <w:lang w:val="el-GR"/>
        </w:rPr>
        <w:t>2.2.3.2</w:t>
      </w:r>
      <w:r>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5F652F">
        <w:rPr>
          <w:color w:val="000000"/>
          <w:lang w:val="el-GR"/>
        </w:rPr>
        <w:t>σχετικά με την</w:t>
      </w:r>
      <w:r>
        <w:rPr>
          <w:color w:val="000000"/>
          <w:lang w:val="el-GR"/>
        </w:rPr>
        <w:t xml:space="preserve"> καταβολή φόρων ή εισφορών κοινωνικής ασφάλισης.</w:t>
      </w:r>
    </w:p>
    <w:p w14:paraId="3E0B389D" w14:textId="45F0A963"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5521D0">
        <w:rPr>
          <w:color w:val="000000"/>
          <w:lang w:val="el-GR"/>
        </w:rPr>
        <w:fldChar w:fldCharType="begin"/>
      </w:r>
      <w:r w:rsidR="00614898">
        <w:rPr>
          <w:color w:val="000000"/>
          <w:lang w:val="el-GR"/>
        </w:rPr>
        <w:instrText xml:space="preserve"> REF _Ref496540586 \r \h </w:instrText>
      </w:r>
      <w:r w:rsidR="005521D0">
        <w:rPr>
          <w:color w:val="000000"/>
          <w:lang w:val="el-GR"/>
        </w:rPr>
      </w:r>
      <w:r w:rsidR="005521D0">
        <w:rPr>
          <w:color w:val="000000"/>
          <w:lang w:val="el-GR"/>
        </w:rPr>
        <w:fldChar w:fldCharType="separate"/>
      </w:r>
      <w:r w:rsidR="004E7208">
        <w:rPr>
          <w:color w:val="000000"/>
          <w:lang w:val="el-GR"/>
        </w:rPr>
        <w:t>2.2.3.3</w:t>
      </w:r>
      <w:r w:rsidR="005521D0">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D716C4">
        <w:rPr>
          <w:color w:val="000000"/>
          <w:lang w:val="el-GR"/>
        </w:rPr>
        <w:t>το οποίο</w:t>
      </w:r>
      <w:r>
        <w:rPr>
          <w:color w:val="000000"/>
          <w:lang w:val="el-GR"/>
        </w:rPr>
        <w:t xml:space="preserve"> έχει εκδοθεί έως τρεις (3) μήνες πριν από την υποβολή του. </w:t>
      </w:r>
    </w:p>
    <w:p w14:paraId="3E0B389E"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3E0B389F" w14:textId="77777777" w:rsidR="008E444E" w:rsidRDefault="008E444E" w:rsidP="008E444E">
      <w:pPr>
        <w:rPr>
          <w:b/>
          <w:lang w:val="el-GR"/>
        </w:rPr>
      </w:pPr>
      <w:bookmarkStart w:id="173"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73"/>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174" w:name="_Hlk151727489"/>
      <w:r w:rsidR="00EE0915"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EE0915">
        <w:rPr>
          <w:bCs/>
          <w:lang w:val="el-GR"/>
        </w:rPr>
        <w:t>.</w:t>
      </w:r>
      <w:bookmarkEnd w:id="174"/>
      <w:r w:rsidR="00EE0915">
        <w:rPr>
          <w:bCs/>
          <w:lang w:val="el-GR"/>
        </w:rPr>
        <w:t xml:space="preserve"> </w:t>
      </w:r>
      <w:r>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E0B38A0"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E0B38A1" w14:textId="77777777" w:rsidR="008E444E" w:rsidRDefault="008E444E" w:rsidP="008E444E">
      <w:pPr>
        <w:rPr>
          <w:bCs/>
          <w:color w:val="000000"/>
          <w:lang w:val="el-GR"/>
        </w:rPr>
      </w:pPr>
      <w:r>
        <w:rPr>
          <w:b/>
          <w:bCs/>
          <w:color w:val="000000"/>
          <w:lang w:val="en-US"/>
        </w:rPr>
        <w:lastRenderedPageBreak/>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3E0B38A2" w14:textId="77777777" w:rsidR="008E444E" w:rsidRDefault="00101772" w:rsidP="11E90C04">
      <w:pPr>
        <w:rPr>
          <w:b/>
          <w:bCs/>
          <w:color w:val="000000"/>
          <w:lang w:val="el-GR"/>
        </w:rPr>
      </w:pPr>
      <w:r w:rsidRPr="11E90C04">
        <w:rPr>
          <w:color w:val="000000" w:themeColor="text1"/>
          <w:lang w:val="el-GR"/>
        </w:rPr>
        <w:t>Για</w:t>
      </w:r>
      <w:r w:rsidR="008E444E" w:rsidRPr="11E90C04">
        <w:rPr>
          <w:color w:val="000000" w:themeColor="text1"/>
          <w:lang w:val="el-GR"/>
        </w:rPr>
        <w:t xml:space="preserve"> τα σωματεία, το Ενιαίο Πιστοποιητικό Δικαστικής Φερεγγυότητας εκδίδεται από το αρμόδιο Πρωτοδικείο, </w:t>
      </w:r>
      <w:r w:rsidRPr="11E90C04">
        <w:rPr>
          <w:color w:val="000000" w:themeColor="text1"/>
          <w:lang w:val="el-GR"/>
        </w:rPr>
        <w:t>ενώ</w:t>
      </w:r>
      <w:r w:rsidR="008E444E" w:rsidRPr="11E90C04">
        <w:rPr>
          <w:color w:val="000000" w:themeColor="text1"/>
          <w:lang w:val="el-GR"/>
        </w:rPr>
        <w:t xml:space="preserve"> για τους συνεταιρισμούς για το χρονικό διάστημα έως τις 31.12.2019 από το Ειρηνοδικείο και μετά την παραπάνω ημερομηνία από το Γ.Ε.Μ.Η.</w:t>
      </w:r>
    </w:p>
    <w:p w14:paraId="3E0B38A3" w14:textId="3EFC285A" w:rsidR="00614898" w:rsidRPr="005609B2" w:rsidRDefault="00614898" w:rsidP="00614898">
      <w:pPr>
        <w:rPr>
          <w:color w:val="000000"/>
          <w:lang w:val="el-GR"/>
        </w:rPr>
      </w:pPr>
      <w:r w:rsidRPr="11E90C04">
        <w:rPr>
          <w:b/>
          <w:bCs/>
          <w:color w:val="000000"/>
          <w:lang w:val="el-GR"/>
        </w:rPr>
        <w:t>δ)</w:t>
      </w:r>
      <w:r w:rsidRPr="005609B2">
        <w:rPr>
          <w:color w:val="000000"/>
          <w:lang w:val="el-GR"/>
        </w:rPr>
        <w:t xml:space="preserve"> </w:t>
      </w:r>
      <w:r w:rsidR="00101772">
        <w:rPr>
          <w:color w:val="000000"/>
          <w:lang w:val="el-GR"/>
        </w:rPr>
        <w:t>γ</w:t>
      </w:r>
      <w:r w:rsidRPr="005609B2">
        <w:rPr>
          <w:color w:val="000000"/>
          <w:lang w:val="el-GR"/>
        </w:rPr>
        <w:t xml:space="preserve">ια τις λοιπές περιπτώσεις της παραγράφου </w:t>
      </w:r>
      <w:r w:rsidR="005521D0">
        <w:rPr>
          <w:color w:val="000000"/>
          <w:lang w:val="el-GR"/>
        </w:rPr>
        <w:fldChar w:fldCharType="begin"/>
      </w:r>
      <w:r>
        <w:rPr>
          <w:color w:val="000000"/>
          <w:lang w:val="el-GR"/>
        </w:rPr>
        <w:instrText xml:space="preserve"> REF _Ref496540586 \r \h </w:instrText>
      </w:r>
      <w:r w:rsidR="005521D0">
        <w:rPr>
          <w:color w:val="000000"/>
          <w:lang w:val="el-GR"/>
        </w:rPr>
      </w:r>
      <w:r w:rsidR="005521D0">
        <w:rPr>
          <w:color w:val="000000"/>
          <w:lang w:val="el-GR"/>
        </w:rPr>
        <w:fldChar w:fldCharType="separate"/>
      </w:r>
      <w:r w:rsidR="004E7208">
        <w:rPr>
          <w:color w:val="000000"/>
          <w:lang w:val="el-GR"/>
        </w:rPr>
        <w:t>2.2.3.3</w:t>
      </w:r>
      <w:r w:rsidR="005521D0">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3E0B38A4" w14:textId="77777777"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952CDF">
        <w:rPr>
          <w:lang w:val="el-GR"/>
        </w:rPr>
        <w:t>2.2.3.9</w:t>
      </w:r>
      <w:r>
        <w:rPr>
          <w:lang w:val="el-GR"/>
        </w:rPr>
        <w:t xml:space="preserve"> υπεύθυνη δήλωση του προσφέροντος οικονομικού φορέα </w:t>
      </w:r>
      <w:r w:rsidRPr="00591B46">
        <w:rPr>
          <w:lang w:val="el-GR"/>
        </w:rPr>
        <w:t xml:space="preserve">περί μη επιβολής </w:t>
      </w:r>
      <w:r w:rsidR="00101772">
        <w:rPr>
          <w:lang w:val="el-GR"/>
        </w:rPr>
        <w:t>εις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3E0B38A5" w14:textId="77777777" w:rsidR="00981F81" w:rsidRDefault="00614898" w:rsidP="00614AC7">
      <w:pPr>
        <w:tabs>
          <w:tab w:val="left" w:pos="1980"/>
        </w:tabs>
        <w:spacing w:line="259" w:lineRule="auto"/>
        <w:rPr>
          <w:color w:val="000000"/>
          <w:lang w:val="el-GR"/>
        </w:rPr>
      </w:pPr>
      <w:proofErr w:type="spellStart"/>
      <w:r w:rsidRPr="00995186">
        <w:rPr>
          <w:b/>
          <w:bCs/>
          <w:color w:val="000000"/>
          <w:lang w:val="el-GR"/>
        </w:rPr>
        <w:t>στ</w:t>
      </w:r>
      <w:proofErr w:type="spellEnd"/>
      <w:r w:rsidRPr="00995186">
        <w:rPr>
          <w:b/>
          <w:bCs/>
          <w:color w:val="000000"/>
          <w:lang w:val="el-GR"/>
        </w:rPr>
        <w:t>)</w:t>
      </w:r>
      <w:r w:rsidRPr="00995186">
        <w:rPr>
          <w:color w:val="000000"/>
          <w:lang w:val="el-GR"/>
        </w:rPr>
        <w:t xml:space="preserve"> </w:t>
      </w:r>
      <w:r w:rsidR="0995B61A" w:rsidRPr="00995186">
        <w:rPr>
          <w:color w:val="000000" w:themeColor="text1"/>
          <w:lang w:val="el-GR"/>
        </w:rPr>
        <w:t>Δεν Εφαρμόζεται</w:t>
      </w:r>
      <w:r w:rsidRPr="00821852">
        <w:rPr>
          <w:color w:val="000000"/>
          <w:lang w:val="el-GR"/>
        </w:rPr>
        <w:cr/>
      </w:r>
      <w:r w:rsidR="00981F81" w:rsidRPr="11E90C04">
        <w:rPr>
          <w:b/>
          <w:bCs/>
          <w:color w:val="000000" w:themeColor="text1"/>
          <w:lang w:val="el-GR"/>
        </w:rPr>
        <w:t>ζ)</w:t>
      </w:r>
      <w:r w:rsidR="00981F81" w:rsidRPr="11E90C04">
        <w:rPr>
          <w:color w:val="000000" w:themeColor="text1"/>
          <w:lang w:val="el-GR"/>
        </w:rPr>
        <w:t xml:space="preserve"> για την παράγραφο 2.2.3.5α</w:t>
      </w:r>
      <w:r w:rsidR="00981F81" w:rsidRPr="11E90C04">
        <w:rPr>
          <w:i/>
          <w:iCs/>
          <w:color w:val="000000" w:themeColor="text1"/>
          <w:lang w:val="el-GR"/>
        </w:rPr>
        <w:t xml:space="preserve">, </w:t>
      </w:r>
      <w:r w:rsidR="00981F81" w:rsidRPr="11E90C04">
        <w:rPr>
          <w:color w:val="000000" w:themeColor="text1"/>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00981F81" w:rsidRPr="11E90C04">
        <w:rPr>
          <w:i/>
          <w:iCs/>
          <w:color w:val="000000" w:themeColor="text1"/>
          <w:lang w:val="el-GR"/>
        </w:rPr>
        <w:t xml:space="preserve"> (υπόδειγμα του περιεχομένου της υπεύθυνης δήλωσης περιλαμβάνεται στο Παράρτημα ΧΙΙ της παρούσας Διακήρυξης</w:t>
      </w:r>
      <w:r w:rsidR="00981F81" w:rsidRPr="11E90C04">
        <w:rPr>
          <w:color w:val="000000" w:themeColor="text1"/>
          <w:lang w:val="el-GR"/>
        </w:rPr>
        <w:t>). Η υπεύθυνη δήλωση υπογράφεται από τον νόμιμο εκπρόσωπο του οικονομικού φορέα, σύμφωνα με τα προβλεπόμενα στο άρθρο 79Α του ν. 4412/2016.</w:t>
      </w:r>
    </w:p>
    <w:p w14:paraId="3E0B38A6" w14:textId="515906AF"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5521D0">
        <w:rPr>
          <w:b/>
          <w:lang w:val="el-GR"/>
        </w:rPr>
        <w:fldChar w:fldCharType="begin"/>
      </w:r>
      <w:r w:rsidR="007E61C0">
        <w:rPr>
          <w:b/>
          <w:lang w:val="el-GR"/>
        </w:rPr>
        <w:instrText xml:space="preserve"> REF _Ref74510337 \r \h </w:instrText>
      </w:r>
      <w:r w:rsidR="005521D0">
        <w:rPr>
          <w:b/>
          <w:lang w:val="el-GR"/>
        </w:rPr>
      </w:r>
      <w:r w:rsidR="005521D0">
        <w:rPr>
          <w:b/>
          <w:lang w:val="el-GR"/>
        </w:rPr>
        <w:fldChar w:fldCharType="separate"/>
      </w:r>
      <w:r w:rsidR="004E7208">
        <w:rPr>
          <w:b/>
          <w:lang w:val="el-GR"/>
        </w:rPr>
        <w:t>2.2.4</w:t>
      </w:r>
      <w:r w:rsidR="005521D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5" w:name="_Hlk67663604"/>
      <w:r w:rsidR="00A61AA7" w:rsidRPr="00603221">
        <w:rPr>
          <w:b/>
          <w:lang w:val="el-GR"/>
        </w:rPr>
        <w:t xml:space="preserve">οι οικονομικοί φορείς </w:t>
      </w:r>
      <w:bookmarkEnd w:id="175"/>
      <w:r w:rsidR="00A61AA7" w:rsidRPr="00603221">
        <w:rPr>
          <w:b/>
          <w:lang w:val="el-GR"/>
        </w:rPr>
        <w:t>προσκομίζουν τα αναφερόμενα στον κατωτέρω πίνακα:</w:t>
      </w:r>
    </w:p>
    <w:p w14:paraId="3E0B38A7" w14:textId="77777777"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4E7208" w14:paraId="3E0B38AB" w14:textId="77777777" w:rsidTr="11E90C04">
        <w:trPr>
          <w:trHeight w:val="711"/>
        </w:trPr>
        <w:tc>
          <w:tcPr>
            <w:tcW w:w="675" w:type="dxa"/>
            <w:shd w:val="clear" w:color="auto" w:fill="D9D9D9" w:themeFill="background1" w:themeFillShade="D9"/>
          </w:tcPr>
          <w:p w14:paraId="3E0B38A8"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hemeFill="background1" w:themeFillShade="D9"/>
          </w:tcPr>
          <w:p w14:paraId="3E0B38A9" w14:textId="577A10EB" w:rsidR="00915C7C" w:rsidRPr="000F227F" w:rsidRDefault="1EC190C9" w:rsidP="00915C7C">
            <w:pPr>
              <w:pStyle w:val="Tabletext"/>
              <w:jc w:val="both"/>
              <w:rPr>
                <w:rFonts w:cs="Tahoma"/>
                <w:b/>
                <w:bCs/>
                <w:sz w:val="22"/>
                <w:szCs w:val="22"/>
              </w:rPr>
            </w:pPr>
            <w:r w:rsidRPr="00603221">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7F9A3FB8" w:rsidRPr="00603221">
              <w:rPr>
                <w:rFonts w:cs="Tahoma"/>
                <w:b/>
                <w:bCs/>
                <w:sz w:val="22"/>
                <w:szCs w:val="22"/>
              </w:rPr>
              <w:t>σύμφωνα με την παρ.</w:t>
            </w:r>
            <w:r w:rsidR="00A30F24" w:rsidRPr="00603221">
              <w:rPr>
                <w:rFonts w:cs="Tahoma"/>
                <w:b/>
                <w:bCs/>
                <w:sz w:val="22"/>
                <w:szCs w:val="22"/>
              </w:rPr>
              <w:t xml:space="preserve"> </w:t>
            </w:r>
            <w:r>
              <w:fldChar w:fldCharType="begin"/>
            </w:r>
            <w:r w:rsidR="00915C7C">
              <w:instrText xml:space="preserve"> REF _Ref74510337 \r \h  \* MERGEFORMAT </w:instrText>
            </w:r>
            <w:r>
              <w:fldChar w:fldCharType="separate"/>
            </w:r>
            <w:r w:rsidR="004E7208" w:rsidRPr="004E7208">
              <w:rPr>
                <w:rFonts w:cs="Tahoma"/>
                <w:b/>
                <w:bCs/>
                <w:sz w:val="22"/>
                <w:szCs w:val="22"/>
              </w:rPr>
              <w:t>2.2.4</w:t>
            </w:r>
            <w:r>
              <w:fldChar w:fldCharType="end"/>
            </w:r>
          </w:p>
          <w:p w14:paraId="3E0B38AA"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4E7208" w14:paraId="3E0B38B0" w14:textId="77777777" w:rsidTr="004D741B">
        <w:trPr>
          <w:trHeight w:val="913"/>
        </w:trPr>
        <w:tc>
          <w:tcPr>
            <w:tcW w:w="675" w:type="dxa"/>
          </w:tcPr>
          <w:p w14:paraId="3E0B38AC" w14:textId="77777777" w:rsidR="00D56132" w:rsidRPr="00603221" w:rsidRDefault="00D56132" w:rsidP="009C5EA6">
            <w:pPr>
              <w:rPr>
                <w:lang w:val="el-GR"/>
              </w:rPr>
            </w:pPr>
            <w:r w:rsidRPr="00603221">
              <w:rPr>
                <w:lang w:val="el-GR"/>
              </w:rPr>
              <w:t>1.1</w:t>
            </w:r>
          </w:p>
        </w:tc>
        <w:tc>
          <w:tcPr>
            <w:tcW w:w="9180" w:type="dxa"/>
          </w:tcPr>
          <w:p w14:paraId="3E0B38AD"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E0B38AE" w14:textId="77777777" w:rsidR="00D05C7B" w:rsidRPr="00603221" w:rsidRDefault="6EE2B079" w:rsidP="11E90C04">
            <w:pPr>
              <w:rPr>
                <w:rFonts w:eastAsia="Calibri"/>
                <w:lang w:val="el-GR"/>
              </w:rPr>
            </w:pPr>
            <w:r w:rsidRPr="11E90C04">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3E0B38AF" w14:textId="77777777" w:rsidR="00D05C7B" w:rsidRPr="00603221" w:rsidRDefault="72E5B553" w:rsidP="11E90C04">
            <w:pPr>
              <w:rPr>
                <w:rFonts w:eastAsia="Calibri"/>
                <w:lang w:val="el-GR"/>
              </w:rPr>
            </w:pPr>
            <w:r w:rsidRPr="11E90C04">
              <w:rPr>
                <w:rFonts w:eastAsia="Calibri"/>
                <w:lang w:val="el-GR"/>
              </w:rPr>
              <w:t xml:space="preserve">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w:t>
            </w:r>
            <w:proofErr w:type="spellStart"/>
            <w:r w:rsidRPr="11E90C04">
              <w:rPr>
                <w:rFonts w:eastAsia="Calibri"/>
                <w:lang w:val="el-GR"/>
              </w:rPr>
              <w:t>καταλληλότητα</w:t>
            </w:r>
            <w:proofErr w:type="spellEnd"/>
            <w:r w:rsidRPr="11E90C04">
              <w:rPr>
                <w:rFonts w:eastAsia="Calibri"/>
                <w:lang w:val="el-GR"/>
              </w:rPr>
              <w:t xml:space="preserve"> για την άσκηση της </w:t>
            </w:r>
            <w:r w:rsidRPr="11E90C04">
              <w:rPr>
                <w:rFonts w:eastAsia="Calibri"/>
                <w:lang w:val="el-GR"/>
              </w:rPr>
              <w:lastRenderedPageBreak/>
              <w:t>επαγγελματικής δραστηριότητας με κάθε πρόσφορο μέσο (ενδεικτικά καταστατικό, κωδικό άσκησης δραστηριότητα από ΑΑΔΕ)</w:t>
            </w:r>
            <w:r w:rsidR="6EE2B079" w:rsidRPr="11E90C04">
              <w:rPr>
                <w:lang w:val="el-GR"/>
              </w:rPr>
              <w:t xml:space="preserve"> </w:t>
            </w:r>
          </w:p>
        </w:tc>
      </w:tr>
    </w:tbl>
    <w:p w14:paraId="3E0B38B1" w14:textId="77777777" w:rsidR="00282306" w:rsidRPr="0041248A" w:rsidRDefault="00282306" w:rsidP="11E90C04">
      <w:pPr>
        <w:rPr>
          <w:lang w:val="el-GR"/>
        </w:rPr>
      </w:pPr>
      <w:bookmarkStart w:id="176" w:name="_Hlk35424944"/>
      <w:r w:rsidRPr="11E90C04">
        <w:rPr>
          <w:lang w:val="el-GR"/>
        </w:rPr>
        <w:lastRenderedPageBreak/>
        <w:t xml:space="preserve">Επισημαίνεται ότι τα δικαιολογητικά που αφορούν στην απόδειξη της απαίτησης της 2.2.4 (απόδειξη </w:t>
      </w:r>
      <w:proofErr w:type="spellStart"/>
      <w:r w:rsidRPr="11E90C04">
        <w:rPr>
          <w:lang w:val="el-GR"/>
        </w:rPr>
        <w:t>καταλληλότητας</w:t>
      </w:r>
      <w:proofErr w:type="spellEnd"/>
      <w:r w:rsidRPr="11E90C04">
        <w:rPr>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6"/>
    <w:p w14:paraId="3E0B38B2" w14:textId="5F29F313"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fldChar w:fldCharType="begin"/>
      </w:r>
      <w:r w:rsidR="00270326" w:rsidRPr="00F65401">
        <w:rPr>
          <w:lang w:val="el-GR"/>
        </w:rPr>
        <w:instrText xml:space="preserve"> </w:instrText>
      </w:r>
      <w:r w:rsidR="00270326">
        <w:instrText>REF</w:instrText>
      </w:r>
      <w:r w:rsidR="00270326" w:rsidRPr="00F65401">
        <w:rPr>
          <w:lang w:val="el-GR"/>
        </w:rPr>
        <w:instrText xml:space="preserve"> _</w:instrText>
      </w:r>
      <w:r w:rsidR="00270326">
        <w:instrText>Ref</w:instrText>
      </w:r>
      <w:r w:rsidR="00270326" w:rsidRPr="00F65401">
        <w:rPr>
          <w:lang w:val="el-GR"/>
        </w:rPr>
        <w:instrText>496541508 \</w:instrText>
      </w:r>
      <w:r w:rsidR="00270326">
        <w:instrText>r</w:instrText>
      </w:r>
      <w:r w:rsidR="00270326" w:rsidRPr="00F65401">
        <w:rPr>
          <w:lang w:val="el-GR"/>
        </w:rPr>
        <w:instrText xml:space="preserve"> \</w:instrText>
      </w:r>
      <w:r w:rsidR="00270326">
        <w:instrText>h</w:instrText>
      </w:r>
      <w:r w:rsidR="00270326" w:rsidRPr="00F65401">
        <w:rPr>
          <w:lang w:val="el-GR"/>
        </w:rPr>
        <w:instrText xml:space="preserve">  \* </w:instrText>
      </w:r>
      <w:r w:rsidR="00270326">
        <w:instrText>MERGEFORMAT</w:instrText>
      </w:r>
      <w:r w:rsidR="00270326" w:rsidRPr="00F65401">
        <w:rPr>
          <w:lang w:val="el-GR"/>
        </w:rPr>
        <w:instrText xml:space="preserve"> </w:instrText>
      </w:r>
      <w:r>
        <w:fldChar w:fldCharType="separate"/>
      </w:r>
      <w:r w:rsidR="004E7208" w:rsidRPr="004E7208">
        <w:rPr>
          <w:b/>
          <w:lang w:val="el-GR"/>
        </w:rPr>
        <w:t>2.2.5</w:t>
      </w:r>
      <w:r>
        <w:fldChar w:fldCharType="end"/>
      </w:r>
      <w:r w:rsidRPr="00603221">
        <w:rPr>
          <w:b/>
          <w:lang w:val="el-GR"/>
        </w:rPr>
        <w:t xml:space="preserve"> </w:t>
      </w:r>
      <w:bookmarkStart w:id="177"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4E7208" w14:paraId="3E0B38B7" w14:textId="77777777" w:rsidTr="11E90C04">
        <w:trPr>
          <w:trHeight w:val="711"/>
        </w:trPr>
        <w:tc>
          <w:tcPr>
            <w:tcW w:w="675" w:type="dxa"/>
            <w:shd w:val="clear" w:color="auto" w:fill="D9D9D9" w:themeFill="background1" w:themeFillShade="D9"/>
          </w:tcPr>
          <w:bookmarkEnd w:id="177"/>
          <w:p w14:paraId="3E0B38B3"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hemeFill="background1" w:themeFillShade="D9"/>
          </w:tcPr>
          <w:p w14:paraId="3E0B38B4" w14:textId="442929EE" w:rsidR="6307868B" w:rsidRDefault="6307868B" w:rsidP="11E90C04">
            <w:pPr>
              <w:rPr>
                <w:rFonts w:eastAsia="Tahoma"/>
                <w:color w:val="000000" w:themeColor="text1"/>
                <w:lang w:val="el-GR"/>
              </w:rPr>
            </w:pPr>
            <w:r w:rsidRPr="11E90C04">
              <w:rPr>
                <w:rFonts w:eastAsia="Tahoma"/>
                <w:b/>
                <w:bCs/>
                <w:color w:val="000000" w:themeColor="text1"/>
                <w:lang w:val="el-GR"/>
              </w:rPr>
              <w:t xml:space="preserve">Οι </w:t>
            </w:r>
            <w:r w:rsidRPr="00614AC7">
              <w:rPr>
                <w:b/>
                <w:bCs/>
                <w:color w:val="000000" w:themeColor="text1"/>
                <w:lang w:val="el-GR"/>
              </w:rPr>
              <w:t xml:space="preserve">οικονομικοί φορείς που συμμετέχουν στη διαδικασία σύναψης της παρούσας απαιτείται να έχουν </w:t>
            </w:r>
            <w:r w:rsidR="00614AC7" w:rsidRPr="00614AC7">
              <w:rPr>
                <w:b/>
                <w:bCs/>
                <w:color w:val="000000" w:themeColor="text1"/>
                <w:lang w:val="el-GR"/>
              </w:rPr>
              <w:t>μέσο γενικό ετήσιο κύκλο εργασιών των τριών τελευταίων διαχειριστικών χρήσεων (</w:t>
            </w:r>
            <w:r w:rsidR="00907FA6" w:rsidRPr="00614AC7">
              <w:rPr>
                <w:b/>
                <w:bCs/>
                <w:color w:val="000000" w:themeColor="text1"/>
                <w:lang w:val="el-GR"/>
              </w:rPr>
              <w:t>202</w:t>
            </w:r>
            <w:r w:rsidR="00907FA6">
              <w:rPr>
                <w:b/>
                <w:bCs/>
                <w:color w:val="000000" w:themeColor="text1"/>
                <w:lang w:val="el-GR"/>
              </w:rPr>
              <w:t>2</w:t>
            </w:r>
            <w:r w:rsidR="00614AC7" w:rsidRPr="00614AC7">
              <w:rPr>
                <w:b/>
                <w:bCs/>
                <w:color w:val="000000" w:themeColor="text1"/>
                <w:lang w:val="el-GR"/>
              </w:rPr>
              <w:t>, 202</w:t>
            </w:r>
            <w:r w:rsidR="00907FA6">
              <w:rPr>
                <w:b/>
                <w:bCs/>
                <w:color w:val="000000" w:themeColor="text1"/>
                <w:lang w:val="el-GR"/>
              </w:rPr>
              <w:t>3</w:t>
            </w:r>
            <w:r w:rsidR="00614AC7" w:rsidRPr="00614AC7">
              <w:rPr>
                <w:b/>
                <w:bCs/>
                <w:color w:val="000000" w:themeColor="text1"/>
                <w:lang w:val="el-GR"/>
              </w:rPr>
              <w:t>, 202</w:t>
            </w:r>
            <w:r w:rsidR="00907FA6">
              <w:rPr>
                <w:b/>
                <w:bCs/>
                <w:color w:val="000000" w:themeColor="text1"/>
                <w:lang w:val="el-GR"/>
              </w:rPr>
              <w:t>4</w:t>
            </w:r>
            <w:r w:rsidR="00614AC7" w:rsidRPr="00614AC7">
              <w:rPr>
                <w:b/>
                <w:bCs/>
                <w:color w:val="000000" w:themeColor="text1"/>
                <w:lang w:val="el-GR"/>
              </w:rPr>
              <w:t xml:space="preserve">) </w:t>
            </w:r>
            <w:r w:rsidRPr="00614AC7">
              <w:rPr>
                <w:b/>
                <w:bCs/>
                <w:color w:val="000000" w:themeColor="text1"/>
                <w:lang w:val="el-GR"/>
              </w:rPr>
              <w:t xml:space="preserve">ή για όσο διάστημα ασκούν την επιχειρηματική τους δράση εφόσον είναι μικρότερο των τριών ετών, τουλάχιστον </w:t>
            </w:r>
            <w:r w:rsidR="00614AC7" w:rsidRPr="00614AC7">
              <w:rPr>
                <w:b/>
                <w:bCs/>
                <w:color w:val="000000" w:themeColor="text1"/>
                <w:lang w:val="el-GR"/>
              </w:rPr>
              <w:t>ίσο με το διπλάσιο (200%) του προϋπολογισμού του υπό ανάθεση έργου μη συμπεριλαμβανομένου ΦΠΑ.</w:t>
            </w:r>
            <w:r w:rsidR="00614AC7" w:rsidRPr="11E90C04">
              <w:rPr>
                <w:rFonts w:eastAsia="Tahoma"/>
                <w:b/>
                <w:bCs/>
                <w:color w:val="000000" w:themeColor="text1"/>
                <w:lang w:val="el-GR"/>
              </w:rPr>
              <w:t xml:space="preserve"> </w:t>
            </w:r>
            <w:r w:rsidRPr="11E90C04">
              <w:rPr>
                <w:rFonts w:eastAsia="Tahoma"/>
                <w:b/>
                <w:bCs/>
                <w:color w:val="000000" w:themeColor="text1"/>
                <w:lang w:val="el-GR"/>
              </w:rPr>
              <w:t xml:space="preserve"> </w:t>
            </w:r>
          </w:p>
          <w:p w14:paraId="3E0B38B5" w14:textId="77777777" w:rsidR="6307868B" w:rsidRDefault="6307868B" w:rsidP="11E90C04">
            <w:pPr>
              <w:rPr>
                <w:rFonts w:eastAsia="Tahoma"/>
                <w:color w:val="000000" w:themeColor="text1"/>
                <w:lang w:val="el-GR"/>
              </w:rPr>
            </w:pPr>
            <w:r w:rsidRPr="11E90C04">
              <w:rPr>
                <w:rFonts w:eastAsia="Tahoma"/>
                <w:color w:val="000000" w:themeColor="text1"/>
                <w:lang w:val="el-GR"/>
              </w:rPr>
              <w:t>Σε περίπτωση ένωσης οικονομικών φορέων, οι παραπάνω απαιτήσεις καλύπτονται αθροιστικά από τα μέλη της ένωσης</w:t>
            </w:r>
          </w:p>
          <w:p w14:paraId="3E0B38B6"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4E7208" w14:paraId="3E0B38BB" w14:textId="77777777" w:rsidTr="11E90C04">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E0B38B8"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E0B38B9" w14:textId="7777777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3E0B38BA" w14:textId="77777777" w:rsidR="00D56132" w:rsidRPr="00356191" w:rsidRDefault="00540A73" w:rsidP="004D741B">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3E0B38BC" w14:textId="4434ED6A"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fldChar w:fldCharType="begin"/>
      </w:r>
      <w:r w:rsidR="008338F0" w:rsidRPr="00F65401">
        <w:rPr>
          <w:lang w:val="el-GR"/>
        </w:rPr>
        <w:instrText xml:space="preserve"> </w:instrText>
      </w:r>
      <w:r w:rsidR="008338F0">
        <w:instrText>REF</w:instrText>
      </w:r>
      <w:r w:rsidR="008338F0" w:rsidRPr="00F65401">
        <w:rPr>
          <w:lang w:val="el-GR"/>
        </w:rPr>
        <w:instrText xml:space="preserve"> _</w:instrText>
      </w:r>
      <w:r w:rsidR="008338F0">
        <w:instrText>Ref</w:instrText>
      </w:r>
      <w:r w:rsidR="008338F0" w:rsidRPr="00F65401">
        <w:rPr>
          <w:lang w:val="el-GR"/>
        </w:rPr>
        <w:instrText>496541556 \</w:instrText>
      </w:r>
      <w:r w:rsidR="008338F0">
        <w:instrText>r</w:instrText>
      </w:r>
      <w:r w:rsidR="008338F0" w:rsidRPr="00F65401">
        <w:rPr>
          <w:lang w:val="el-GR"/>
        </w:rPr>
        <w:instrText xml:space="preserve"> \</w:instrText>
      </w:r>
      <w:r w:rsidR="008338F0">
        <w:instrText>h</w:instrText>
      </w:r>
      <w:r w:rsidR="008338F0" w:rsidRPr="00F65401">
        <w:rPr>
          <w:lang w:val="el-GR"/>
        </w:rPr>
        <w:instrText xml:space="preserve">  \* </w:instrText>
      </w:r>
      <w:r w:rsidR="008338F0">
        <w:instrText>MERGEFORMAT</w:instrText>
      </w:r>
      <w:r w:rsidR="008338F0" w:rsidRPr="00F65401">
        <w:rPr>
          <w:lang w:val="el-GR"/>
        </w:rPr>
        <w:instrText xml:space="preserve"> </w:instrText>
      </w:r>
      <w:r>
        <w:fldChar w:fldCharType="separate"/>
      </w:r>
      <w:r w:rsidR="004E7208" w:rsidRPr="004E7208">
        <w:rPr>
          <w:b/>
          <w:lang w:val="el-GR"/>
        </w:rPr>
        <w:t>2.2.6</w:t>
      </w:r>
      <w: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4E7208" w14:paraId="3E0B38C0" w14:textId="77777777" w:rsidTr="11E90C04">
        <w:trPr>
          <w:trHeight w:val="758"/>
        </w:trPr>
        <w:tc>
          <w:tcPr>
            <w:tcW w:w="675" w:type="dxa"/>
            <w:shd w:val="clear" w:color="auto" w:fill="D9D9D9" w:themeFill="background1" w:themeFillShade="D9"/>
          </w:tcPr>
          <w:p w14:paraId="3E0B38BD" w14:textId="77777777" w:rsidR="007340CA" w:rsidRPr="00603221" w:rsidRDefault="00C40FB9" w:rsidP="009C5EA6">
            <w:pPr>
              <w:rPr>
                <w:b/>
                <w:lang w:val="el-GR"/>
              </w:rPr>
            </w:pPr>
            <w:r w:rsidRPr="00603221">
              <w:rPr>
                <w:b/>
                <w:lang w:val="el-GR"/>
              </w:rPr>
              <w:t>3</w:t>
            </w:r>
          </w:p>
        </w:tc>
        <w:tc>
          <w:tcPr>
            <w:tcW w:w="9180" w:type="dxa"/>
            <w:shd w:val="clear" w:color="auto" w:fill="D9D9D9" w:themeFill="background1" w:themeFillShade="D9"/>
          </w:tcPr>
          <w:p w14:paraId="3E0B38BE" w14:textId="6575AC5A" w:rsidR="009D3802" w:rsidRPr="00603221" w:rsidRDefault="6E5988A0"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11E90C04">
              <w:rPr>
                <w:rFonts w:cs="Tahoma"/>
                <w:b/>
                <w:bCs/>
                <w:sz w:val="22"/>
                <w:szCs w:val="22"/>
                <w:lang w:eastAsia="el-GR"/>
              </w:rPr>
              <w:t>ν</w:t>
            </w:r>
            <w:r w:rsidRPr="11E90C04">
              <w:rPr>
                <w:rFonts w:cs="Tahoma"/>
                <w:b/>
                <w:bCs/>
                <w:sz w:val="22"/>
                <w:szCs w:val="22"/>
              </w:rPr>
              <w:t xml:space="preserve">α διαθέτουν </w:t>
            </w:r>
            <w:r w:rsidR="1D7083E2" w:rsidRPr="11E90C04">
              <w:rPr>
                <w:rFonts w:cs="Tahoma"/>
                <w:b/>
                <w:bCs/>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49370A">
              <w:rPr>
                <w:rFonts w:cs="Tahoma"/>
                <w:b/>
                <w:bCs/>
                <w:sz w:val="22"/>
                <w:szCs w:val="22"/>
              </w:rPr>
              <w:t xml:space="preserve"> </w:t>
            </w:r>
            <w:r w:rsidR="006C7195">
              <w:rPr>
                <w:rFonts w:cs="Tahoma"/>
                <w:b/>
                <w:bCs/>
                <w:sz w:val="22"/>
                <w:szCs w:val="22"/>
              </w:rPr>
              <w:t>2.2.6</w:t>
            </w:r>
            <w:r w:rsidR="721E8DE6" w:rsidRPr="11E90C04">
              <w:rPr>
                <w:rFonts w:cs="Tahoma"/>
                <w:b/>
                <w:bCs/>
                <w:sz w:val="22"/>
                <w:szCs w:val="22"/>
              </w:rPr>
              <w:t>.</w:t>
            </w:r>
            <w:r w:rsidR="0049370A">
              <w:rPr>
                <w:rFonts w:cs="Tahoma"/>
                <w:b/>
                <w:bCs/>
                <w:sz w:val="22"/>
                <w:szCs w:val="22"/>
              </w:rPr>
              <w:t xml:space="preserve"> </w:t>
            </w:r>
            <w:r w:rsidRPr="11E90C04">
              <w:rPr>
                <w:rFonts w:cs="Tahoma"/>
                <w:b/>
                <w:bCs/>
                <w:sz w:val="22"/>
                <w:szCs w:val="22"/>
              </w:rPr>
              <w:t xml:space="preserve">επαγγελματική εμπειρία και δραστηριότητα στην παροχή υπηρεσιών </w:t>
            </w:r>
          </w:p>
          <w:p w14:paraId="3E0B38BF"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4E7208" w14:paraId="3E0B38DD" w14:textId="77777777" w:rsidTr="11E90C04">
        <w:tc>
          <w:tcPr>
            <w:tcW w:w="675" w:type="dxa"/>
          </w:tcPr>
          <w:p w14:paraId="3E0B38C1" w14:textId="77777777" w:rsidR="007340CA" w:rsidRPr="00603221" w:rsidRDefault="00C40FB9" w:rsidP="009C5EA6">
            <w:r w:rsidRPr="00603221">
              <w:rPr>
                <w:lang w:val="el-GR"/>
              </w:rPr>
              <w:t>3</w:t>
            </w:r>
            <w:r w:rsidR="007340CA" w:rsidRPr="00603221">
              <w:t>.1</w:t>
            </w:r>
          </w:p>
        </w:tc>
        <w:tc>
          <w:tcPr>
            <w:tcW w:w="9180" w:type="dxa"/>
          </w:tcPr>
          <w:p w14:paraId="3E0B38C2" w14:textId="77777777" w:rsidR="007340CA" w:rsidRPr="00603221" w:rsidRDefault="6E5988A0" w:rsidP="009C5EA6">
            <w:pPr>
              <w:pStyle w:val="Tabletext"/>
              <w:jc w:val="both"/>
              <w:rPr>
                <w:rFonts w:cs="Tahoma"/>
                <w:sz w:val="22"/>
                <w:szCs w:val="22"/>
              </w:rPr>
            </w:pPr>
            <w:r w:rsidRPr="11E90C04">
              <w:rPr>
                <w:rFonts w:cs="Tahoma"/>
                <w:sz w:val="22"/>
                <w:szCs w:val="22"/>
              </w:rPr>
              <w:t>Κατάλογο των κυριότερων συναφών έργων που υλοποίησε επιτυχώς 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4E7208" w14:paraId="3E0B38CF" w14:textId="77777777" w:rsidTr="009C5EA6">
              <w:tc>
                <w:tcPr>
                  <w:tcW w:w="171" w:type="pct"/>
                  <w:shd w:val="clear" w:color="auto" w:fill="D9D9D9"/>
                </w:tcPr>
                <w:p w14:paraId="3E0B38C3" w14:textId="77777777" w:rsidR="007340CA" w:rsidRPr="00641C65" w:rsidRDefault="007340CA" w:rsidP="00641C65">
                  <w:pPr>
                    <w:tabs>
                      <w:tab w:val="left" w:pos="-2268"/>
                    </w:tabs>
                    <w:spacing w:line="276" w:lineRule="auto"/>
                    <w:jc w:val="center"/>
                    <w:rPr>
                      <w:sz w:val="20"/>
                      <w:szCs w:val="20"/>
                    </w:rPr>
                  </w:pPr>
                  <w:r w:rsidRPr="00641C65">
                    <w:rPr>
                      <w:sz w:val="20"/>
                      <w:szCs w:val="20"/>
                    </w:rPr>
                    <w:lastRenderedPageBreak/>
                    <w:t>Α/Α</w:t>
                  </w:r>
                </w:p>
              </w:tc>
              <w:tc>
                <w:tcPr>
                  <w:tcW w:w="547" w:type="pct"/>
                  <w:shd w:val="clear" w:color="auto" w:fill="D9D9D9"/>
                </w:tcPr>
                <w:p w14:paraId="3E0B38C4"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E0B38C5"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3E0B38C6"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3E0B38C7"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3E0B38C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3E0B38C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E0B38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3E0B38CB"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E0B38CC"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3E0B38CD"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3E0B38CE"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4E7208" w14:paraId="3E0B38D8" w14:textId="77777777" w:rsidTr="009C5EA6">
              <w:tc>
                <w:tcPr>
                  <w:tcW w:w="171" w:type="pct"/>
                </w:tcPr>
                <w:p w14:paraId="3E0B38D0" w14:textId="77777777" w:rsidR="007340CA" w:rsidRPr="00603221" w:rsidRDefault="007340CA" w:rsidP="009C5EA6">
                  <w:pPr>
                    <w:tabs>
                      <w:tab w:val="left" w:pos="-2268"/>
                    </w:tabs>
                    <w:spacing w:line="276" w:lineRule="auto"/>
                    <w:rPr>
                      <w:b/>
                      <w:lang w:val="el-GR"/>
                    </w:rPr>
                  </w:pPr>
                </w:p>
              </w:tc>
              <w:tc>
                <w:tcPr>
                  <w:tcW w:w="547" w:type="pct"/>
                </w:tcPr>
                <w:p w14:paraId="3E0B38D1" w14:textId="77777777" w:rsidR="007340CA" w:rsidRPr="00603221" w:rsidRDefault="007340CA" w:rsidP="009C5EA6">
                  <w:pPr>
                    <w:tabs>
                      <w:tab w:val="left" w:pos="-2268"/>
                    </w:tabs>
                    <w:spacing w:line="276" w:lineRule="auto"/>
                    <w:ind w:left="-108"/>
                    <w:rPr>
                      <w:b/>
                      <w:lang w:val="el-GR"/>
                    </w:rPr>
                  </w:pPr>
                </w:p>
              </w:tc>
              <w:tc>
                <w:tcPr>
                  <w:tcW w:w="640" w:type="pct"/>
                </w:tcPr>
                <w:p w14:paraId="3E0B38D2" w14:textId="77777777" w:rsidR="007340CA" w:rsidRPr="00603221" w:rsidRDefault="007340CA" w:rsidP="009C5EA6">
                  <w:pPr>
                    <w:tabs>
                      <w:tab w:val="left" w:pos="-2268"/>
                    </w:tabs>
                    <w:spacing w:line="276" w:lineRule="auto"/>
                    <w:ind w:left="-108"/>
                    <w:rPr>
                      <w:b/>
                      <w:lang w:val="el-GR"/>
                    </w:rPr>
                  </w:pPr>
                </w:p>
              </w:tc>
              <w:tc>
                <w:tcPr>
                  <w:tcW w:w="645" w:type="pct"/>
                </w:tcPr>
                <w:p w14:paraId="3E0B38D3" w14:textId="77777777" w:rsidR="007340CA" w:rsidRPr="00603221" w:rsidRDefault="007340CA" w:rsidP="009C5EA6">
                  <w:pPr>
                    <w:tabs>
                      <w:tab w:val="left" w:pos="-2268"/>
                    </w:tabs>
                    <w:spacing w:line="276" w:lineRule="auto"/>
                    <w:ind w:left="-108"/>
                    <w:rPr>
                      <w:b/>
                      <w:lang w:val="el-GR"/>
                    </w:rPr>
                  </w:pPr>
                </w:p>
              </w:tc>
              <w:tc>
                <w:tcPr>
                  <w:tcW w:w="607" w:type="pct"/>
                </w:tcPr>
                <w:p w14:paraId="3E0B38D4" w14:textId="77777777" w:rsidR="007340CA" w:rsidRPr="00603221" w:rsidRDefault="007340CA" w:rsidP="009C5EA6">
                  <w:pPr>
                    <w:tabs>
                      <w:tab w:val="left" w:pos="-2268"/>
                    </w:tabs>
                    <w:spacing w:line="276" w:lineRule="auto"/>
                    <w:ind w:left="72"/>
                    <w:rPr>
                      <w:b/>
                      <w:lang w:val="el-GR"/>
                    </w:rPr>
                  </w:pPr>
                </w:p>
              </w:tc>
              <w:tc>
                <w:tcPr>
                  <w:tcW w:w="763" w:type="pct"/>
                </w:tcPr>
                <w:p w14:paraId="3E0B38D5" w14:textId="77777777" w:rsidR="007340CA" w:rsidRPr="00603221" w:rsidRDefault="007340CA" w:rsidP="009C5EA6">
                  <w:pPr>
                    <w:tabs>
                      <w:tab w:val="left" w:pos="-2268"/>
                    </w:tabs>
                    <w:spacing w:line="276" w:lineRule="auto"/>
                    <w:rPr>
                      <w:b/>
                      <w:lang w:val="el-GR"/>
                    </w:rPr>
                  </w:pPr>
                </w:p>
              </w:tc>
              <w:tc>
                <w:tcPr>
                  <w:tcW w:w="845" w:type="pct"/>
                </w:tcPr>
                <w:p w14:paraId="3E0B38D6" w14:textId="77777777" w:rsidR="007340CA" w:rsidRPr="00603221" w:rsidRDefault="007340CA" w:rsidP="009C5EA6">
                  <w:pPr>
                    <w:tabs>
                      <w:tab w:val="left" w:pos="-2268"/>
                    </w:tabs>
                    <w:spacing w:line="276" w:lineRule="auto"/>
                    <w:rPr>
                      <w:b/>
                      <w:lang w:val="el-GR"/>
                    </w:rPr>
                  </w:pPr>
                </w:p>
              </w:tc>
              <w:tc>
                <w:tcPr>
                  <w:tcW w:w="781" w:type="pct"/>
                </w:tcPr>
                <w:p w14:paraId="3E0B38D7" w14:textId="77777777" w:rsidR="007340CA" w:rsidRPr="00603221" w:rsidRDefault="007340CA" w:rsidP="009C5EA6">
                  <w:pPr>
                    <w:tabs>
                      <w:tab w:val="left" w:pos="-2268"/>
                    </w:tabs>
                    <w:spacing w:line="276" w:lineRule="auto"/>
                    <w:rPr>
                      <w:b/>
                      <w:lang w:val="el-GR"/>
                    </w:rPr>
                  </w:pPr>
                </w:p>
              </w:tc>
            </w:tr>
          </w:tbl>
          <w:p w14:paraId="3E0B38D9" w14:textId="77777777" w:rsidR="007340CA" w:rsidRPr="00603221" w:rsidRDefault="007340CA" w:rsidP="009C5EA6">
            <w:pPr>
              <w:pStyle w:val="Tabletext"/>
              <w:spacing w:line="276" w:lineRule="auto"/>
              <w:jc w:val="both"/>
              <w:rPr>
                <w:rFonts w:cs="Tahoma"/>
                <w:sz w:val="22"/>
                <w:szCs w:val="22"/>
              </w:rPr>
            </w:pPr>
          </w:p>
          <w:p w14:paraId="3E0B38DA"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3E0B38DB" w14:textId="77777777" w:rsidR="007340CA" w:rsidRPr="00603221" w:rsidRDefault="007340CA">
            <w:pPr>
              <w:numPr>
                <w:ilvl w:val="0"/>
                <w:numId w:val="20"/>
              </w:numPr>
              <w:suppressAutoHyphens w:val="0"/>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3E0B38DC" w14:textId="77777777" w:rsidR="007340CA" w:rsidRPr="00614AC7" w:rsidRDefault="7EDFAB3C" w:rsidP="00614AC7">
            <w:pPr>
              <w:numPr>
                <w:ilvl w:val="0"/>
                <w:numId w:val="20"/>
              </w:numPr>
              <w:suppressAutoHyphens w:val="0"/>
              <w:spacing w:after="0" w:line="276" w:lineRule="auto"/>
              <w:rPr>
                <w:lang w:val="el-GR"/>
              </w:rPr>
            </w:pPr>
            <w:r w:rsidRPr="11E90C04">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tc>
      </w:tr>
      <w:tr w:rsidR="00135A3A" w:rsidRPr="004E7208" w14:paraId="3E0B38E1" w14:textId="77777777" w:rsidTr="11E90C04">
        <w:tc>
          <w:tcPr>
            <w:tcW w:w="675" w:type="dxa"/>
            <w:shd w:val="clear" w:color="auto" w:fill="D9D9D9" w:themeFill="background1" w:themeFillShade="D9"/>
          </w:tcPr>
          <w:p w14:paraId="3E0B38DE"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hemeFill="background1" w:themeFillShade="D9"/>
          </w:tcPr>
          <w:p w14:paraId="3E0B38DF" w14:textId="1842F64B" w:rsidR="00135A3A" w:rsidRPr="00603221" w:rsidRDefault="2D581823" w:rsidP="11E90C04">
            <w:pPr>
              <w:autoSpaceDE w:val="0"/>
              <w:autoSpaceDN w:val="0"/>
              <w:adjustRightInd w:val="0"/>
              <w:spacing w:after="0"/>
              <w:jc w:val="left"/>
              <w:rPr>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B90130">
              <w:rPr>
                <w:b/>
                <w:bCs/>
                <w:lang w:val="el-GR" w:eastAsia="el-GR"/>
              </w:rPr>
              <w:t>2.2.6</w:t>
            </w:r>
          </w:p>
          <w:p w14:paraId="3E0B38E0" w14:textId="77777777" w:rsidR="00135A3A" w:rsidRPr="00603221" w:rsidRDefault="2D581823" w:rsidP="00135A3A">
            <w:pPr>
              <w:autoSpaceDE w:val="0"/>
              <w:autoSpaceDN w:val="0"/>
              <w:adjustRightInd w:val="0"/>
              <w:spacing w:after="0"/>
              <w:jc w:val="left"/>
              <w:rPr>
                <w:lang w:val="el-GR"/>
              </w:rPr>
            </w:pPr>
            <w:r w:rsidRPr="11E90C04">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4E7208" w14:paraId="3E0B3947" w14:textId="77777777" w:rsidTr="11E90C04">
        <w:trPr>
          <w:trHeight w:val="1063"/>
        </w:trPr>
        <w:tc>
          <w:tcPr>
            <w:tcW w:w="675" w:type="dxa"/>
          </w:tcPr>
          <w:p w14:paraId="3E0B38E2" w14:textId="77777777" w:rsidR="00135A3A" w:rsidRPr="00603221" w:rsidRDefault="00135A3A" w:rsidP="00135A3A">
            <w:r w:rsidRPr="00603221">
              <w:rPr>
                <w:lang w:val="el-GR"/>
              </w:rPr>
              <w:t>4</w:t>
            </w:r>
            <w:r w:rsidRPr="00603221">
              <w:t>.1</w:t>
            </w:r>
          </w:p>
        </w:tc>
        <w:tc>
          <w:tcPr>
            <w:tcW w:w="9180" w:type="dxa"/>
          </w:tcPr>
          <w:p w14:paraId="3E0B38E3"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4E7208" w14:paraId="3E0B38EA" w14:textId="77777777" w:rsidTr="004629AE">
              <w:trPr>
                <w:trHeight w:val="788"/>
              </w:trPr>
              <w:tc>
                <w:tcPr>
                  <w:tcW w:w="262" w:type="pct"/>
                  <w:shd w:val="clear" w:color="auto" w:fill="E0E0E0"/>
                  <w:vAlign w:val="center"/>
                </w:tcPr>
                <w:p w14:paraId="3E0B38E4" w14:textId="77777777" w:rsidR="00135A3A" w:rsidRPr="00603221" w:rsidRDefault="00135A3A" w:rsidP="00135A3A">
                  <w:pPr>
                    <w:spacing w:line="276" w:lineRule="auto"/>
                  </w:pPr>
                  <w:r w:rsidRPr="00603221">
                    <w:t>Α/Α</w:t>
                  </w:r>
                </w:p>
              </w:tc>
              <w:tc>
                <w:tcPr>
                  <w:tcW w:w="1130" w:type="pct"/>
                  <w:shd w:val="clear" w:color="auto" w:fill="E0E0E0"/>
                  <w:vAlign w:val="center"/>
                </w:tcPr>
                <w:p w14:paraId="3E0B38E5"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3E0B38E6"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3E0B38E7"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3E0B38E8"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3E0B38E9"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4E7208" w14:paraId="3E0B38F1" w14:textId="77777777" w:rsidTr="004629AE">
              <w:trPr>
                <w:trHeight w:val="394"/>
              </w:trPr>
              <w:tc>
                <w:tcPr>
                  <w:tcW w:w="262" w:type="pct"/>
                  <w:vAlign w:val="center"/>
                </w:tcPr>
                <w:p w14:paraId="3E0B38EB" w14:textId="77777777" w:rsidR="00135A3A" w:rsidRPr="00603221" w:rsidRDefault="00135A3A" w:rsidP="00135A3A">
                  <w:pPr>
                    <w:spacing w:line="276" w:lineRule="auto"/>
                    <w:rPr>
                      <w:lang w:val="el-GR"/>
                    </w:rPr>
                  </w:pPr>
                </w:p>
              </w:tc>
              <w:tc>
                <w:tcPr>
                  <w:tcW w:w="1130" w:type="pct"/>
                  <w:vAlign w:val="center"/>
                </w:tcPr>
                <w:p w14:paraId="3E0B38EC" w14:textId="77777777" w:rsidR="00135A3A" w:rsidRPr="00603221" w:rsidRDefault="00135A3A" w:rsidP="00135A3A">
                  <w:pPr>
                    <w:spacing w:line="276" w:lineRule="auto"/>
                    <w:rPr>
                      <w:lang w:val="el-GR"/>
                    </w:rPr>
                  </w:pPr>
                </w:p>
              </w:tc>
              <w:tc>
                <w:tcPr>
                  <w:tcW w:w="1130" w:type="pct"/>
                  <w:vAlign w:val="center"/>
                </w:tcPr>
                <w:p w14:paraId="3E0B38ED" w14:textId="77777777" w:rsidR="00135A3A" w:rsidRPr="00603221" w:rsidRDefault="00135A3A" w:rsidP="00135A3A">
                  <w:pPr>
                    <w:spacing w:line="276" w:lineRule="auto"/>
                    <w:rPr>
                      <w:lang w:val="el-GR"/>
                    </w:rPr>
                  </w:pPr>
                </w:p>
              </w:tc>
              <w:tc>
                <w:tcPr>
                  <w:tcW w:w="1132" w:type="pct"/>
                  <w:vAlign w:val="center"/>
                </w:tcPr>
                <w:p w14:paraId="3E0B38EE" w14:textId="77777777" w:rsidR="00135A3A" w:rsidRPr="00603221" w:rsidRDefault="00135A3A" w:rsidP="00135A3A">
                  <w:pPr>
                    <w:spacing w:line="276" w:lineRule="auto"/>
                    <w:rPr>
                      <w:lang w:val="el-GR"/>
                    </w:rPr>
                  </w:pPr>
                </w:p>
              </w:tc>
              <w:tc>
                <w:tcPr>
                  <w:tcW w:w="629" w:type="pct"/>
                  <w:vAlign w:val="center"/>
                </w:tcPr>
                <w:p w14:paraId="3E0B38EF" w14:textId="77777777" w:rsidR="00135A3A" w:rsidRPr="00603221" w:rsidRDefault="00135A3A" w:rsidP="00135A3A">
                  <w:pPr>
                    <w:spacing w:line="276" w:lineRule="auto"/>
                    <w:rPr>
                      <w:lang w:val="el-GR"/>
                    </w:rPr>
                  </w:pPr>
                </w:p>
              </w:tc>
              <w:tc>
                <w:tcPr>
                  <w:tcW w:w="718" w:type="pct"/>
                  <w:shd w:val="clear" w:color="auto" w:fill="C0C0C0"/>
                </w:tcPr>
                <w:p w14:paraId="3E0B38F0" w14:textId="77777777" w:rsidR="00135A3A" w:rsidRPr="00603221" w:rsidRDefault="00135A3A" w:rsidP="00135A3A">
                  <w:pPr>
                    <w:spacing w:line="276" w:lineRule="auto"/>
                    <w:rPr>
                      <w:lang w:val="el-GR"/>
                    </w:rPr>
                  </w:pPr>
                </w:p>
              </w:tc>
            </w:tr>
            <w:tr w:rsidR="00135A3A" w:rsidRPr="004E7208" w14:paraId="3E0B38F8" w14:textId="77777777" w:rsidTr="004629AE">
              <w:trPr>
                <w:trHeight w:val="394"/>
              </w:trPr>
              <w:tc>
                <w:tcPr>
                  <w:tcW w:w="262" w:type="pct"/>
                  <w:vAlign w:val="center"/>
                </w:tcPr>
                <w:p w14:paraId="3E0B38F2" w14:textId="77777777" w:rsidR="00135A3A" w:rsidRPr="00603221" w:rsidRDefault="00135A3A" w:rsidP="00135A3A">
                  <w:pPr>
                    <w:spacing w:line="276" w:lineRule="auto"/>
                    <w:rPr>
                      <w:lang w:val="el-GR"/>
                    </w:rPr>
                  </w:pPr>
                </w:p>
              </w:tc>
              <w:tc>
                <w:tcPr>
                  <w:tcW w:w="1130" w:type="pct"/>
                  <w:vAlign w:val="center"/>
                </w:tcPr>
                <w:p w14:paraId="3E0B38F3" w14:textId="77777777" w:rsidR="00135A3A" w:rsidRPr="00603221" w:rsidRDefault="00135A3A" w:rsidP="00135A3A">
                  <w:pPr>
                    <w:spacing w:line="276" w:lineRule="auto"/>
                    <w:rPr>
                      <w:lang w:val="el-GR"/>
                    </w:rPr>
                  </w:pPr>
                </w:p>
              </w:tc>
              <w:tc>
                <w:tcPr>
                  <w:tcW w:w="1130" w:type="pct"/>
                  <w:vAlign w:val="center"/>
                </w:tcPr>
                <w:p w14:paraId="3E0B38F4" w14:textId="77777777" w:rsidR="00135A3A" w:rsidRPr="00603221" w:rsidRDefault="00135A3A" w:rsidP="00135A3A">
                  <w:pPr>
                    <w:spacing w:line="276" w:lineRule="auto"/>
                    <w:rPr>
                      <w:lang w:val="el-GR"/>
                    </w:rPr>
                  </w:pPr>
                </w:p>
              </w:tc>
              <w:tc>
                <w:tcPr>
                  <w:tcW w:w="1132" w:type="pct"/>
                  <w:vAlign w:val="center"/>
                </w:tcPr>
                <w:p w14:paraId="3E0B38F5" w14:textId="77777777" w:rsidR="00135A3A" w:rsidRPr="00603221" w:rsidRDefault="00135A3A" w:rsidP="00135A3A">
                  <w:pPr>
                    <w:spacing w:line="276" w:lineRule="auto"/>
                    <w:rPr>
                      <w:lang w:val="el-GR"/>
                    </w:rPr>
                  </w:pPr>
                </w:p>
              </w:tc>
              <w:tc>
                <w:tcPr>
                  <w:tcW w:w="629" w:type="pct"/>
                  <w:vAlign w:val="center"/>
                </w:tcPr>
                <w:p w14:paraId="3E0B38F6" w14:textId="77777777" w:rsidR="00135A3A" w:rsidRPr="00603221" w:rsidRDefault="00135A3A" w:rsidP="00135A3A">
                  <w:pPr>
                    <w:spacing w:line="276" w:lineRule="auto"/>
                    <w:rPr>
                      <w:lang w:val="el-GR"/>
                    </w:rPr>
                  </w:pPr>
                </w:p>
              </w:tc>
              <w:tc>
                <w:tcPr>
                  <w:tcW w:w="718" w:type="pct"/>
                  <w:shd w:val="clear" w:color="auto" w:fill="C0C0C0"/>
                </w:tcPr>
                <w:p w14:paraId="3E0B38F7" w14:textId="77777777" w:rsidR="00135A3A" w:rsidRPr="00603221" w:rsidRDefault="00135A3A" w:rsidP="00135A3A">
                  <w:pPr>
                    <w:spacing w:line="276" w:lineRule="auto"/>
                    <w:rPr>
                      <w:lang w:val="el-GR"/>
                    </w:rPr>
                  </w:pPr>
                </w:p>
              </w:tc>
            </w:tr>
            <w:tr w:rsidR="00135A3A" w:rsidRPr="004E7208" w14:paraId="3E0B38FF" w14:textId="77777777" w:rsidTr="004629AE">
              <w:trPr>
                <w:trHeight w:val="394"/>
              </w:trPr>
              <w:tc>
                <w:tcPr>
                  <w:tcW w:w="262" w:type="pct"/>
                  <w:vAlign w:val="center"/>
                </w:tcPr>
                <w:p w14:paraId="3E0B38F9" w14:textId="77777777" w:rsidR="00135A3A" w:rsidRPr="00603221" w:rsidRDefault="00135A3A" w:rsidP="00135A3A">
                  <w:pPr>
                    <w:spacing w:line="276" w:lineRule="auto"/>
                    <w:rPr>
                      <w:lang w:val="el-GR"/>
                    </w:rPr>
                  </w:pPr>
                </w:p>
              </w:tc>
              <w:tc>
                <w:tcPr>
                  <w:tcW w:w="1130" w:type="pct"/>
                  <w:vAlign w:val="center"/>
                </w:tcPr>
                <w:p w14:paraId="3E0B38FA" w14:textId="77777777" w:rsidR="00135A3A" w:rsidRPr="00603221" w:rsidRDefault="00135A3A" w:rsidP="00135A3A">
                  <w:pPr>
                    <w:spacing w:line="276" w:lineRule="auto"/>
                    <w:rPr>
                      <w:lang w:val="el-GR"/>
                    </w:rPr>
                  </w:pPr>
                </w:p>
              </w:tc>
              <w:tc>
                <w:tcPr>
                  <w:tcW w:w="1130" w:type="pct"/>
                  <w:vAlign w:val="center"/>
                </w:tcPr>
                <w:p w14:paraId="3E0B38FB" w14:textId="77777777" w:rsidR="00135A3A" w:rsidRPr="00603221" w:rsidRDefault="00135A3A" w:rsidP="00135A3A">
                  <w:pPr>
                    <w:spacing w:line="276" w:lineRule="auto"/>
                    <w:rPr>
                      <w:lang w:val="el-GR"/>
                    </w:rPr>
                  </w:pPr>
                </w:p>
              </w:tc>
              <w:tc>
                <w:tcPr>
                  <w:tcW w:w="1132" w:type="pct"/>
                  <w:vAlign w:val="center"/>
                </w:tcPr>
                <w:p w14:paraId="3E0B38FC" w14:textId="77777777" w:rsidR="00135A3A" w:rsidRPr="00603221" w:rsidRDefault="00135A3A" w:rsidP="00135A3A">
                  <w:pPr>
                    <w:spacing w:line="276" w:lineRule="auto"/>
                    <w:rPr>
                      <w:lang w:val="el-GR"/>
                    </w:rPr>
                  </w:pPr>
                </w:p>
              </w:tc>
              <w:tc>
                <w:tcPr>
                  <w:tcW w:w="629" w:type="pct"/>
                  <w:vAlign w:val="center"/>
                </w:tcPr>
                <w:p w14:paraId="3E0B38FD" w14:textId="77777777" w:rsidR="00135A3A" w:rsidRPr="00603221" w:rsidRDefault="00135A3A" w:rsidP="00135A3A">
                  <w:pPr>
                    <w:spacing w:line="276" w:lineRule="auto"/>
                    <w:rPr>
                      <w:lang w:val="el-GR"/>
                    </w:rPr>
                  </w:pPr>
                </w:p>
              </w:tc>
              <w:tc>
                <w:tcPr>
                  <w:tcW w:w="718" w:type="pct"/>
                  <w:shd w:val="clear" w:color="auto" w:fill="C0C0C0"/>
                </w:tcPr>
                <w:p w14:paraId="3E0B38FE" w14:textId="77777777" w:rsidR="00135A3A" w:rsidRPr="00603221" w:rsidRDefault="00135A3A" w:rsidP="00135A3A">
                  <w:pPr>
                    <w:spacing w:line="276" w:lineRule="auto"/>
                    <w:rPr>
                      <w:lang w:val="el-GR"/>
                    </w:rPr>
                  </w:pPr>
                </w:p>
              </w:tc>
            </w:tr>
            <w:tr w:rsidR="00135A3A" w:rsidRPr="004E7208" w14:paraId="3E0B3903" w14:textId="77777777" w:rsidTr="004629AE">
              <w:trPr>
                <w:trHeight w:val="380"/>
              </w:trPr>
              <w:tc>
                <w:tcPr>
                  <w:tcW w:w="3654" w:type="pct"/>
                  <w:gridSpan w:val="4"/>
                  <w:tcBorders>
                    <w:bottom w:val="single" w:sz="4" w:space="0" w:color="000080"/>
                  </w:tcBorders>
                  <w:shd w:val="clear" w:color="auto" w:fill="C0C0C0"/>
                  <w:vAlign w:val="center"/>
                </w:tcPr>
                <w:p w14:paraId="3E0B3900"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3E0B3901"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3E0B3902" w14:textId="77777777" w:rsidR="00135A3A" w:rsidRPr="00603221" w:rsidRDefault="00135A3A" w:rsidP="00135A3A">
                  <w:pPr>
                    <w:spacing w:line="276" w:lineRule="auto"/>
                    <w:rPr>
                      <w:lang w:val="el-GR"/>
                    </w:rPr>
                  </w:pPr>
                </w:p>
              </w:tc>
            </w:tr>
          </w:tbl>
          <w:p w14:paraId="3E0B3904" w14:textId="77777777" w:rsidR="00135A3A" w:rsidRPr="00603221" w:rsidRDefault="00135A3A" w:rsidP="00135A3A">
            <w:pPr>
              <w:autoSpaceDE w:val="0"/>
              <w:autoSpaceDN w:val="0"/>
              <w:adjustRightInd w:val="0"/>
              <w:spacing w:after="70"/>
              <w:jc w:val="left"/>
              <w:rPr>
                <w:b/>
                <w:bCs/>
                <w:lang w:val="el-GR" w:eastAsia="el-GR"/>
              </w:rPr>
            </w:pPr>
          </w:p>
          <w:p w14:paraId="3E0B3905"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4E7208" w14:paraId="3E0B390C" w14:textId="77777777" w:rsidTr="009C5EA6">
              <w:trPr>
                <w:trHeight w:val="788"/>
              </w:trPr>
              <w:tc>
                <w:tcPr>
                  <w:tcW w:w="262" w:type="pct"/>
                  <w:shd w:val="clear" w:color="auto" w:fill="E0E0E0"/>
                  <w:vAlign w:val="center"/>
                </w:tcPr>
                <w:p w14:paraId="3E0B3906"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3E0B390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3E0B3908"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3E0B3909"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3E0B390A"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3E0B390B" w14:textId="77777777" w:rsidR="00135A3A" w:rsidRPr="00603221" w:rsidRDefault="00135A3A" w:rsidP="00135A3A">
                  <w:pPr>
                    <w:spacing w:line="276" w:lineRule="auto"/>
                    <w:jc w:val="left"/>
                    <w:rPr>
                      <w:lang w:val="el-GR"/>
                    </w:rPr>
                  </w:pPr>
                  <w:r w:rsidRPr="00603221">
                    <w:rPr>
                      <w:lang w:val="el-GR"/>
                    </w:rPr>
                    <w:t>Ποσοστό συμμετο</w:t>
                  </w:r>
                  <w:r w:rsidRPr="00603221">
                    <w:rPr>
                      <w:lang w:val="el-GR"/>
                    </w:rPr>
                    <w:lastRenderedPageBreak/>
                    <w:t>χής* (%)</w:t>
                  </w:r>
                </w:p>
              </w:tc>
            </w:tr>
            <w:tr w:rsidR="00135A3A" w:rsidRPr="004E7208" w14:paraId="3E0B3913" w14:textId="77777777" w:rsidTr="009C5EA6">
              <w:trPr>
                <w:trHeight w:val="380"/>
              </w:trPr>
              <w:tc>
                <w:tcPr>
                  <w:tcW w:w="262" w:type="pct"/>
                  <w:vAlign w:val="center"/>
                </w:tcPr>
                <w:p w14:paraId="3E0B390D" w14:textId="77777777" w:rsidR="00135A3A" w:rsidRPr="00603221" w:rsidRDefault="00135A3A" w:rsidP="00135A3A">
                  <w:pPr>
                    <w:spacing w:line="276" w:lineRule="auto"/>
                    <w:rPr>
                      <w:lang w:val="el-GR"/>
                    </w:rPr>
                  </w:pPr>
                </w:p>
              </w:tc>
              <w:tc>
                <w:tcPr>
                  <w:tcW w:w="1146" w:type="pct"/>
                  <w:vAlign w:val="center"/>
                </w:tcPr>
                <w:p w14:paraId="3E0B390E" w14:textId="77777777" w:rsidR="00135A3A" w:rsidRPr="00603221" w:rsidRDefault="00135A3A" w:rsidP="00135A3A">
                  <w:pPr>
                    <w:spacing w:line="276" w:lineRule="auto"/>
                    <w:rPr>
                      <w:lang w:val="el-GR"/>
                    </w:rPr>
                  </w:pPr>
                </w:p>
              </w:tc>
              <w:tc>
                <w:tcPr>
                  <w:tcW w:w="1146" w:type="pct"/>
                  <w:vAlign w:val="center"/>
                </w:tcPr>
                <w:p w14:paraId="3E0B390F" w14:textId="77777777" w:rsidR="00135A3A" w:rsidRPr="00603221" w:rsidRDefault="00135A3A" w:rsidP="00135A3A">
                  <w:pPr>
                    <w:spacing w:line="276" w:lineRule="auto"/>
                    <w:rPr>
                      <w:lang w:val="el-GR"/>
                    </w:rPr>
                  </w:pPr>
                </w:p>
              </w:tc>
              <w:tc>
                <w:tcPr>
                  <w:tcW w:w="1146" w:type="pct"/>
                  <w:vAlign w:val="center"/>
                </w:tcPr>
                <w:p w14:paraId="3E0B3910" w14:textId="77777777" w:rsidR="00135A3A" w:rsidRPr="00603221" w:rsidRDefault="00135A3A" w:rsidP="00135A3A">
                  <w:pPr>
                    <w:spacing w:line="276" w:lineRule="auto"/>
                    <w:rPr>
                      <w:lang w:val="el-GR"/>
                    </w:rPr>
                  </w:pPr>
                </w:p>
              </w:tc>
              <w:tc>
                <w:tcPr>
                  <w:tcW w:w="709" w:type="pct"/>
                  <w:vAlign w:val="center"/>
                </w:tcPr>
                <w:p w14:paraId="3E0B3911" w14:textId="77777777" w:rsidR="00135A3A" w:rsidRPr="00603221" w:rsidRDefault="00135A3A" w:rsidP="00135A3A">
                  <w:pPr>
                    <w:spacing w:line="276" w:lineRule="auto"/>
                    <w:rPr>
                      <w:lang w:val="el-GR"/>
                    </w:rPr>
                  </w:pPr>
                </w:p>
              </w:tc>
              <w:tc>
                <w:tcPr>
                  <w:tcW w:w="590" w:type="pct"/>
                  <w:shd w:val="clear" w:color="auto" w:fill="C0C0C0"/>
                </w:tcPr>
                <w:p w14:paraId="3E0B3912" w14:textId="77777777" w:rsidR="00135A3A" w:rsidRPr="00603221" w:rsidRDefault="00135A3A" w:rsidP="00135A3A">
                  <w:pPr>
                    <w:spacing w:line="276" w:lineRule="auto"/>
                    <w:rPr>
                      <w:lang w:val="el-GR"/>
                    </w:rPr>
                  </w:pPr>
                </w:p>
              </w:tc>
            </w:tr>
            <w:tr w:rsidR="00135A3A" w:rsidRPr="004E7208" w14:paraId="3E0B391A" w14:textId="77777777" w:rsidTr="009C5EA6">
              <w:trPr>
                <w:trHeight w:val="394"/>
              </w:trPr>
              <w:tc>
                <w:tcPr>
                  <w:tcW w:w="262" w:type="pct"/>
                  <w:vAlign w:val="center"/>
                </w:tcPr>
                <w:p w14:paraId="3E0B3914" w14:textId="77777777" w:rsidR="00135A3A" w:rsidRPr="00603221" w:rsidRDefault="00135A3A" w:rsidP="00135A3A">
                  <w:pPr>
                    <w:spacing w:line="276" w:lineRule="auto"/>
                    <w:rPr>
                      <w:lang w:val="el-GR"/>
                    </w:rPr>
                  </w:pPr>
                </w:p>
              </w:tc>
              <w:tc>
                <w:tcPr>
                  <w:tcW w:w="1146" w:type="pct"/>
                  <w:vAlign w:val="center"/>
                </w:tcPr>
                <w:p w14:paraId="3E0B3915" w14:textId="77777777" w:rsidR="00135A3A" w:rsidRPr="00603221" w:rsidRDefault="00135A3A" w:rsidP="00135A3A">
                  <w:pPr>
                    <w:spacing w:line="276" w:lineRule="auto"/>
                    <w:rPr>
                      <w:lang w:val="el-GR"/>
                    </w:rPr>
                  </w:pPr>
                </w:p>
              </w:tc>
              <w:tc>
                <w:tcPr>
                  <w:tcW w:w="1146" w:type="pct"/>
                  <w:vAlign w:val="center"/>
                </w:tcPr>
                <w:p w14:paraId="3E0B3916" w14:textId="77777777" w:rsidR="00135A3A" w:rsidRPr="00603221" w:rsidRDefault="00135A3A" w:rsidP="00135A3A">
                  <w:pPr>
                    <w:spacing w:line="276" w:lineRule="auto"/>
                    <w:rPr>
                      <w:lang w:val="el-GR"/>
                    </w:rPr>
                  </w:pPr>
                </w:p>
              </w:tc>
              <w:tc>
                <w:tcPr>
                  <w:tcW w:w="1146" w:type="pct"/>
                  <w:vAlign w:val="center"/>
                </w:tcPr>
                <w:p w14:paraId="3E0B3917" w14:textId="77777777" w:rsidR="00135A3A" w:rsidRPr="00603221" w:rsidRDefault="00135A3A" w:rsidP="00135A3A">
                  <w:pPr>
                    <w:spacing w:line="276" w:lineRule="auto"/>
                    <w:rPr>
                      <w:lang w:val="el-GR"/>
                    </w:rPr>
                  </w:pPr>
                </w:p>
              </w:tc>
              <w:tc>
                <w:tcPr>
                  <w:tcW w:w="709" w:type="pct"/>
                  <w:vAlign w:val="center"/>
                </w:tcPr>
                <w:p w14:paraId="3E0B3918" w14:textId="77777777" w:rsidR="00135A3A" w:rsidRPr="00603221" w:rsidRDefault="00135A3A" w:rsidP="00135A3A">
                  <w:pPr>
                    <w:spacing w:line="276" w:lineRule="auto"/>
                    <w:rPr>
                      <w:lang w:val="el-GR"/>
                    </w:rPr>
                  </w:pPr>
                </w:p>
              </w:tc>
              <w:tc>
                <w:tcPr>
                  <w:tcW w:w="590" w:type="pct"/>
                  <w:shd w:val="clear" w:color="auto" w:fill="C0C0C0"/>
                </w:tcPr>
                <w:p w14:paraId="3E0B3919" w14:textId="77777777" w:rsidR="00135A3A" w:rsidRPr="00603221" w:rsidRDefault="00135A3A" w:rsidP="00135A3A">
                  <w:pPr>
                    <w:spacing w:line="276" w:lineRule="auto"/>
                    <w:rPr>
                      <w:lang w:val="el-GR"/>
                    </w:rPr>
                  </w:pPr>
                </w:p>
              </w:tc>
            </w:tr>
            <w:tr w:rsidR="00135A3A" w:rsidRPr="004E7208" w14:paraId="3E0B3921" w14:textId="77777777" w:rsidTr="009C5EA6">
              <w:trPr>
                <w:trHeight w:val="394"/>
              </w:trPr>
              <w:tc>
                <w:tcPr>
                  <w:tcW w:w="262" w:type="pct"/>
                  <w:vAlign w:val="center"/>
                </w:tcPr>
                <w:p w14:paraId="3E0B391B" w14:textId="77777777" w:rsidR="00135A3A" w:rsidRPr="00603221" w:rsidRDefault="00135A3A" w:rsidP="00135A3A">
                  <w:pPr>
                    <w:spacing w:line="276" w:lineRule="auto"/>
                    <w:rPr>
                      <w:lang w:val="el-GR"/>
                    </w:rPr>
                  </w:pPr>
                </w:p>
              </w:tc>
              <w:tc>
                <w:tcPr>
                  <w:tcW w:w="1146" w:type="pct"/>
                  <w:vAlign w:val="center"/>
                </w:tcPr>
                <w:p w14:paraId="3E0B391C" w14:textId="77777777" w:rsidR="00135A3A" w:rsidRPr="00603221" w:rsidRDefault="00135A3A" w:rsidP="00135A3A">
                  <w:pPr>
                    <w:spacing w:line="276" w:lineRule="auto"/>
                    <w:rPr>
                      <w:lang w:val="el-GR"/>
                    </w:rPr>
                  </w:pPr>
                </w:p>
              </w:tc>
              <w:tc>
                <w:tcPr>
                  <w:tcW w:w="1146" w:type="pct"/>
                  <w:vAlign w:val="center"/>
                </w:tcPr>
                <w:p w14:paraId="3E0B391D" w14:textId="77777777" w:rsidR="00135A3A" w:rsidRPr="00603221" w:rsidRDefault="00135A3A" w:rsidP="00135A3A">
                  <w:pPr>
                    <w:spacing w:line="276" w:lineRule="auto"/>
                    <w:rPr>
                      <w:lang w:val="el-GR"/>
                    </w:rPr>
                  </w:pPr>
                </w:p>
              </w:tc>
              <w:tc>
                <w:tcPr>
                  <w:tcW w:w="1146" w:type="pct"/>
                  <w:vAlign w:val="center"/>
                </w:tcPr>
                <w:p w14:paraId="3E0B391E" w14:textId="77777777" w:rsidR="00135A3A" w:rsidRPr="00603221" w:rsidRDefault="00135A3A" w:rsidP="00135A3A">
                  <w:pPr>
                    <w:spacing w:line="276" w:lineRule="auto"/>
                    <w:rPr>
                      <w:lang w:val="el-GR"/>
                    </w:rPr>
                  </w:pPr>
                </w:p>
              </w:tc>
              <w:tc>
                <w:tcPr>
                  <w:tcW w:w="709" w:type="pct"/>
                  <w:vAlign w:val="center"/>
                </w:tcPr>
                <w:p w14:paraId="3E0B391F" w14:textId="77777777" w:rsidR="00135A3A" w:rsidRPr="00603221" w:rsidRDefault="00135A3A" w:rsidP="00135A3A">
                  <w:pPr>
                    <w:spacing w:line="276" w:lineRule="auto"/>
                    <w:rPr>
                      <w:lang w:val="el-GR"/>
                    </w:rPr>
                  </w:pPr>
                </w:p>
              </w:tc>
              <w:tc>
                <w:tcPr>
                  <w:tcW w:w="590" w:type="pct"/>
                  <w:shd w:val="clear" w:color="auto" w:fill="C0C0C0"/>
                </w:tcPr>
                <w:p w14:paraId="3E0B3920" w14:textId="77777777" w:rsidR="00135A3A" w:rsidRPr="00603221" w:rsidRDefault="00135A3A" w:rsidP="00135A3A">
                  <w:pPr>
                    <w:spacing w:line="276" w:lineRule="auto"/>
                    <w:rPr>
                      <w:lang w:val="el-GR"/>
                    </w:rPr>
                  </w:pPr>
                </w:p>
              </w:tc>
            </w:tr>
            <w:tr w:rsidR="00135A3A" w:rsidRPr="004E7208" w14:paraId="3E0B3925" w14:textId="77777777" w:rsidTr="009C5EA6">
              <w:trPr>
                <w:trHeight w:val="394"/>
              </w:trPr>
              <w:tc>
                <w:tcPr>
                  <w:tcW w:w="3701" w:type="pct"/>
                  <w:gridSpan w:val="4"/>
                  <w:tcBorders>
                    <w:bottom w:val="single" w:sz="4" w:space="0" w:color="000080"/>
                  </w:tcBorders>
                  <w:shd w:val="clear" w:color="auto" w:fill="C0C0C0"/>
                  <w:vAlign w:val="center"/>
                </w:tcPr>
                <w:p w14:paraId="3E0B3922"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3E0B3923"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3E0B3924" w14:textId="77777777" w:rsidR="00135A3A" w:rsidRPr="00603221" w:rsidRDefault="00135A3A" w:rsidP="00135A3A">
                  <w:pPr>
                    <w:spacing w:line="276" w:lineRule="auto"/>
                    <w:rPr>
                      <w:lang w:val="el-GR"/>
                    </w:rPr>
                  </w:pPr>
                </w:p>
              </w:tc>
            </w:tr>
          </w:tbl>
          <w:p w14:paraId="3E0B3926" w14:textId="77777777" w:rsidR="00135A3A" w:rsidRPr="00603221" w:rsidRDefault="00135A3A" w:rsidP="00135A3A">
            <w:pPr>
              <w:autoSpaceDE w:val="0"/>
              <w:autoSpaceDN w:val="0"/>
              <w:adjustRightInd w:val="0"/>
              <w:spacing w:after="70"/>
              <w:jc w:val="left"/>
              <w:rPr>
                <w:b/>
                <w:bCs/>
                <w:lang w:val="el-GR" w:eastAsia="el-GR"/>
              </w:rPr>
            </w:pPr>
          </w:p>
          <w:p w14:paraId="3E0B392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4E7208" w14:paraId="3E0B392D" w14:textId="77777777" w:rsidTr="009C5EA6">
              <w:trPr>
                <w:trHeight w:val="788"/>
              </w:trPr>
              <w:tc>
                <w:tcPr>
                  <w:tcW w:w="262" w:type="pct"/>
                  <w:shd w:val="clear" w:color="auto" w:fill="E0E0E0"/>
                  <w:vAlign w:val="center"/>
                </w:tcPr>
                <w:p w14:paraId="3E0B3928"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3E0B3929"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3E0B392A"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E0B392B"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3E0B392C"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4E7208" w14:paraId="3E0B3933" w14:textId="77777777" w:rsidTr="009C5EA6">
              <w:trPr>
                <w:trHeight w:val="394"/>
              </w:trPr>
              <w:tc>
                <w:tcPr>
                  <w:tcW w:w="262" w:type="pct"/>
                  <w:vAlign w:val="center"/>
                </w:tcPr>
                <w:p w14:paraId="3E0B392E" w14:textId="77777777" w:rsidR="00135A3A" w:rsidRPr="00603221" w:rsidRDefault="00135A3A" w:rsidP="00135A3A">
                  <w:pPr>
                    <w:spacing w:line="276" w:lineRule="auto"/>
                    <w:rPr>
                      <w:lang w:val="el-GR"/>
                    </w:rPr>
                  </w:pPr>
                </w:p>
              </w:tc>
              <w:tc>
                <w:tcPr>
                  <w:tcW w:w="2261" w:type="pct"/>
                  <w:vAlign w:val="center"/>
                </w:tcPr>
                <w:p w14:paraId="3E0B392F" w14:textId="77777777" w:rsidR="00135A3A" w:rsidRPr="00603221" w:rsidRDefault="00135A3A" w:rsidP="00135A3A">
                  <w:pPr>
                    <w:spacing w:line="276" w:lineRule="auto"/>
                    <w:rPr>
                      <w:lang w:val="el-GR"/>
                    </w:rPr>
                  </w:pPr>
                </w:p>
              </w:tc>
              <w:tc>
                <w:tcPr>
                  <w:tcW w:w="1128" w:type="pct"/>
                  <w:vAlign w:val="center"/>
                </w:tcPr>
                <w:p w14:paraId="3E0B3930" w14:textId="77777777" w:rsidR="00135A3A" w:rsidRPr="00603221" w:rsidRDefault="00135A3A" w:rsidP="00135A3A">
                  <w:pPr>
                    <w:spacing w:line="276" w:lineRule="auto"/>
                    <w:rPr>
                      <w:lang w:val="el-GR"/>
                    </w:rPr>
                  </w:pPr>
                </w:p>
              </w:tc>
              <w:tc>
                <w:tcPr>
                  <w:tcW w:w="709" w:type="pct"/>
                  <w:vAlign w:val="center"/>
                </w:tcPr>
                <w:p w14:paraId="3E0B3931" w14:textId="77777777" w:rsidR="00135A3A" w:rsidRPr="00603221" w:rsidRDefault="00135A3A" w:rsidP="00135A3A">
                  <w:pPr>
                    <w:spacing w:line="276" w:lineRule="auto"/>
                    <w:rPr>
                      <w:lang w:val="el-GR"/>
                    </w:rPr>
                  </w:pPr>
                </w:p>
              </w:tc>
              <w:tc>
                <w:tcPr>
                  <w:tcW w:w="639" w:type="pct"/>
                  <w:shd w:val="clear" w:color="auto" w:fill="C0C0C0"/>
                </w:tcPr>
                <w:p w14:paraId="3E0B3932" w14:textId="77777777" w:rsidR="00135A3A" w:rsidRPr="00603221" w:rsidRDefault="00135A3A" w:rsidP="00135A3A">
                  <w:pPr>
                    <w:spacing w:line="276" w:lineRule="auto"/>
                    <w:rPr>
                      <w:lang w:val="el-GR"/>
                    </w:rPr>
                  </w:pPr>
                </w:p>
              </w:tc>
            </w:tr>
            <w:tr w:rsidR="00135A3A" w:rsidRPr="004E7208" w14:paraId="3E0B3939" w14:textId="77777777" w:rsidTr="009C5EA6">
              <w:trPr>
                <w:trHeight w:val="394"/>
              </w:trPr>
              <w:tc>
                <w:tcPr>
                  <w:tcW w:w="262" w:type="pct"/>
                  <w:vAlign w:val="center"/>
                </w:tcPr>
                <w:p w14:paraId="3E0B3934" w14:textId="77777777" w:rsidR="00135A3A" w:rsidRPr="00603221" w:rsidRDefault="00135A3A" w:rsidP="00135A3A">
                  <w:pPr>
                    <w:spacing w:line="276" w:lineRule="auto"/>
                    <w:rPr>
                      <w:lang w:val="el-GR"/>
                    </w:rPr>
                  </w:pPr>
                </w:p>
              </w:tc>
              <w:tc>
                <w:tcPr>
                  <w:tcW w:w="2261" w:type="pct"/>
                  <w:vAlign w:val="center"/>
                </w:tcPr>
                <w:p w14:paraId="3E0B3935" w14:textId="77777777" w:rsidR="00135A3A" w:rsidRPr="00603221" w:rsidRDefault="00135A3A" w:rsidP="00135A3A">
                  <w:pPr>
                    <w:spacing w:line="276" w:lineRule="auto"/>
                    <w:rPr>
                      <w:lang w:val="el-GR"/>
                    </w:rPr>
                  </w:pPr>
                </w:p>
              </w:tc>
              <w:tc>
                <w:tcPr>
                  <w:tcW w:w="1128" w:type="pct"/>
                  <w:vAlign w:val="center"/>
                </w:tcPr>
                <w:p w14:paraId="3E0B3936" w14:textId="77777777" w:rsidR="00135A3A" w:rsidRPr="00603221" w:rsidRDefault="00135A3A" w:rsidP="00135A3A">
                  <w:pPr>
                    <w:spacing w:line="276" w:lineRule="auto"/>
                    <w:rPr>
                      <w:lang w:val="el-GR"/>
                    </w:rPr>
                  </w:pPr>
                </w:p>
              </w:tc>
              <w:tc>
                <w:tcPr>
                  <w:tcW w:w="709" w:type="pct"/>
                  <w:vAlign w:val="center"/>
                </w:tcPr>
                <w:p w14:paraId="3E0B3937" w14:textId="77777777" w:rsidR="00135A3A" w:rsidRPr="00603221" w:rsidRDefault="00135A3A" w:rsidP="00135A3A">
                  <w:pPr>
                    <w:spacing w:line="276" w:lineRule="auto"/>
                    <w:rPr>
                      <w:lang w:val="el-GR"/>
                    </w:rPr>
                  </w:pPr>
                </w:p>
              </w:tc>
              <w:tc>
                <w:tcPr>
                  <w:tcW w:w="639" w:type="pct"/>
                  <w:shd w:val="clear" w:color="auto" w:fill="C0C0C0"/>
                </w:tcPr>
                <w:p w14:paraId="3E0B3938" w14:textId="77777777" w:rsidR="00135A3A" w:rsidRPr="00603221" w:rsidRDefault="00135A3A" w:rsidP="00135A3A">
                  <w:pPr>
                    <w:spacing w:line="276" w:lineRule="auto"/>
                    <w:rPr>
                      <w:lang w:val="el-GR"/>
                    </w:rPr>
                  </w:pPr>
                </w:p>
              </w:tc>
            </w:tr>
            <w:tr w:rsidR="00135A3A" w:rsidRPr="004E7208" w14:paraId="3E0B393F" w14:textId="77777777" w:rsidTr="009C5EA6">
              <w:trPr>
                <w:trHeight w:val="394"/>
              </w:trPr>
              <w:tc>
                <w:tcPr>
                  <w:tcW w:w="262" w:type="pct"/>
                  <w:vAlign w:val="center"/>
                </w:tcPr>
                <w:p w14:paraId="3E0B393A" w14:textId="77777777" w:rsidR="00135A3A" w:rsidRPr="00603221" w:rsidRDefault="00135A3A" w:rsidP="00135A3A">
                  <w:pPr>
                    <w:spacing w:line="276" w:lineRule="auto"/>
                    <w:rPr>
                      <w:lang w:val="el-GR"/>
                    </w:rPr>
                  </w:pPr>
                </w:p>
              </w:tc>
              <w:tc>
                <w:tcPr>
                  <w:tcW w:w="2261" w:type="pct"/>
                  <w:vAlign w:val="center"/>
                </w:tcPr>
                <w:p w14:paraId="3E0B393B" w14:textId="77777777" w:rsidR="00135A3A" w:rsidRPr="00603221" w:rsidRDefault="00135A3A" w:rsidP="00135A3A">
                  <w:pPr>
                    <w:spacing w:line="276" w:lineRule="auto"/>
                    <w:rPr>
                      <w:lang w:val="el-GR"/>
                    </w:rPr>
                  </w:pPr>
                </w:p>
              </w:tc>
              <w:tc>
                <w:tcPr>
                  <w:tcW w:w="1128" w:type="pct"/>
                  <w:vAlign w:val="center"/>
                </w:tcPr>
                <w:p w14:paraId="3E0B393C" w14:textId="77777777" w:rsidR="00135A3A" w:rsidRPr="00603221" w:rsidRDefault="00135A3A" w:rsidP="00135A3A">
                  <w:pPr>
                    <w:spacing w:line="276" w:lineRule="auto"/>
                    <w:rPr>
                      <w:lang w:val="el-GR"/>
                    </w:rPr>
                  </w:pPr>
                </w:p>
              </w:tc>
              <w:tc>
                <w:tcPr>
                  <w:tcW w:w="709" w:type="pct"/>
                  <w:vAlign w:val="center"/>
                </w:tcPr>
                <w:p w14:paraId="3E0B393D" w14:textId="77777777" w:rsidR="00135A3A" w:rsidRPr="00603221" w:rsidRDefault="00135A3A" w:rsidP="00135A3A">
                  <w:pPr>
                    <w:spacing w:line="276" w:lineRule="auto"/>
                    <w:rPr>
                      <w:lang w:val="el-GR"/>
                    </w:rPr>
                  </w:pPr>
                </w:p>
              </w:tc>
              <w:tc>
                <w:tcPr>
                  <w:tcW w:w="639" w:type="pct"/>
                  <w:shd w:val="clear" w:color="auto" w:fill="C0C0C0"/>
                </w:tcPr>
                <w:p w14:paraId="3E0B393E" w14:textId="77777777" w:rsidR="00135A3A" w:rsidRPr="00603221" w:rsidRDefault="00135A3A" w:rsidP="00135A3A">
                  <w:pPr>
                    <w:spacing w:line="276" w:lineRule="auto"/>
                    <w:rPr>
                      <w:lang w:val="el-GR"/>
                    </w:rPr>
                  </w:pPr>
                </w:p>
              </w:tc>
            </w:tr>
            <w:tr w:rsidR="00135A3A" w:rsidRPr="004E7208" w14:paraId="3E0B3943" w14:textId="77777777" w:rsidTr="009C5EA6">
              <w:trPr>
                <w:trHeight w:val="380"/>
              </w:trPr>
              <w:tc>
                <w:tcPr>
                  <w:tcW w:w="3653" w:type="pct"/>
                  <w:gridSpan w:val="3"/>
                  <w:shd w:val="clear" w:color="auto" w:fill="C0C0C0"/>
                  <w:vAlign w:val="center"/>
                </w:tcPr>
                <w:p w14:paraId="3E0B3940"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3E0B3941" w14:textId="77777777" w:rsidR="00135A3A" w:rsidRPr="00603221" w:rsidRDefault="00135A3A" w:rsidP="00135A3A">
                  <w:pPr>
                    <w:spacing w:line="276" w:lineRule="auto"/>
                    <w:rPr>
                      <w:lang w:val="el-GR"/>
                    </w:rPr>
                  </w:pPr>
                </w:p>
              </w:tc>
              <w:tc>
                <w:tcPr>
                  <w:tcW w:w="639" w:type="pct"/>
                  <w:shd w:val="clear" w:color="auto" w:fill="C0C0C0"/>
                </w:tcPr>
                <w:p w14:paraId="3E0B3942" w14:textId="77777777" w:rsidR="00135A3A" w:rsidRPr="00603221" w:rsidRDefault="00135A3A" w:rsidP="00135A3A">
                  <w:pPr>
                    <w:spacing w:line="276" w:lineRule="auto"/>
                    <w:rPr>
                      <w:lang w:val="el-GR"/>
                    </w:rPr>
                  </w:pPr>
                </w:p>
              </w:tc>
            </w:tr>
          </w:tbl>
          <w:p w14:paraId="3E0B3944"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3E0B3945" w14:textId="77777777" w:rsidR="00135A3A" w:rsidRDefault="2D581823" w:rsidP="00135A3A">
            <w:pPr>
              <w:autoSpaceDE w:val="0"/>
              <w:autoSpaceDN w:val="0"/>
              <w:adjustRightInd w:val="0"/>
              <w:spacing w:after="70"/>
              <w:rPr>
                <w:lang w:val="el-GR"/>
              </w:rPr>
            </w:pPr>
            <w:r w:rsidRPr="11E90C04">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3E0B3946" w14:textId="77777777" w:rsidR="00A825D8" w:rsidRPr="00603221" w:rsidRDefault="7099E318" w:rsidP="00135A3A">
            <w:pPr>
              <w:autoSpaceDE w:val="0"/>
              <w:autoSpaceDN w:val="0"/>
              <w:adjustRightInd w:val="0"/>
              <w:spacing w:after="70"/>
              <w:rPr>
                <w:b/>
                <w:bCs/>
                <w:lang w:val="el-GR" w:eastAsia="el-GR"/>
              </w:rPr>
            </w:pPr>
            <w:r w:rsidRPr="11E90C04">
              <w:rPr>
                <w:lang w:val="el-GR"/>
              </w:rPr>
              <w:t xml:space="preserve">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w:t>
            </w:r>
            <w:r w:rsidR="6F361755" w:rsidRPr="11E90C04">
              <w:rPr>
                <w:lang w:val="el-GR"/>
              </w:rPr>
              <w:t xml:space="preserve">και σύμφωνα με την παρ. 2.2.6.2 θεωρούνται ίδιοι πόροι του οικονομικού φορέα, </w:t>
            </w:r>
            <w:r w:rsidRPr="11E90C04">
              <w:rPr>
                <w:lang w:val="el-GR"/>
              </w:rPr>
              <w:t xml:space="preserve">θα πρέπει να προσκομιστούν οι συμβάσεις </w:t>
            </w:r>
            <w:r w:rsidR="531AB822" w:rsidRPr="11E90C04">
              <w:rPr>
                <w:lang w:val="el-GR"/>
              </w:rPr>
              <w:t>ανεξάρτητων υπηρεσιών κατά την έννοια του άρθρου 39 παρ. 9 του Ν. 4387/2016 (Α 85)</w:t>
            </w:r>
            <w:r w:rsidRPr="11E90C04">
              <w:rPr>
                <w:lang w:val="el-GR"/>
              </w:rPr>
              <w:t>.</w:t>
            </w:r>
          </w:p>
        </w:tc>
      </w:tr>
      <w:tr w:rsidR="00135A3A" w:rsidRPr="00DF02B0" w14:paraId="3E0B394A" w14:textId="77777777" w:rsidTr="11E90C04">
        <w:tc>
          <w:tcPr>
            <w:tcW w:w="675" w:type="dxa"/>
          </w:tcPr>
          <w:p w14:paraId="3E0B3948" w14:textId="77777777" w:rsidR="00135A3A" w:rsidRPr="00603221" w:rsidRDefault="00135A3A" w:rsidP="00135A3A">
            <w:r w:rsidRPr="00603221">
              <w:rPr>
                <w:lang w:val="el-GR"/>
              </w:rPr>
              <w:lastRenderedPageBreak/>
              <w:t>4</w:t>
            </w:r>
            <w:r w:rsidRPr="00603221">
              <w:t>.2</w:t>
            </w:r>
          </w:p>
        </w:tc>
        <w:tc>
          <w:tcPr>
            <w:tcW w:w="9180" w:type="dxa"/>
          </w:tcPr>
          <w:p w14:paraId="3E0B3949" w14:textId="4ED585D7"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fldChar w:fldCharType="begin"/>
            </w:r>
            <w:r>
              <w:instrText xml:space="preserve"> REF _Ref496624509 \h  \* MERGEFORMAT </w:instrText>
            </w:r>
            <w:r>
              <w:fldChar w:fldCharType="separate"/>
            </w:r>
            <w:r w:rsidR="004E7208" w:rsidRPr="00603221">
              <w:rPr>
                <w:lang w:val="el-GR"/>
              </w:rPr>
              <w:t xml:space="preserve">ΠΑΡΑΡΤΗΜΑ </w:t>
            </w:r>
            <w:r w:rsidR="004E7208" w:rsidRPr="004E7208">
              <w:t>Ι</w:t>
            </w:r>
            <w:r w:rsidR="004E7208" w:rsidRPr="00603221">
              <w:t>V</w:t>
            </w:r>
            <w:r w:rsidR="004E7208" w:rsidRPr="00603221">
              <w:rPr>
                <w:lang w:val="el-GR"/>
              </w:rPr>
              <w:t xml:space="preserve"> – Υπόδειγμα Βιογραφικού Σημειώματος</w:t>
            </w:r>
            <w:r>
              <w:fldChar w:fldCharType="end"/>
            </w:r>
            <w:r w:rsidRPr="00603221">
              <w:rPr>
                <w:lang w:val="el-GR"/>
              </w:rPr>
              <w:t>»)</w:t>
            </w:r>
          </w:p>
        </w:tc>
      </w:tr>
    </w:tbl>
    <w:p w14:paraId="3E0B394B" w14:textId="77777777" w:rsidR="00814752" w:rsidRPr="00603221" w:rsidRDefault="00814752">
      <w:pPr>
        <w:rPr>
          <w:b/>
          <w:bCs/>
          <w:lang w:val="el-GR"/>
        </w:rPr>
      </w:pPr>
    </w:p>
    <w:p w14:paraId="3E0B394C" w14:textId="70487FEF"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fldChar w:fldCharType="begin"/>
      </w:r>
      <w:r w:rsidR="008338F0" w:rsidRPr="00F65401">
        <w:rPr>
          <w:lang w:val="el-GR"/>
        </w:rPr>
        <w:instrText xml:space="preserve"> </w:instrText>
      </w:r>
      <w:r w:rsidR="008338F0">
        <w:instrText>REF</w:instrText>
      </w:r>
      <w:r w:rsidR="008338F0" w:rsidRPr="00F65401">
        <w:rPr>
          <w:lang w:val="el-GR"/>
        </w:rPr>
        <w:instrText xml:space="preserve"> _</w:instrText>
      </w:r>
      <w:r w:rsidR="008338F0">
        <w:instrText>Ref</w:instrText>
      </w:r>
      <w:r w:rsidR="008338F0" w:rsidRPr="00F65401">
        <w:rPr>
          <w:lang w:val="el-GR"/>
        </w:rPr>
        <w:instrText>496541651 \</w:instrText>
      </w:r>
      <w:r w:rsidR="008338F0">
        <w:instrText>r</w:instrText>
      </w:r>
      <w:r w:rsidR="008338F0" w:rsidRPr="00F65401">
        <w:rPr>
          <w:lang w:val="el-GR"/>
        </w:rPr>
        <w:instrText xml:space="preserve"> \</w:instrText>
      </w:r>
      <w:r w:rsidR="008338F0">
        <w:instrText>h</w:instrText>
      </w:r>
      <w:r w:rsidR="008338F0" w:rsidRPr="00F65401">
        <w:rPr>
          <w:lang w:val="el-GR"/>
        </w:rPr>
        <w:instrText xml:space="preserve">  \* </w:instrText>
      </w:r>
      <w:r w:rsidR="008338F0">
        <w:instrText>MERGEFORMAT</w:instrText>
      </w:r>
      <w:r w:rsidR="008338F0" w:rsidRPr="00F65401">
        <w:rPr>
          <w:lang w:val="el-GR"/>
        </w:rPr>
        <w:instrText xml:space="preserve"> </w:instrText>
      </w:r>
      <w:r>
        <w:fldChar w:fldCharType="separate"/>
      </w:r>
      <w:r w:rsidR="004E7208" w:rsidRPr="004E7208">
        <w:rPr>
          <w:b/>
          <w:lang w:val="el-GR"/>
        </w:rPr>
        <w:t>2.2.7</w:t>
      </w:r>
      <w: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4E7208" w14:paraId="3E0B3950" w14:textId="77777777" w:rsidTr="009C5EA6">
        <w:trPr>
          <w:trHeight w:val="711"/>
        </w:trPr>
        <w:tc>
          <w:tcPr>
            <w:tcW w:w="675" w:type="dxa"/>
            <w:shd w:val="clear" w:color="auto" w:fill="D9D9D9"/>
          </w:tcPr>
          <w:p w14:paraId="3E0B394D"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3E0B394E" w14:textId="77777777" w:rsidR="008129E2" w:rsidRPr="00603221"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03221">
              <w:rPr>
                <w:b/>
                <w:bCs/>
                <w:lang w:val="el-GR"/>
              </w:rPr>
              <w:t xml:space="preserve"> </w:t>
            </w:r>
            <w:r w:rsidR="005A3970">
              <w:rPr>
                <w:b/>
                <w:bCs/>
                <w:lang w:val="el-GR"/>
              </w:rPr>
              <w:t>σύμφωνα με την παρ. 2.2.7</w:t>
            </w:r>
            <w:r w:rsidR="008129E2" w:rsidRPr="00603221">
              <w:rPr>
                <w:b/>
                <w:bCs/>
                <w:lang w:val="el-GR"/>
              </w:rPr>
              <w:t xml:space="preserve"> </w:t>
            </w:r>
          </w:p>
          <w:p w14:paraId="3E0B394F"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4E7208" w14:paraId="3E0B3953" w14:textId="77777777" w:rsidTr="009C5EA6">
        <w:trPr>
          <w:trHeight w:val="1480"/>
        </w:trPr>
        <w:tc>
          <w:tcPr>
            <w:tcW w:w="675" w:type="dxa"/>
          </w:tcPr>
          <w:p w14:paraId="3E0B3951" w14:textId="77777777" w:rsidR="00BD358F" w:rsidRPr="00603221" w:rsidRDefault="00C40FB9" w:rsidP="009C5EA6">
            <w:r w:rsidRPr="00603221">
              <w:rPr>
                <w:lang w:val="el-GR"/>
              </w:rPr>
              <w:lastRenderedPageBreak/>
              <w:t>5</w:t>
            </w:r>
            <w:r w:rsidR="00BD358F" w:rsidRPr="00603221">
              <w:t>.1</w:t>
            </w:r>
          </w:p>
        </w:tc>
        <w:tc>
          <w:tcPr>
            <w:tcW w:w="9180" w:type="dxa"/>
          </w:tcPr>
          <w:p w14:paraId="3E0B3952"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3E0B3954" w14:textId="77777777" w:rsidR="00221291" w:rsidRDefault="00221291">
      <w:pPr>
        <w:rPr>
          <w:b/>
          <w:bCs/>
          <w:lang w:val="el-GR"/>
        </w:rPr>
      </w:pPr>
    </w:p>
    <w:p w14:paraId="3E0B3955" w14:textId="77777777" w:rsidR="004B25E5" w:rsidRPr="00603221" w:rsidRDefault="004B25E5">
      <w:pPr>
        <w:rPr>
          <w:b/>
          <w:bCs/>
          <w:lang w:val="el-GR"/>
        </w:rPr>
      </w:pPr>
    </w:p>
    <w:p w14:paraId="3E0B3956"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3E0B3957" w14:textId="77777777" w:rsidR="002B2F6A" w:rsidRDefault="002B2F6A" w:rsidP="002B2F6A">
      <w:pPr>
        <w:rPr>
          <w:lang w:val="el-GR"/>
        </w:rPr>
      </w:pPr>
      <w:r w:rsidRPr="11E90C04">
        <w:rPr>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3E0B3958"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3E0B3959" w14:textId="77777777" w:rsidR="002B2F6A" w:rsidRPr="00374B84" w:rsidRDefault="002B2F6A" w:rsidP="002B2F6A">
      <w:pPr>
        <w:rPr>
          <w:lang w:val="el-GR"/>
        </w:rPr>
      </w:pPr>
      <w:r w:rsidRPr="002B2F6A">
        <w:rPr>
          <w:lang w:val="el-GR"/>
        </w:rPr>
        <w:t xml:space="preserve"> </w:t>
      </w:r>
      <w:r w:rsidRPr="00374B84">
        <w:rPr>
          <w:lang w:val="el-GR"/>
        </w:rPr>
        <w:t xml:space="preserve">i) </w:t>
      </w:r>
      <w:r w:rsidRPr="07571D1B">
        <w:rPr>
          <w:b/>
          <w:bCs/>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r w:rsidR="00B46541" w:rsidRPr="07571D1B">
        <w:rPr>
          <w:lang w:val="el-GR"/>
        </w:rPr>
        <w:t>ΓΕΜΗ,</w:t>
      </w:r>
      <w:r w:rsidR="00224FC8" w:rsidRPr="07571D1B">
        <w:rPr>
          <w:lang w:val="el-GR"/>
        </w:rPr>
        <w:t xml:space="preserve"> </w:t>
      </w:r>
      <w:r w:rsidRPr="00374B84">
        <w:rPr>
          <w:lang w:val="el-GR"/>
        </w:rPr>
        <w:t xml:space="preserve">προσκομίζει σχετικό πιστοποιητικό </w:t>
      </w:r>
      <w:r w:rsidR="00B46541" w:rsidRPr="07571D1B">
        <w:rPr>
          <w:lang w:val="el-GR"/>
        </w:rPr>
        <w:t>ισχύουσας εκπροσώπησης</w:t>
      </w:r>
      <w:r w:rsidR="00B46541">
        <w:rPr>
          <w:rStyle w:val="0"/>
          <w:lang w:val="el-GR"/>
        </w:rPr>
        <w:footnoteReference w:id="19"/>
      </w:r>
      <w:r w:rsidR="00B46541" w:rsidRPr="07571D1B">
        <w:rPr>
          <w:lang w:val="el-GR"/>
        </w:rPr>
        <w:t>,</w:t>
      </w:r>
      <w:r w:rsidRPr="00374B84">
        <w:rPr>
          <w:lang w:val="el-GR"/>
        </w:rPr>
        <w:t xml:space="preserve"> το οποίο πρέπει να έχει εκδοθεί έως τριάντα (30) εργάσιμες ημέρες πριν από την υποβολή του.  </w:t>
      </w:r>
    </w:p>
    <w:p w14:paraId="3E0B395A" w14:textId="77777777" w:rsidR="002B2F6A" w:rsidRPr="00995186" w:rsidRDefault="002B2F6A" w:rsidP="07571D1B">
      <w:pPr>
        <w:rPr>
          <w:color w:val="000000"/>
          <w:lang w:val="el-GR"/>
        </w:rPr>
      </w:pPr>
      <w:r w:rsidRPr="07571D1B">
        <w:t>ii</w:t>
      </w:r>
      <w:r w:rsidRPr="00995186">
        <w:rPr>
          <w:lang w:val="el-GR"/>
        </w:rPr>
        <w:t xml:space="preserve">) Για την </w:t>
      </w:r>
      <w:r w:rsidRPr="00995186">
        <w:rPr>
          <w:b/>
          <w:bCs/>
          <w:lang w:val="el-GR"/>
        </w:rPr>
        <w:t>απόδειξη της νόμιμης σύστασης και των μεταβολών</w:t>
      </w:r>
      <w:r w:rsidRPr="00995186">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995186">
        <w:rPr>
          <w:color w:val="000000" w:themeColor="text1"/>
          <w:lang w:val="el-GR"/>
        </w:rPr>
        <w:t xml:space="preserve">  </w:t>
      </w:r>
    </w:p>
    <w:p w14:paraId="3E0B395B" w14:textId="77777777" w:rsidR="002B2F6A" w:rsidRPr="00D91A47"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B46541" w:rsidRPr="07571D1B">
        <w:rPr>
          <w:color w:val="000000" w:themeColor="text1"/>
          <w:lang w:val="el-GR"/>
        </w:rPr>
        <w:t>τους</w:t>
      </w:r>
      <w:r w:rsidR="00B46541">
        <w:rPr>
          <w:rStyle w:val="ab"/>
          <w:color w:val="000000"/>
          <w:lang w:val="el-GR"/>
        </w:rPr>
        <w:footnoteReference w:id="20"/>
      </w:r>
      <w:r w:rsidR="00B46541" w:rsidRPr="07571D1B">
        <w:rPr>
          <w:color w:val="000000" w:themeColor="text1"/>
          <w:lang w:val="el-GR"/>
        </w:rPr>
        <w:t>.</w:t>
      </w:r>
    </w:p>
    <w:p w14:paraId="3E0B395C" w14:textId="77777777" w:rsidR="002B2F6A" w:rsidRPr="005609B2" w:rsidRDefault="002B2F6A" w:rsidP="002B2F6A">
      <w:pPr>
        <w:rPr>
          <w:color w:val="000000"/>
          <w:lang w:val="el-GR"/>
        </w:rPr>
      </w:pPr>
      <w:r w:rsidRPr="11E90C04">
        <w:rPr>
          <w:color w:val="000000" w:themeColor="text1"/>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224FC8" w:rsidRPr="11E90C04">
        <w:rPr>
          <w:color w:val="000000" w:themeColor="text1"/>
          <w:lang w:val="el-GR"/>
        </w:rPr>
        <w:t>ό</w:t>
      </w:r>
      <w:r w:rsidRPr="11E90C04">
        <w:rPr>
          <w:color w:val="000000" w:themeColor="text1"/>
          <w:lang w:val="el-GR"/>
        </w:rPr>
        <w:t>δ</w:t>
      </w:r>
      <w:r w:rsidR="00224FC8" w:rsidRPr="11E90C04">
        <w:rPr>
          <w:color w:val="000000" w:themeColor="text1"/>
          <w:lang w:val="el-GR"/>
        </w:rPr>
        <w:t>ι</w:t>
      </w:r>
      <w:r w:rsidRPr="11E90C04">
        <w:rPr>
          <w:color w:val="000000" w:themeColor="text1"/>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3E0B395D"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E0B395E"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3E0B395F" w14:textId="77777777" w:rsidR="002B2F6A" w:rsidRPr="005609B2" w:rsidRDefault="002B2F6A" w:rsidP="002B2F6A">
      <w:pPr>
        <w:rPr>
          <w:color w:val="000000"/>
          <w:lang w:val="el-GR"/>
        </w:rPr>
      </w:pPr>
      <w:r w:rsidRPr="11E90C04">
        <w:rPr>
          <w:color w:val="000000" w:themeColor="text1"/>
          <w:lang w:val="el-GR"/>
        </w:rPr>
        <w:lastRenderedPageBreak/>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11E90C04">
        <w:rPr>
          <w:color w:val="000000" w:themeColor="text1"/>
          <w:lang w:val="el-GR"/>
        </w:rPr>
        <w:t>ουν</w:t>
      </w:r>
      <w:proofErr w:type="spellEnd"/>
      <w:r w:rsidRPr="11E90C04">
        <w:rPr>
          <w:color w:val="000000" w:themeColor="text1"/>
          <w:lang w:val="el-GR"/>
        </w:rPr>
        <w:t xml:space="preserve"> νόμιμα την εταιρ</w:t>
      </w:r>
      <w:r w:rsidR="003629A5" w:rsidRPr="11E90C04">
        <w:rPr>
          <w:color w:val="000000" w:themeColor="text1"/>
          <w:lang w:val="el-GR"/>
        </w:rPr>
        <w:t>ε</w:t>
      </w:r>
      <w:r w:rsidRPr="11E90C04">
        <w:rPr>
          <w:color w:val="000000" w:themeColor="text1"/>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διοίκησης/νόμιμου εκπροσώπου.</w:t>
      </w:r>
    </w:p>
    <w:p w14:paraId="3E0B3960" w14:textId="77777777" w:rsidR="008338F0" w:rsidRPr="00603221" w:rsidRDefault="008338F0">
      <w:pPr>
        <w:rPr>
          <w:b/>
          <w:bCs/>
          <w:lang w:val="el-GR"/>
        </w:rPr>
      </w:pPr>
    </w:p>
    <w:p w14:paraId="3E0B3961"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E0B3962"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E0B3963"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3E0B3964" w14:textId="77777777" w:rsidR="002B2F6A" w:rsidRPr="005609B2" w:rsidRDefault="002B2F6A" w:rsidP="002B2F6A">
      <w:pPr>
        <w:rPr>
          <w:color w:val="000000"/>
          <w:lang w:val="el-GR"/>
        </w:rPr>
      </w:pPr>
      <w:r w:rsidRPr="11E90C04">
        <w:rPr>
          <w:color w:val="000000" w:themeColor="text1"/>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3629A5" w:rsidRPr="11E90C04">
        <w:rPr>
          <w:color w:val="000000" w:themeColor="text1"/>
          <w:lang w:val="el-GR"/>
        </w:rPr>
        <w:t>πέραν</w:t>
      </w:r>
      <w:r w:rsidRPr="11E90C04">
        <w:rPr>
          <w:color w:val="000000" w:themeColor="text1"/>
          <w:lang w:val="el-GR"/>
        </w:rPr>
        <w:t xml:space="preserve"> της βεβαίωσης εγγραφής στον επίσημο κατάλογο και πιστοποιητικά, κατά τα οριζόμενα ανωτέρω στην περίπτωση Β.1, </w:t>
      </w:r>
      <w:proofErr w:type="spellStart"/>
      <w:r w:rsidRPr="11E90C04">
        <w:rPr>
          <w:color w:val="000000" w:themeColor="text1"/>
          <w:lang w:val="el-GR"/>
        </w:rPr>
        <w:t>υποπερ</w:t>
      </w:r>
      <w:proofErr w:type="spellEnd"/>
      <w:r w:rsidRPr="11E90C04">
        <w:rPr>
          <w:color w:val="000000" w:themeColor="text1"/>
          <w:lang w:val="el-GR"/>
        </w:rPr>
        <w:t xml:space="preserve">. </w:t>
      </w:r>
      <w:proofErr w:type="spellStart"/>
      <w:r w:rsidRPr="11E90C04">
        <w:rPr>
          <w:color w:val="000000" w:themeColor="text1"/>
          <w:lang w:val="en-US"/>
        </w:rPr>
        <w:t>i</w:t>
      </w:r>
      <w:proofErr w:type="spellEnd"/>
      <w:r w:rsidRPr="11E90C04">
        <w:rPr>
          <w:color w:val="000000" w:themeColor="text1"/>
          <w:lang w:val="el-GR"/>
        </w:rPr>
        <w:t xml:space="preserve">, </w:t>
      </w:r>
      <w:r w:rsidRPr="11E90C04">
        <w:rPr>
          <w:color w:val="000000" w:themeColor="text1"/>
          <w:lang w:val="en-US"/>
        </w:rPr>
        <w:t>ii</w:t>
      </w:r>
      <w:r w:rsidRPr="11E90C04">
        <w:rPr>
          <w:color w:val="000000" w:themeColor="text1"/>
          <w:lang w:val="el-GR"/>
        </w:rPr>
        <w:t xml:space="preserve"> και </w:t>
      </w:r>
      <w:r w:rsidRPr="11E90C04">
        <w:rPr>
          <w:color w:val="000000" w:themeColor="text1"/>
          <w:lang w:val="en-US"/>
        </w:rPr>
        <w:t>iii</w:t>
      </w:r>
      <w:r w:rsidRPr="11E90C04">
        <w:rPr>
          <w:color w:val="000000" w:themeColor="text1"/>
          <w:lang w:val="el-GR"/>
        </w:rPr>
        <w:t xml:space="preserve"> της περ. β.</w:t>
      </w:r>
    </w:p>
    <w:p w14:paraId="3E0B3965" w14:textId="77777777" w:rsidR="00C81258" w:rsidRDefault="00C81258" w:rsidP="00AC2E76">
      <w:pPr>
        <w:rPr>
          <w:lang w:val="el-GR"/>
        </w:rPr>
      </w:pPr>
    </w:p>
    <w:p w14:paraId="3E0B3966"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3E0B3967"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xml:space="preserve">)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3E0B3968" w14:textId="77777777" w:rsidR="00C81258" w:rsidRPr="00603221" w:rsidRDefault="00C81258" w:rsidP="00AC2E76">
      <w:pPr>
        <w:rPr>
          <w:b/>
          <w:bCs/>
          <w:i/>
          <w:color w:val="5B9BD5"/>
          <w:lang w:val="el-GR"/>
        </w:rPr>
      </w:pPr>
    </w:p>
    <w:p w14:paraId="3E0B3969" w14:textId="77777777" w:rsidR="002B2F6A" w:rsidRDefault="003355E7" w:rsidP="00014B60">
      <w:pPr>
        <w:tabs>
          <w:tab w:val="left" w:pos="3544"/>
        </w:tabs>
        <w:rPr>
          <w:lang w:val="el-GR"/>
        </w:rPr>
      </w:pPr>
      <w:r w:rsidRPr="11E90C04">
        <w:rPr>
          <w:b/>
          <w:bCs/>
          <w:lang w:val="el-GR"/>
        </w:rPr>
        <w:t>Β.</w:t>
      </w:r>
      <w:r w:rsidR="00683396" w:rsidRPr="11E90C04">
        <w:rPr>
          <w:b/>
          <w:bCs/>
          <w:lang w:val="el-GR"/>
        </w:rPr>
        <w:t>9</w:t>
      </w:r>
      <w:r w:rsidRPr="11E90C04">
        <w:rPr>
          <w:b/>
          <w:bCs/>
          <w:lang w:val="el-GR"/>
        </w:rPr>
        <w:t>.</w:t>
      </w:r>
      <w:r w:rsidRPr="11E90C04">
        <w:rPr>
          <w:lang w:val="el-GR"/>
        </w:rPr>
        <w:t xml:space="preserve"> </w:t>
      </w:r>
      <w:r w:rsidR="002B2F6A" w:rsidRPr="11E90C04">
        <w:rPr>
          <w:lang w:val="el-GR"/>
        </w:rPr>
        <w:t>Στην περίπτωση που οικονομικός φορέας επιθυμεί να στηριχθεί στις ικανότητες άλλων φορέων, σύμφωνα με την παράγραφο 2.2.8</w:t>
      </w:r>
      <w:r w:rsidR="00BE0520" w:rsidRPr="11E90C04">
        <w:rPr>
          <w:lang w:val="el-GR"/>
        </w:rPr>
        <w:t>,</w:t>
      </w:r>
      <w:r w:rsidR="002B2F6A" w:rsidRPr="11E90C04">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3629A5" w:rsidRPr="11E90C04">
        <w:rPr>
          <w:lang w:val="el-GR"/>
        </w:rPr>
        <w:t>ό</w:t>
      </w:r>
      <w:r w:rsidR="002B2F6A" w:rsidRPr="11E90C04">
        <w:rPr>
          <w:lang w:val="el-GR"/>
        </w:rPr>
        <w:t>δ</w:t>
      </w:r>
      <w:r w:rsidR="003629A5" w:rsidRPr="11E90C04">
        <w:rPr>
          <w:lang w:val="el-GR"/>
        </w:rPr>
        <w:t>ι</w:t>
      </w:r>
      <w:r w:rsidR="002B2F6A" w:rsidRPr="11E90C04">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3629A5" w:rsidRPr="11E90C04">
        <w:rPr>
          <w:lang w:val="el-GR"/>
        </w:rPr>
        <w:t>ο</w:t>
      </w:r>
      <w:r w:rsidR="002B2F6A" w:rsidRPr="11E90C04">
        <w:rPr>
          <w:lang w:val="el-GR"/>
        </w:rPr>
        <w:t>μ</w:t>
      </w:r>
      <w:r w:rsidR="003629A5" w:rsidRPr="11E90C04">
        <w:rPr>
          <w:lang w:val="el-GR"/>
        </w:rPr>
        <w:t>έ</w:t>
      </w:r>
      <w:r w:rsidR="002B2F6A" w:rsidRPr="11E90C04">
        <w:rPr>
          <w:lang w:val="el-GR"/>
        </w:rPr>
        <w:t xml:space="preserve">νου  για την εκτέλεση της </w:t>
      </w:r>
      <w:r w:rsidR="003629A5" w:rsidRPr="11E90C04">
        <w:rPr>
          <w:lang w:val="el-GR"/>
        </w:rPr>
        <w:t>σ</w:t>
      </w:r>
      <w:r w:rsidR="002B2F6A" w:rsidRPr="11E90C04">
        <w:rPr>
          <w:lang w:val="el-GR"/>
        </w:rPr>
        <w:t xml:space="preserve">ύμβασης. </w:t>
      </w:r>
    </w:p>
    <w:p w14:paraId="3E0B396A" w14:textId="77777777" w:rsidR="002B2F6A" w:rsidRDefault="002B2F6A" w:rsidP="002B2F6A">
      <w:pPr>
        <w:rPr>
          <w:color w:val="000000"/>
          <w:lang w:val="el-GR"/>
        </w:rPr>
      </w:pPr>
      <w:r w:rsidRPr="11E90C04">
        <w:rPr>
          <w:lang w:val="el-GR"/>
        </w:rPr>
        <w:lastRenderedPageBreak/>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3629A5" w:rsidRPr="11E90C04">
        <w:rPr>
          <w:lang w:val="el-GR"/>
        </w:rPr>
        <w:t xml:space="preserve">με </w:t>
      </w:r>
      <w:r w:rsidRPr="11E90C04">
        <w:rPr>
          <w:lang w:val="el-GR"/>
        </w:rPr>
        <w:t>το</w:t>
      </w:r>
      <w:r w:rsidR="003629A5" w:rsidRPr="11E90C04">
        <w:rPr>
          <w:lang w:val="el-GR"/>
        </w:rPr>
        <w:t>ν</w:t>
      </w:r>
      <w:r w:rsidRPr="11E90C04">
        <w:rPr>
          <w:lang w:val="el-GR"/>
        </w:rPr>
        <w:t xml:space="preserve">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264DF8" w:rsidRPr="11E90C04">
        <w:rPr>
          <w:lang w:val="el-GR"/>
        </w:rPr>
        <w:t xml:space="preserve"> </w:t>
      </w:r>
      <w:r w:rsidRPr="11E90C04">
        <w:rPr>
          <w:color w:val="000000" w:themeColor="text1"/>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3E0B396B"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3E0B396C" w14:textId="77777777" w:rsidR="00EB1543" w:rsidRPr="00603221" w:rsidRDefault="00EB1543" w:rsidP="00EB1543">
      <w:pPr>
        <w:rPr>
          <w:color w:val="000000"/>
          <w:lang w:val="el-GR"/>
        </w:rPr>
      </w:pPr>
      <w:r w:rsidRPr="00603221">
        <w:rPr>
          <w:b/>
          <w:bCs/>
          <w:lang w:val="el-GR"/>
        </w:rPr>
        <w:t>Β.</w:t>
      </w:r>
      <w:r w:rsidR="0068339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3E0B396D" w14:textId="77777777" w:rsidR="002B2F6A" w:rsidRPr="00611572" w:rsidRDefault="002B2F6A" w:rsidP="002B2F6A">
      <w:pPr>
        <w:rPr>
          <w:b/>
          <w:bCs/>
          <w:lang w:val="el-GR"/>
        </w:rPr>
      </w:pPr>
      <w:r>
        <w:rPr>
          <w:b/>
          <w:bCs/>
          <w:lang w:val="el-GR"/>
        </w:rPr>
        <w:t>Β.1</w:t>
      </w:r>
      <w:r w:rsidR="00683396">
        <w:rPr>
          <w:b/>
          <w:bCs/>
          <w:lang w:val="el-GR"/>
        </w:rPr>
        <w:t>1</w:t>
      </w:r>
      <w:r>
        <w:rPr>
          <w:b/>
          <w:bCs/>
          <w:lang w:val="el-GR"/>
        </w:rPr>
        <w:t xml:space="preserve">. </w:t>
      </w:r>
      <w:r w:rsidRPr="00611572">
        <w:rPr>
          <w:b/>
          <w:bCs/>
          <w:lang w:val="el-GR"/>
        </w:rPr>
        <w:t>Επισημαίνεται ότι γίνονται αποδεκτές:</w:t>
      </w:r>
    </w:p>
    <w:p w14:paraId="3E0B396E" w14:textId="77777777" w:rsidR="002B2F6A" w:rsidRPr="00611572" w:rsidRDefault="002B2F6A">
      <w:pPr>
        <w:numPr>
          <w:ilvl w:val="0"/>
          <w:numId w:val="16"/>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3E0B396F" w14:textId="292CC34C" w:rsidR="00C40FB9" w:rsidRPr="00B82D53" w:rsidRDefault="002B2F6A">
      <w:pPr>
        <w:numPr>
          <w:ilvl w:val="0"/>
          <w:numId w:val="16"/>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B82D53">
        <w:rPr>
          <w:b/>
          <w:bCs/>
          <w:lang w:val="el-GR"/>
        </w:rPr>
        <w:t>τους</w:t>
      </w:r>
    </w:p>
    <w:p w14:paraId="6DB93D27" w14:textId="77777777" w:rsidR="00B82D53" w:rsidRPr="00603221" w:rsidRDefault="00B82D53" w:rsidP="00B82D53">
      <w:pPr>
        <w:ind w:left="720"/>
        <w:rPr>
          <w:lang w:val="el-GR"/>
        </w:rPr>
      </w:pPr>
    </w:p>
    <w:p w14:paraId="3E0B3970" w14:textId="77777777" w:rsidR="00C33C73" w:rsidRPr="00603221" w:rsidRDefault="00C33C73" w:rsidP="003A109E">
      <w:pPr>
        <w:pStyle w:val="2"/>
        <w:rPr>
          <w:rFonts w:cs="Tahoma"/>
          <w:lang w:val="el-GR"/>
        </w:rPr>
      </w:pPr>
      <w:r w:rsidRPr="00603221">
        <w:rPr>
          <w:rFonts w:cs="Tahoma"/>
          <w:lang w:val="el-GR"/>
        </w:rPr>
        <w:tab/>
      </w:r>
      <w:bookmarkStart w:id="178" w:name="_Toc97194289"/>
      <w:bookmarkStart w:id="179" w:name="_Toc97194431"/>
      <w:bookmarkStart w:id="180" w:name="_Toc189730639"/>
      <w:r w:rsidRPr="00603221">
        <w:rPr>
          <w:rFonts w:cs="Tahoma"/>
          <w:lang w:val="el-GR"/>
        </w:rPr>
        <w:t>Κριτήρια Ανάθεσης</w:t>
      </w:r>
      <w:bookmarkEnd w:id="178"/>
      <w:bookmarkEnd w:id="179"/>
      <w:bookmarkEnd w:id="180"/>
      <w:r w:rsidRPr="00603221">
        <w:rPr>
          <w:rFonts w:cs="Tahoma"/>
          <w:lang w:val="el-GR"/>
        </w:rPr>
        <w:t xml:space="preserve"> </w:t>
      </w:r>
    </w:p>
    <w:p w14:paraId="3E0B3971" w14:textId="77777777" w:rsidR="008338F0" w:rsidRPr="00603221" w:rsidRDefault="003355E7" w:rsidP="00A9034C">
      <w:pPr>
        <w:pStyle w:val="3"/>
        <w:ind w:left="709" w:hanging="709"/>
        <w:rPr>
          <w:lang w:val="el-GR"/>
        </w:rPr>
      </w:pPr>
      <w:bookmarkStart w:id="181" w:name="_Ref496542191"/>
      <w:bookmarkStart w:id="182" w:name="_Toc97194290"/>
      <w:bookmarkStart w:id="183" w:name="_Toc97194432"/>
      <w:bookmarkStart w:id="184" w:name="_Toc189730640"/>
      <w:r w:rsidRPr="00603221">
        <w:rPr>
          <w:lang w:val="el-GR"/>
        </w:rPr>
        <w:t>Κριτήριο ανάθεσης</w:t>
      </w:r>
      <w:bookmarkEnd w:id="181"/>
      <w:bookmarkEnd w:id="182"/>
      <w:bookmarkEnd w:id="183"/>
      <w:bookmarkEnd w:id="184"/>
    </w:p>
    <w:p w14:paraId="3E0B3972" w14:textId="77777777" w:rsidR="008338F0" w:rsidRPr="00603221" w:rsidRDefault="003355E7" w:rsidP="11E90C04">
      <w:pPr>
        <w:rPr>
          <w:i/>
          <w:iCs/>
          <w:color w:val="5B9BD5"/>
          <w:lang w:val="el-GR"/>
        </w:rPr>
      </w:pPr>
      <w:r w:rsidRPr="11E90C04">
        <w:rPr>
          <w:lang w:val="el-GR"/>
        </w:rPr>
        <w:t xml:space="preserve">Κριτήριο ανάθεσης της </w:t>
      </w:r>
      <w:r w:rsidR="003629A5" w:rsidRPr="11E90C04">
        <w:rPr>
          <w:lang w:val="el-GR"/>
        </w:rPr>
        <w:t>σ</w:t>
      </w:r>
      <w:r w:rsidRPr="11E90C04">
        <w:rPr>
          <w:lang w:val="el-GR"/>
        </w:rPr>
        <w:t>ύμβασης είναι η πλέον συμφέρουσα από οικονομική άποψη προσφορά</w:t>
      </w:r>
      <w:r w:rsidR="00DD2BF2" w:rsidRPr="11E90C04">
        <w:rPr>
          <w:lang w:val="el-GR"/>
        </w:rPr>
        <w:t xml:space="preserve"> </w:t>
      </w:r>
      <w:r w:rsidRPr="11E90C04">
        <w:rPr>
          <w:lang w:val="el-GR"/>
        </w:rPr>
        <w:t xml:space="preserve">βάσει βέλτιστης σχέσης ποιότητας – τιμής, η οποία εκτιμάται βάσει των κάτωθι κριτηρίων: </w:t>
      </w:r>
    </w:p>
    <w:tbl>
      <w:tblPr>
        <w:tblW w:w="5000" w:type="pct"/>
        <w:jc w:val="center"/>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1214"/>
        <w:gridCol w:w="6780"/>
        <w:gridCol w:w="1628"/>
      </w:tblGrid>
      <w:tr w:rsidR="11E90C04" w14:paraId="3E0B3976" w14:textId="77777777" w:rsidTr="004B25E5">
        <w:trPr>
          <w:cantSplit/>
          <w:trHeight w:val="300"/>
          <w:tblHeader/>
          <w:jc w:val="center"/>
        </w:trPr>
        <w:tc>
          <w:tcPr>
            <w:tcW w:w="123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3E0B3973" w14:textId="77777777" w:rsidR="11E90C04" w:rsidRDefault="11E90C04" w:rsidP="004B25E5">
            <w:pPr>
              <w:spacing w:after="0" w:line="252" w:lineRule="auto"/>
              <w:jc w:val="center"/>
              <w:rPr>
                <w:rFonts w:eastAsia="Tahoma"/>
                <w:color w:val="000000" w:themeColor="text1"/>
              </w:rPr>
            </w:pPr>
            <w:r w:rsidRPr="11E90C04">
              <w:rPr>
                <w:rFonts w:eastAsia="Tahoma"/>
                <w:b/>
                <w:bCs/>
                <w:color w:val="000000" w:themeColor="text1"/>
                <w:lang w:val="el-GR"/>
              </w:rPr>
              <w:t>Κριτήριο</w:t>
            </w:r>
          </w:p>
        </w:tc>
        <w:tc>
          <w:tcPr>
            <w:tcW w:w="694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3E0B3974" w14:textId="77777777" w:rsidR="11E90C04" w:rsidRDefault="11E90C04" w:rsidP="004B25E5">
            <w:pPr>
              <w:spacing w:after="0" w:line="252" w:lineRule="auto"/>
              <w:jc w:val="center"/>
              <w:rPr>
                <w:rFonts w:eastAsia="Tahoma"/>
                <w:color w:val="000000" w:themeColor="text1"/>
              </w:rPr>
            </w:pPr>
            <w:r w:rsidRPr="11E90C04">
              <w:rPr>
                <w:rFonts w:eastAsia="Tahoma"/>
                <w:b/>
                <w:bCs/>
                <w:color w:val="000000" w:themeColor="text1"/>
                <w:lang w:val="el-GR"/>
              </w:rPr>
              <w:t>Περιγραφή</w:t>
            </w:r>
          </w:p>
        </w:tc>
        <w:tc>
          <w:tcPr>
            <w:tcW w:w="166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3E0B3975" w14:textId="77777777" w:rsidR="11E90C04" w:rsidRDefault="11E90C04" w:rsidP="004B25E5">
            <w:pPr>
              <w:spacing w:after="0" w:line="252" w:lineRule="auto"/>
              <w:jc w:val="center"/>
              <w:rPr>
                <w:rFonts w:eastAsia="Tahoma"/>
                <w:color w:val="000000" w:themeColor="text1"/>
              </w:rPr>
            </w:pPr>
            <w:r w:rsidRPr="11E90C04">
              <w:rPr>
                <w:rFonts w:eastAsia="Tahoma"/>
                <w:b/>
                <w:bCs/>
                <w:color w:val="000000" w:themeColor="text1"/>
                <w:lang w:val="el-GR"/>
              </w:rPr>
              <w:t>Συντελεστής Βαρύτητας</w:t>
            </w:r>
          </w:p>
        </w:tc>
      </w:tr>
      <w:tr w:rsidR="11E90C04" w14:paraId="3E0B397D" w14:textId="77777777" w:rsidTr="004B25E5">
        <w:trPr>
          <w:cantSplit/>
          <w:trHeight w:val="300"/>
          <w:jc w:val="center"/>
        </w:trPr>
        <w:tc>
          <w:tcPr>
            <w:tcW w:w="123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977" w14:textId="77777777" w:rsidR="11E90C04" w:rsidRDefault="11E90C04" w:rsidP="004B25E5">
            <w:pPr>
              <w:spacing w:after="0" w:line="252" w:lineRule="auto"/>
              <w:jc w:val="center"/>
              <w:rPr>
                <w:rFonts w:eastAsia="Tahoma"/>
                <w:color w:val="000000" w:themeColor="text1"/>
              </w:rPr>
            </w:pPr>
            <w:r w:rsidRPr="11E90C04">
              <w:rPr>
                <w:rFonts w:eastAsia="Tahoma"/>
                <w:b/>
                <w:bCs/>
                <w:color w:val="000000" w:themeColor="text1"/>
                <w:lang w:val="el-GR"/>
              </w:rPr>
              <w:t>Κ1</w:t>
            </w:r>
          </w:p>
        </w:tc>
        <w:tc>
          <w:tcPr>
            <w:tcW w:w="694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978" w14:textId="77777777" w:rsidR="11E90C04" w:rsidRDefault="11E90C04" w:rsidP="004B25E5">
            <w:pPr>
              <w:spacing w:after="0"/>
              <w:rPr>
                <w:rFonts w:eastAsia="Tahoma"/>
                <w:color w:val="000000" w:themeColor="text1"/>
              </w:rPr>
            </w:pPr>
            <w:r w:rsidRPr="11E90C04">
              <w:rPr>
                <w:rFonts w:eastAsia="Tahoma"/>
                <w:b/>
                <w:bCs/>
                <w:color w:val="000000" w:themeColor="text1"/>
                <w:lang w:val="el-GR"/>
              </w:rPr>
              <w:t xml:space="preserve">Κατανόηση του Έργου </w:t>
            </w:r>
          </w:p>
          <w:p w14:paraId="3E0B3979" w14:textId="77777777" w:rsidR="11E90C04" w:rsidRPr="00995186" w:rsidRDefault="11E90C04" w:rsidP="004B25E5">
            <w:pPr>
              <w:pStyle w:val="aff"/>
              <w:numPr>
                <w:ilvl w:val="0"/>
                <w:numId w:val="8"/>
              </w:numPr>
              <w:spacing w:after="0"/>
              <w:ind w:left="232" w:hanging="233"/>
              <w:rPr>
                <w:rFonts w:eastAsia="Tahoma"/>
                <w:color w:val="000000" w:themeColor="text1"/>
                <w:lang w:val="el-GR"/>
              </w:rPr>
            </w:pPr>
            <w:r w:rsidRPr="11E90C04">
              <w:rPr>
                <w:rFonts w:eastAsia="Tahoma"/>
                <w:color w:val="000000" w:themeColor="text1"/>
                <w:lang w:val="el-GR"/>
              </w:rPr>
              <w:t>Σαφήνεια της πρότασης και κατανόηση του αντικειμένου, των στόχων και των ειδικών απαιτήσεων – ιδιαιτεροτήτων</w:t>
            </w:r>
          </w:p>
          <w:p w14:paraId="3E0B397A" w14:textId="77777777" w:rsidR="11E90C04" w:rsidRDefault="11E90C04" w:rsidP="004B25E5">
            <w:pPr>
              <w:pStyle w:val="aff"/>
              <w:numPr>
                <w:ilvl w:val="0"/>
                <w:numId w:val="8"/>
              </w:numPr>
              <w:spacing w:after="0"/>
              <w:ind w:left="232" w:hanging="233"/>
              <w:rPr>
                <w:rFonts w:eastAsia="Tahoma"/>
                <w:color w:val="000000" w:themeColor="text1"/>
              </w:rPr>
            </w:pPr>
            <w:r w:rsidRPr="11E90C04">
              <w:rPr>
                <w:rFonts w:eastAsia="Tahoma"/>
                <w:color w:val="000000" w:themeColor="text1"/>
                <w:lang w:val="el-GR"/>
              </w:rPr>
              <w:t>Αναγνώριση κρίσιμων παραγόντων επιτυχίας</w:t>
            </w:r>
          </w:p>
          <w:p w14:paraId="3E0B397B" w14:textId="77777777" w:rsidR="11E90C04" w:rsidRPr="00995186" w:rsidRDefault="11E90C04" w:rsidP="004B25E5">
            <w:pPr>
              <w:pStyle w:val="aff"/>
              <w:numPr>
                <w:ilvl w:val="0"/>
                <w:numId w:val="8"/>
              </w:numPr>
              <w:spacing w:after="0"/>
              <w:ind w:left="232" w:hanging="233"/>
              <w:rPr>
                <w:rFonts w:eastAsia="Tahoma"/>
                <w:color w:val="000000" w:themeColor="text1"/>
                <w:lang w:val="el-GR"/>
              </w:rPr>
            </w:pPr>
            <w:r w:rsidRPr="11E90C04">
              <w:rPr>
                <w:rFonts w:eastAsia="Tahoma"/>
                <w:color w:val="000000" w:themeColor="text1"/>
                <w:lang w:val="el-GR"/>
              </w:rPr>
              <w:t>Εντοπισμός ενδεχόμενων προβλημάτων/κινδύνων και προτάσεις αντιμετώπισής αυτών</w:t>
            </w:r>
          </w:p>
        </w:tc>
        <w:tc>
          <w:tcPr>
            <w:tcW w:w="16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97C" w14:textId="77777777" w:rsidR="11E90C04" w:rsidRDefault="11E90C04" w:rsidP="004B25E5">
            <w:pPr>
              <w:spacing w:after="0" w:line="252" w:lineRule="auto"/>
              <w:jc w:val="center"/>
              <w:rPr>
                <w:rFonts w:eastAsia="Tahoma"/>
                <w:color w:val="000000" w:themeColor="text1"/>
              </w:rPr>
            </w:pPr>
            <w:r w:rsidRPr="11E90C04">
              <w:rPr>
                <w:rFonts w:eastAsia="Tahoma"/>
                <w:color w:val="000000" w:themeColor="text1"/>
                <w:lang w:val="en-US"/>
              </w:rPr>
              <w:t>20</w:t>
            </w:r>
            <w:r w:rsidRPr="11E90C04">
              <w:rPr>
                <w:rFonts w:eastAsia="Tahoma"/>
                <w:color w:val="000000" w:themeColor="text1"/>
                <w:lang w:val="el-GR"/>
              </w:rPr>
              <w:t>%</w:t>
            </w:r>
          </w:p>
        </w:tc>
      </w:tr>
      <w:tr w:rsidR="11E90C04" w14:paraId="3E0B3983" w14:textId="77777777" w:rsidTr="004B25E5">
        <w:trPr>
          <w:cantSplit/>
          <w:trHeight w:val="300"/>
          <w:jc w:val="center"/>
        </w:trPr>
        <w:tc>
          <w:tcPr>
            <w:tcW w:w="123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97E" w14:textId="77777777" w:rsidR="11E90C04" w:rsidRDefault="11E90C04" w:rsidP="004B25E5">
            <w:pPr>
              <w:spacing w:after="0" w:line="252" w:lineRule="auto"/>
              <w:jc w:val="center"/>
              <w:rPr>
                <w:rFonts w:eastAsia="Tahoma"/>
                <w:color w:val="000000" w:themeColor="text1"/>
              </w:rPr>
            </w:pPr>
            <w:r w:rsidRPr="11E90C04">
              <w:rPr>
                <w:rFonts w:eastAsia="Tahoma"/>
                <w:b/>
                <w:bCs/>
                <w:color w:val="000000" w:themeColor="text1"/>
                <w:lang w:val="el-GR"/>
              </w:rPr>
              <w:t>Κ2</w:t>
            </w:r>
          </w:p>
        </w:tc>
        <w:tc>
          <w:tcPr>
            <w:tcW w:w="694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97F" w14:textId="77777777" w:rsidR="11E90C04" w:rsidRDefault="11E90C04" w:rsidP="004B25E5">
            <w:pPr>
              <w:spacing w:after="0" w:line="252" w:lineRule="auto"/>
              <w:jc w:val="left"/>
              <w:rPr>
                <w:rFonts w:eastAsia="Tahoma"/>
                <w:color w:val="000000" w:themeColor="text1"/>
              </w:rPr>
            </w:pPr>
            <w:r w:rsidRPr="11E90C04">
              <w:rPr>
                <w:rFonts w:eastAsia="Tahoma"/>
                <w:b/>
                <w:bCs/>
                <w:color w:val="000000" w:themeColor="text1"/>
                <w:lang w:val="el-GR"/>
              </w:rPr>
              <w:t>Μεθοδολογία Υλοποίησης</w:t>
            </w:r>
          </w:p>
          <w:p w14:paraId="3E0B3980" w14:textId="77777777" w:rsidR="11E90C04" w:rsidRPr="00995186" w:rsidRDefault="11E90C04" w:rsidP="004B25E5">
            <w:pPr>
              <w:pStyle w:val="aff"/>
              <w:numPr>
                <w:ilvl w:val="0"/>
                <w:numId w:val="8"/>
              </w:numPr>
              <w:spacing w:after="0"/>
              <w:ind w:left="232" w:hanging="233"/>
              <w:rPr>
                <w:rFonts w:eastAsia="Tahoma"/>
                <w:color w:val="000000" w:themeColor="text1"/>
                <w:lang w:val="el-GR"/>
              </w:rPr>
            </w:pPr>
            <w:r w:rsidRPr="11E90C04">
              <w:rPr>
                <w:rFonts w:eastAsia="Tahoma"/>
                <w:color w:val="000000" w:themeColor="text1"/>
                <w:lang w:val="el-GR"/>
              </w:rPr>
              <w:t xml:space="preserve">Σαφήνεια και πληρότητα ανάλυσης των προσφερόμενων υπηρεσιών </w:t>
            </w:r>
          </w:p>
          <w:p w14:paraId="3E0B3981" w14:textId="77777777" w:rsidR="11E90C04" w:rsidRPr="00995186" w:rsidRDefault="11E90C04" w:rsidP="004B25E5">
            <w:pPr>
              <w:pStyle w:val="aff"/>
              <w:numPr>
                <w:ilvl w:val="0"/>
                <w:numId w:val="8"/>
              </w:numPr>
              <w:spacing w:after="0"/>
              <w:ind w:left="232" w:hanging="233"/>
              <w:rPr>
                <w:rFonts w:eastAsia="Tahoma"/>
                <w:color w:val="000000" w:themeColor="text1"/>
                <w:lang w:val="el-GR"/>
              </w:rPr>
            </w:pPr>
            <w:r w:rsidRPr="11E90C04">
              <w:rPr>
                <w:rFonts w:eastAsia="Tahoma"/>
                <w:color w:val="000000" w:themeColor="text1"/>
                <w:lang w:val="el-GR"/>
              </w:rPr>
              <w:t xml:space="preserve">Ανάλυση, δομή και οργάνωση των περιεχομένων των παραδοτέων.  </w:t>
            </w:r>
          </w:p>
        </w:tc>
        <w:tc>
          <w:tcPr>
            <w:tcW w:w="16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982" w14:textId="77777777" w:rsidR="11E90C04" w:rsidRDefault="11E90C04" w:rsidP="004B25E5">
            <w:pPr>
              <w:spacing w:after="0" w:line="252" w:lineRule="auto"/>
              <w:jc w:val="center"/>
              <w:rPr>
                <w:rFonts w:eastAsia="Tahoma"/>
                <w:color w:val="000000" w:themeColor="text1"/>
              </w:rPr>
            </w:pPr>
            <w:r w:rsidRPr="11E90C04">
              <w:rPr>
                <w:rFonts w:eastAsia="Tahoma"/>
                <w:color w:val="000000" w:themeColor="text1"/>
                <w:lang w:val="en-US"/>
              </w:rPr>
              <w:t>30</w:t>
            </w:r>
            <w:r w:rsidRPr="11E90C04">
              <w:rPr>
                <w:rFonts w:eastAsia="Tahoma"/>
                <w:color w:val="000000" w:themeColor="text1"/>
                <w:lang w:val="el-GR"/>
              </w:rPr>
              <w:t>%</w:t>
            </w:r>
          </w:p>
        </w:tc>
      </w:tr>
      <w:tr w:rsidR="11E90C04" w14:paraId="3E0B3989" w14:textId="77777777" w:rsidTr="004B25E5">
        <w:trPr>
          <w:cantSplit/>
          <w:trHeight w:val="300"/>
          <w:jc w:val="center"/>
        </w:trPr>
        <w:tc>
          <w:tcPr>
            <w:tcW w:w="123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984" w14:textId="77777777" w:rsidR="11E90C04" w:rsidRDefault="11E90C04" w:rsidP="004B25E5">
            <w:pPr>
              <w:spacing w:after="0" w:line="252" w:lineRule="auto"/>
              <w:jc w:val="center"/>
              <w:rPr>
                <w:rFonts w:eastAsia="Tahoma"/>
                <w:color w:val="000000" w:themeColor="text1"/>
              </w:rPr>
            </w:pPr>
            <w:r w:rsidRPr="11E90C04">
              <w:rPr>
                <w:rFonts w:eastAsia="Tahoma"/>
                <w:b/>
                <w:bCs/>
                <w:color w:val="000000" w:themeColor="text1"/>
                <w:lang w:val="el-GR"/>
              </w:rPr>
              <w:lastRenderedPageBreak/>
              <w:t>Κ3</w:t>
            </w:r>
          </w:p>
        </w:tc>
        <w:tc>
          <w:tcPr>
            <w:tcW w:w="694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985" w14:textId="77777777" w:rsidR="11E90C04" w:rsidRPr="00995186" w:rsidRDefault="11E90C04" w:rsidP="004B25E5">
            <w:pPr>
              <w:spacing w:after="0" w:line="252" w:lineRule="auto"/>
              <w:rPr>
                <w:rFonts w:eastAsia="Tahoma"/>
                <w:color w:val="000000" w:themeColor="text1"/>
                <w:lang w:val="el-GR"/>
              </w:rPr>
            </w:pPr>
            <w:r w:rsidRPr="11E90C04">
              <w:rPr>
                <w:rFonts w:eastAsia="Tahoma"/>
                <w:b/>
                <w:bCs/>
                <w:color w:val="000000" w:themeColor="text1"/>
                <w:lang w:val="el-GR"/>
              </w:rPr>
              <w:t>Δομή, Οργάνωση, Διοίκηση και Λειτουργία Ομάδας Έργου</w:t>
            </w:r>
          </w:p>
          <w:p w14:paraId="3E0B3986" w14:textId="77777777" w:rsidR="11E90C04" w:rsidRPr="00995186" w:rsidRDefault="11E90C04" w:rsidP="004B25E5">
            <w:pPr>
              <w:pStyle w:val="aff"/>
              <w:numPr>
                <w:ilvl w:val="0"/>
                <w:numId w:val="8"/>
              </w:numPr>
              <w:spacing w:after="0"/>
              <w:ind w:left="232" w:hanging="233"/>
              <w:rPr>
                <w:rFonts w:eastAsia="Tahoma"/>
                <w:color w:val="000000" w:themeColor="text1"/>
                <w:lang w:val="el-GR"/>
              </w:rPr>
            </w:pPr>
            <w:r w:rsidRPr="11E90C04">
              <w:rPr>
                <w:rFonts w:eastAsia="Tahoma"/>
                <w:color w:val="000000" w:themeColor="text1"/>
                <w:lang w:val="el-GR"/>
              </w:rPr>
              <w:t>Αποτελεσματικότητα της οργάνωσης και της μεθοδολογίας διοίκησης του Έργου</w:t>
            </w:r>
          </w:p>
          <w:p w14:paraId="3E0B3987" w14:textId="77777777" w:rsidR="11E90C04" w:rsidRPr="00995186" w:rsidRDefault="11E90C04" w:rsidP="004B25E5">
            <w:pPr>
              <w:pStyle w:val="aff"/>
              <w:numPr>
                <w:ilvl w:val="0"/>
                <w:numId w:val="8"/>
              </w:numPr>
              <w:spacing w:after="0"/>
              <w:ind w:left="232" w:hanging="233"/>
              <w:rPr>
                <w:rFonts w:eastAsia="Tahoma"/>
                <w:color w:val="000000" w:themeColor="text1"/>
                <w:lang w:val="el-GR"/>
              </w:rPr>
            </w:pPr>
            <w:r w:rsidRPr="11E90C04">
              <w:rPr>
                <w:rFonts w:eastAsia="Tahoma"/>
                <w:color w:val="000000" w:themeColor="text1"/>
                <w:lang w:val="el-GR"/>
              </w:rPr>
              <w:t>Τρόπος οργάνωσης και συγκρότησης της Ομάδας Έργου και ανταπόκρισης στις απαιτήσεις της σύμβασης</w:t>
            </w:r>
          </w:p>
        </w:tc>
        <w:tc>
          <w:tcPr>
            <w:tcW w:w="16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988" w14:textId="77777777" w:rsidR="11E90C04" w:rsidRDefault="11E90C04" w:rsidP="004B25E5">
            <w:pPr>
              <w:spacing w:after="0" w:line="252" w:lineRule="auto"/>
              <w:jc w:val="center"/>
              <w:rPr>
                <w:rFonts w:eastAsia="Tahoma"/>
                <w:color w:val="000000" w:themeColor="text1"/>
              </w:rPr>
            </w:pPr>
            <w:r w:rsidRPr="11E90C04">
              <w:rPr>
                <w:rFonts w:eastAsia="Tahoma"/>
                <w:color w:val="000000" w:themeColor="text1"/>
                <w:lang w:val="en-US"/>
              </w:rPr>
              <w:t>25</w:t>
            </w:r>
            <w:r w:rsidRPr="11E90C04">
              <w:rPr>
                <w:rFonts w:eastAsia="Tahoma"/>
                <w:color w:val="000000" w:themeColor="text1"/>
                <w:lang w:val="el-GR"/>
              </w:rPr>
              <w:t>%</w:t>
            </w:r>
          </w:p>
        </w:tc>
      </w:tr>
      <w:tr w:rsidR="11E90C04" w14:paraId="3E0B3990" w14:textId="77777777" w:rsidTr="004B25E5">
        <w:trPr>
          <w:cantSplit/>
          <w:trHeight w:val="300"/>
          <w:jc w:val="center"/>
        </w:trPr>
        <w:tc>
          <w:tcPr>
            <w:tcW w:w="123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98A" w14:textId="77777777" w:rsidR="11E90C04" w:rsidRDefault="11E90C04" w:rsidP="004B25E5">
            <w:pPr>
              <w:spacing w:after="0" w:line="252" w:lineRule="auto"/>
              <w:jc w:val="center"/>
              <w:rPr>
                <w:rFonts w:eastAsia="Tahoma"/>
                <w:color w:val="000000" w:themeColor="text1"/>
              </w:rPr>
            </w:pPr>
            <w:r w:rsidRPr="11E90C04">
              <w:rPr>
                <w:rFonts w:eastAsia="Tahoma"/>
                <w:b/>
                <w:bCs/>
                <w:color w:val="000000" w:themeColor="text1"/>
                <w:lang w:val="el-GR"/>
              </w:rPr>
              <w:t>Κ4</w:t>
            </w:r>
          </w:p>
        </w:tc>
        <w:tc>
          <w:tcPr>
            <w:tcW w:w="694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98B" w14:textId="77777777" w:rsidR="11E90C04" w:rsidRDefault="11E90C04" w:rsidP="004B25E5">
            <w:pPr>
              <w:spacing w:after="0" w:line="252" w:lineRule="auto"/>
              <w:rPr>
                <w:rFonts w:eastAsia="Tahoma"/>
                <w:color w:val="000000" w:themeColor="text1"/>
              </w:rPr>
            </w:pPr>
            <w:r w:rsidRPr="11E90C04">
              <w:rPr>
                <w:rFonts w:eastAsia="Tahoma"/>
                <w:b/>
                <w:bCs/>
                <w:color w:val="000000" w:themeColor="text1"/>
                <w:lang w:val="el-GR"/>
              </w:rPr>
              <w:t>Μεθοδολογία Διασφάλισης Ποιότητας</w:t>
            </w:r>
          </w:p>
          <w:p w14:paraId="3E0B398C" w14:textId="77777777" w:rsidR="11E90C04" w:rsidRPr="00995186" w:rsidRDefault="11E90C04" w:rsidP="004B25E5">
            <w:pPr>
              <w:pStyle w:val="aff"/>
              <w:numPr>
                <w:ilvl w:val="0"/>
                <w:numId w:val="7"/>
              </w:numPr>
              <w:spacing w:after="0"/>
              <w:ind w:left="232" w:hanging="283"/>
              <w:rPr>
                <w:rFonts w:eastAsia="Tahoma"/>
                <w:color w:val="000000" w:themeColor="text1"/>
                <w:lang w:val="el-GR"/>
              </w:rPr>
            </w:pPr>
            <w:r w:rsidRPr="11E90C04">
              <w:rPr>
                <w:rFonts w:eastAsia="Tahoma"/>
                <w:color w:val="000000" w:themeColor="text1"/>
                <w:lang w:val="el-GR"/>
              </w:rPr>
              <w:t>Αποτελεσματικότητα της προτεινόμενης μεθοδολογίας διασφάλισης ποιότητας</w:t>
            </w:r>
          </w:p>
          <w:p w14:paraId="3E0B398D" w14:textId="77777777" w:rsidR="11E90C04" w:rsidRDefault="11E90C04" w:rsidP="004B25E5">
            <w:pPr>
              <w:pStyle w:val="aff"/>
              <w:numPr>
                <w:ilvl w:val="0"/>
                <w:numId w:val="7"/>
              </w:numPr>
              <w:spacing w:after="0"/>
              <w:ind w:left="232" w:hanging="283"/>
              <w:rPr>
                <w:rFonts w:eastAsia="Tahoma"/>
                <w:color w:val="000000" w:themeColor="text1"/>
              </w:rPr>
            </w:pPr>
            <w:r w:rsidRPr="11E90C04">
              <w:rPr>
                <w:rFonts w:eastAsia="Tahoma"/>
                <w:color w:val="000000" w:themeColor="text1"/>
                <w:lang w:val="el-GR"/>
              </w:rPr>
              <w:t>Προτεινόμενο σύστημα ελέγχου ποιότητας</w:t>
            </w:r>
          </w:p>
          <w:p w14:paraId="3E0B398E" w14:textId="77777777" w:rsidR="11E90C04" w:rsidRPr="00995186" w:rsidRDefault="11E90C04" w:rsidP="004B25E5">
            <w:pPr>
              <w:pStyle w:val="aff"/>
              <w:numPr>
                <w:ilvl w:val="0"/>
                <w:numId w:val="7"/>
              </w:numPr>
              <w:spacing w:after="0"/>
              <w:ind w:left="232" w:hanging="283"/>
              <w:rPr>
                <w:rFonts w:eastAsia="Tahoma"/>
                <w:color w:val="000000" w:themeColor="text1"/>
                <w:lang w:val="el-GR"/>
              </w:rPr>
            </w:pPr>
            <w:r w:rsidRPr="11E90C04">
              <w:rPr>
                <w:rFonts w:eastAsia="Tahoma"/>
                <w:color w:val="000000" w:themeColor="text1"/>
                <w:lang w:val="el-GR"/>
              </w:rPr>
              <w:t>Εξειδίκευση των μέτρων διασφάλισης ποιότητας των παρεχόμενων υπηρεσιών και παραδοτέων</w:t>
            </w:r>
          </w:p>
        </w:tc>
        <w:tc>
          <w:tcPr>
            <w:tcW w:w="16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98F" w14:textId="77777777" w:rsidR="11E90C04" w:rsidRDefault="11E90C04" w:rsidP="004B25E5">
            <w:pPr>
              <w:spacing w:after="0" w:line="252" w:lineRule="auto"/>
              <w:jc w:val="center"/>
              <w:rPr>
                <w:rFonts w:eastAsia="Tahoma"/>
                <w:color w:val="000000" w:themeColor="text1"/>
              </w:rPr>
            </w:pPr>
            <w:r w:rsidRPr="11E90C04">
              <w:rPr>
                <w:rFonts w:eastAsia="Tahoma"/>
                <w:color w:val="000000" w:themeColor="text1"/>
                <w:lang w:val="en-US"/>
              </w:rPr>
              <w:t>25</w:t>
            </w:r>
            <w:r w:rsidRPr="11E90C04">
              <w:rPr>
                <w:rFonts w:eastAsia="Tahoma"/>
                <w:color w:val="000000" w:themeColor="text1"/>
                <w:lang w:val="el-GR"/>
              </w:rPr>
              <w:t>%</w:t>
            </w:r>
          </w:p>
        </w:tc>
      </w:tr>
      <w:tr w:rsidR="11E90C04" w14:paraId="3E0B3993" w14:textId="77777777" w:rsidTr="004B25E5">
        <w:trPr>
          <w:cantSplit/>
          <w:trHeight w:val="300"/>
          <w:jc w:val="center"/>
        </w:trPr>
        <w:tc>
          <w:tcPr>
            <w:tcW w:w="8185" w:type="dxa"/>
            <w:gridSpan w:val="2"/>
            <w:tcBorders>
              <w:top w:val="single" w:sz="6" w:space="0" w:color="auto"/>
              <w:left w:val="single" w:sz="6" w:space="0" w:color="auto"/>
              <w:bottom w:val="single" w:sz="6" w:space="0" w:color="auto"/>
              <w:right w:val="single" w:sz="6" w:space="0" w:color="auto"/>
            </w:tcBorders>
            <w:shd w:val="clear" w:color="auto" w:fill="C0C0C0"/>
            <w:tcMar>
              <w:left w:w="105" w:type="dxa"/>
              <w:right w:w="105" w:type="dxa"/>
            </w:tcMar>
          </w:tcPr>
          <w:p w14:paraId="3E0B3991" w14:textId="77777777" w:rsidR="11E90C04" w:rsidRDefault="11E90C04" w:rsidP="004B25E5">
            <w:pPr>
              <w:spacing w:after="0" w:line="252" w:lineRule="auto"/>
              <w:rPr>
                <w:rFonts w:eastAsia="Tahoma"/>
                <w:color w:val="000000" w:themeColor="text1"/>
              </w:rPr>
            </w:pPr>
            <w:r w:rsidRPr="11E90C04">
              <w:rPr>
                <w:rFonts w:eastAsia="Tahoma"/>
                <w:b/>
                <w:bCs/>
                <w:color w:val="000000" w:themeColor="text1"/>
                <w:lang w:val="el-GR"/>
              </w:rPr>
              <w:t xml:space="preserve">ΣΥΝΟΛΟ </w:t>
            </w:r>
          </w:p>
        </w:tc>
        <w:tc>
          <w:tcPr>
            <w:tcW w:w="1663" w:type="dxa"/>
            <w:tcBorders>
              <w:top w:val="single" w:sz="6" w:space="0" w:color="auto"/>
              <w:left w:val="single" w:sz="6" w:space="0" w:color="auto"/>
              <w:bottom w:val="single" w:sz="6" w:space="0" w:color="auto"/>
              <w:right w:val="single" w:sz="6" w:space="0" w:color="auto"/>
            </w:tcBorders>
            <w:shd w:val="clear" w:color="auto" w:fill="C0C0C0"/>
            <w:tcMar>
              <w:left w:w="105" w:type="dxa"/>
              <w:right w:w="105" w:type="dxa"/>
            </w:tcMar>
            <w:vAlign w:val="center"/>
          </w:tcPr>
          <w:p w14:paraId="3E0B3992" w14:textId="77777777" w:rsidR="11E90C04" w:rsidRDefault="11E90C04" w:rsidP="004B25E5">
            <w:pPr>
              <w:spacing w:after="0" w:line="252" w:lineRule="auto"/>
              <w:jc w:val="center"/>
              <w:rPr>
                <w:rFonts w:eastAsia="Tahoma"/>
                <w:color w:val="000000" w:themeColor="text1"/>
              </w:rPr>
            </w:pPr>
            <w:r w:rsidRPr="11E90C04">
              <w:rPr>
                <w:rFonts w:eastAsia="Tahoma"/>
                <w:b/>
                <w:bCs/>
                <w:color w:val="000000" w:themeColor="text1"/>
                <w:lang w:val="el-GR"/>
              </w:rPr>
              <w:t>100%</w:t>
            </w:r>
          </w:p>
        </w:tc>
      </w:tr>
    </w:tbl>
    <w:p w14:paraId="3E0B3994" w14:textId="77777777" w:rsidR="00AE3E98" w:rsidRPr="00603221" w:rsidRDefault="00AE3E98" w:rsidP="11E90C04">
      <w:pPr>
        <w:spacing w:after="40"/>
        <w:rPr>
          <w:i/>
          <w:iCs/>
          <w:color w:val="5B9BD5"/>
          <w:lang w:val="el-GR"/>
        </w:rPr>
      </w:pPr>
    </w:p>
    <w:p w14:paraId="3E0B3995" w14:textId="77777777" w:rsidR="008338F0" w:rsidRPr="005A1609" w:rsidRDefault="003355E7" w:rsidP="005A1609">
      <w:pPr>
        <w:pStyle w:val="3"/>
        <w:ind w:left="709" w:hanging="709"/>
        <w:rPr>
          <w:lang w:val="el-GR"/>
        </w:rPr>
      </w:pPr>
      <w:bookmarkStart w:id="185" w:name="_Hlk126495957"/>
      <w:bookmarkStart w:id="186" w:name="_Toc97194291"/>
      <w:bookmarkStart w:id="187" w:name="_Toc97194433"/>
      <w:bookmarkStart w:id="188" w:name="_Toc189730641"/>
      <w:bookmarkEnd w:id="185"/>
      <w:r w:rsidRPr="11E90C04">
        <w:rPr>
          <w:lang w:val="el-GR"/>
        </w:rPr>
        <w:t>Βαθμολόγηση και κατάταξη προσφορών</w:t>
      </w:r>
      <w:bookmarkEnd w:id="186"/>
      <w:bookmarkEnd w:id="187"/>
      <w:bookmarkEnd w:id="188"/>
      <w:r w:rsidRPr="11E90C04">
        <w:rPr>
          <w:lang w:val="el-GR"/>
        </w:rPr>
        <w:t xml:space="preserve"> </w:t>
      </w:r>
    </w:p>
    <w:p w14:paraId="3E0B3996" w14:textId="77777777" w:rsidR="004717A5" w:rsidRPr="00603221" w:rsidRDefault="00F32E2C" w:rsidP="00CF34CF">
      <w:pPr>
        <w:pStyle w:val="4"/>
        <w:numPr>
          <w:ilvl w:val="0"/>
          <w:numId w:val="0"/>
        </w:numPr>
        <w:rPr>
          <w:rFonts w:cs="Tahoma"/>
          <w:szCs w:val="22"/>
          <w:u w:val="single"/>
          <w:lang w:val="el-GR"/>
        </w:rPr>
      </w:pPr>
      <w:bookmarkStart w:id="189" w:name="_Toc97194292"/>
      <w:bookmarkStart w:id="190" w:name="_Toc189730642"/>
      <w:r>
        <w:rPr>
          <w:rFonts w:cs="Tahoma"/>
          <w:szCs w:val="22"/>
          <w:u w:val="single"/>
          <w:lang w:val="en-US"/>
        </w:rPr>
        <w:t xml:space="preserve">2.3.2.1 </w:t>
      </w:r>
      <w:r w:rsidR="004717A5" w:rsidRPr="00603221">
        <w:rPr>
          <w:rFonts w:cs="Tahoma"/>
          <w:szCs w:val="22"/>
          <w:u w:val="single"/>
          <w:lang w:val="el-GR"/>
        </w:rPr>
        <w:t>Βαθμολόγηση Τεχνικών Προσφορών</w:t>
      </w:r>
      <w:bookmarkEnd w:id="189"/>
      <w:bookmarkEnd w:id="190"/>
      <w:r w:rsidR="004717A5" w:rsidRPr="00603221">
        <w:rPr>
          <w:rFonts w:cs="Tahoma"/>
          <w:szCs w:val="22"/>
          <w:u w:val="single"/>
          <w:lang w:val="el-GR"/>
        </w:rPr>
        <w:t xml:space="preserve"> </w:t>
      </w:r>
    </w:p>
    <w:p w14:paraId="3E0B3997" w14:textId="2A7302CF"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fldChar w:fldCharType="begin"/>
      </w:r>
      <w:r w:rsidRPr="00F65401">
        <w:rPr>
          <w:lang w:val="el-GR"/>
        </w:rPr>
        <w:instrText xml:space="preserve"> </w:instrText>
      </w:r>
      <w:r>
        <w:instrText>REF</w:instrText>
      </w:r>
      <w:r w:rsidRPr="00F65401">
        <w:rPr>
          <w:lang w:val="el-GR"/>
        </w:rPr>
        <w:instrText xml:space="preserve"> _</w:instrText>
      </w:r>
      <w:r>
        <w:instrText>Ref</w:instrText>
      </w:r>
      <w:r w:rsidRPr="00F65401">
        <w:rPr>
          <w:lang w:val="el-GR"/>
        </w:rPr>
        <w:instrText>496542191 \</w:instrText>
      </w:r>
      <w:r>
        <w:instrText>r</w:instrText>
      </w:r>
      <w:r w:rsidRPr="00F65401">
        <w:rPr>
          <w:lang w:val="el-GR"/>
        </w:rPr>
        <w:instrText xml:space="preserve"> \</w:instrText>
      </w:r>
      <w:r>
        <w:instrText>h</w:instrText>
      </w:r>
      <w:r w:rsidRPr="00F65401">
        <w:rPr>
          <w:lang w:val="el-GR"/>
        </w:rPr>
        <w:instrText xml:space="preserve">  \* </w:instrText>
      </w:r>
      <w:r>
        <w:instrText>MERGEFORMAT</w:instrText>
      </w:r>
      <w:r w:rsidRPr="00F65401">
        <w:rPr>
          <w:lang w:val="el-GR"/>
        </w:rPr>
        <w:instrText xml:space="preserve"> </w:instrText>
      </w:r>
      <w:r>
        <w:fldChar w:fldCharType="separate"/>
      </w:r>
      <w:r w:rsidR="004E7208" w:rsidRPr="004E7208">
        <w:rPr>
          <w:lang w:val="el-GR"/>
        </w:rPr>
        <w:t>2.3.1</w:t>
      </w:r>
      <w:r>
        <w:fldChar w:fldCharType="end"/>
      </w:r>
      <w:r w:rsidRPr="00603221">
        <w:rPr>
          <w:lang w:val="el-GR"/>
        </w:rPr>
        <w:t>.</w:t>
      </w:r>
    </w:p>
    <w:p w14:paraId="3E0B3998" w14:textId="77777777"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4"/>
          <w:b/>
          <w:sz w:val="22"/>
          <w:szCs w:val="22"/>
          <w:lang w:val="el-GR"/>
        </w:rPr>
        <w:t>.</w:t>
      </w:r>
      <w:r w:rsidR="00E1337D" w:rsidRPr="00603221">
        <w:rPr>
          <w:b/>
          <w:lang w:val="el-GR"/>
        </w:rPr>
        <w:t xml:space="preserve"> </w:t>
      </w:r>
    </w:p>
    <w:p w14:paraId="3E0B3999"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3E0B399A" w14:textId="77777777" w:rsidR="0001217D" w:rsidRPr="00603221" w:rsidRDefault="00414212" w:rsidP="0001217D">
      <w:pPr>
        <w:rPr>
          <w:i/>
          <w:color w:val="5B9BD5"/>
          <w:lang w:val="el-GR"/>
        </w:rPr>
      </w:pPr>
      <w:bookmarkStart w:id="191" w:name="_Hlk126496186"/>
      <w:r w:rsidRPr="00603221">
        <w:rPr>
          <w:lang w:val="el-GR"/>
        </w:rPr>
        <w:t>Βαθμολογία</w:t>
      </w:r>
      <w:r w:rsidR="0001217D" w:rsidRPr="00603221">
        <w:rPr>
          <w:lang w:val="el-GR"/>
        </w:rPr>
        <w:t xml:space="preserve"> μικρότερη από 100 βαθμούς (ήτοι </w:t>
      </w:r>
      <w:r w:rsidR="00683396"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bookmarkEnd w:id="191"/>
    <w:p w14:paraId="3E0B399B" w14:textId="77777777" w:rsidR="008338F0" w:rsidRPr="00603221" w:rsidRDefault="003355E7">
      <w:pPr>
        <w:rPr>
          <w:lang w:val="el-GR"/>
        </w:rPr>
      </w:pPr>
      <w:r w:rsidRPr="11E90C04">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11E90C04">
        <w:rPr>
          <w:lang w:val="el-GR"/>
        </w:rPr>
        <w:t>(Β</w:t>
      </w:r>
      <w:proofErr w:type="spellStart"/>
      <w:r w:rsidR="00EB4B2B" w:rsidRPr="11E90C04">
        <w:rPr>
          <w:vertAlign w:val="subscript"/>
        </w:rPr>
        <w:t>i</w:t>
      </w:r>
      <w:proofErr w:type="spellEnd"/>
      <w:r w:rsidR="00EB4B2B" w:rsidRPr="11E90C04">
        <w:rPr>
          <w:lang w:val="el-GR"/>
        </w:rPr>
        <w:t>)</w:t>
      </w:r>
      <w:r w:rsidR="00F242FC" w:rsidRPr="11E90C04">
        <w:rPr>
          <w:lang w:val="el-GR"/>
        </w:rPr>
        <w:t xml:space="preserve"> </w:t>
      </w:r>
      <w:r w:rsidRPr="11E90C04">
        <w:rPr>
          <w:lang w:val="el-GR"/>
        </w:rPr>
        <w:t>θα προκύπτει από το άθροισμα των σταθμισμένων βαθμολογιών όλων των κριτηρίων.</w:t>
      </w:r>
    </w:p>
    <w:p w14:paraId="3E0B399C" w14:textId="77777777" w:rsidR="00611C19" w:rsidRPr="00641C65" w:rsidRDefault="00611C19" w:rsidP="00611C19">
      <w:pPr>
        <w:rPr>
          <w:lang w:val="el-GR"/>
        </w:rPr>
      </w:pPr>
      <w:bookmarkStart w:id="192" w:name="_Hlk49962342"/>
      <w:r w:rsidRPr="00641C65">
        <w:rPr>
          <w:lang w:val="el-GR"/>
        </w:rPr>
        <w:t xml:space="preserve">Η συνολική βαθμολογία της τεχνικής προσφοράς υπολογίζεται με βάση τον παρακάτω τύπο : </w:t>
      </w:r>
    </w:p>
    <w:p w14:paraId="3E0B399D" w14:textId="77777777" w:rsidR="00611C19" w:rsidRPr="00CF34CF" w:rsidRDefault="00611C19" w:rsidP="11E90C04">
      <w:pPr>
        <w:rPr>
          <w:lang w:val="el-GR"/>
        </w:rPr>
      </w:pPr>
      <w:r w:rsidRPr="00CF34CF">
        <w:rPr>
          <w:lang w:val="el-GR"/>
        </w:rPr>
        <w:t>Β = σ1χΚ1 + σ2χΚ2 +</w:t>
      </w:r>
      <w:r w:rsidR="2F472ED4" w:rsidRPr="00CF34CF">
        <w:rPr>
          <w:lang w:val="el-GR"/>
        </w:rPr>
        <w:t xml:space="preserve"> σ3χΚ3 </w:t>
      </w:r>
      <w:r w:rsidRPr="00CF34CF">
        <w:rPr>
          <w:lang w:val="el-GR"/>
        </w:rPr>
        <w:t>+σ</w:t>
      </w:r>
      <w:r w:rsidR="3D3B0C88" w:rsidRPr="00CF34CF">
        <w:rPr>
          <w:lang w:val="el-GR"/>
        </w:rPr>
        <w:t>4</w:t>
      </w:r>
      <w:r w:rsidRPr="00CF34CF">
        <w:rPr>
          <w:lang w:val="el-GR"/>
        </w:rPr>
        <w:t>χΚ</w:t>
      </w:r>
      <w:r w:rsidR="6E487556" w:rsidRPr="00CF34CF">
        <w:rPr>
          <w:lang w:val="el-GR"/>
        </w:rPr>
        <w:t>4</w:t>
      </w:r>
    </w:p>
    <w:p w14:paraId="3E0B399E" w14:textId="77777777" w:rsidR="0001217D" w:rsidRPr="00603221" w:rsidRDefault="00F32E2C" w:rsidP="00CF34CF">
      <w:pPr>
        <w:pStyle w:val="4"/>
        <w:numPr>
          <w:ilvl w:val="0"/>
          <w:numId w:val="0"/>
        </w:numPr>
        <w:ind w:left="864"/>
        <w:rPr>
          <w:rFonts w:cs="Tahoma"/>
          <w:szCs w:val="22"/>
          <w:u w:val="single"/>
          <w:lang w:val="el-GR"/>
        </w:rPr>
      </w:pPr>
      <w:bookmarkStart w:id="193" w:name="_Toc97194293"/>
      <w:bookmarkStart w:id="194" w:name="_Toc189730643"/>
      <w:bookmarkEnd w:id="192"/>
      <w:r w:rsidRPr="00CF34CF">
        <w:rPr>
          <w:rFonts w:cs="Tahoma"/>
          <w:szCs w:val="22"/>
          <w:u w:val="single"/>
          <w:lang w:val="el-GR"/>
        </w:rPr>
        <w:t xml:space="preserve">2.3.2.2 </w:t>
      </w:r>
      <w:r w:rsidR="0001217D" w:rsidRPr="00603221">
        <w:rPr>
          <w:rFonts w:cs="Tahoma"/>
          <w:szCs w:val="22"/>
          <w:u w:val="single"/>
          <w:lang w:val="el-GR"/>
        </w:rPr>
        <w:t>Κατάταξη προσφορών</w:t>
      </w:r>
      <w:bookmarkEnd w:id="193"/>
      <w:bookmarkEnd w:id="194"/>
      <w:r w:rsidR="0001217D" w:rsidRPr="00603221">
        <w:rPr>
          <w:rFonts w:cs="Tahoma"/>
          <w:szCs w:val="22"/>
          <w:u w:val="single"/>
          <w:lang w:val="el-GR"/>
        </w:rPr>
        <w:t xml:space="preserve"> </w:t>
      </w:r>
    </w:p>
    <w:p w14:paraId="3E0B399F"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proofErr w:type="spellStart"/>
      <w:r w:rsidR="001F4428">
        <w:rPr>
          <w:lang w:val="en-US"/>
        </w:rPr>
        <w:t>i</w:t>
      </w:r>
      <w:proofErr w:type="spellEnd"/>
      <w:r w:rsidRPr="00603221">
        <w:rPr>
          <w:lang w:val="el-GR"/>
        </w:rPr>
        <w:t xml:space="preserve"> ο οποίος υπολογίζεται με βάση τον παρακάτω τύπο:</w:t>
      </w:r>
    </w:p>
    <w:p w14:paraId="3E0B39A0" w14:textId="77777777" w:rsidR="0001217D" w:rsidRPr="00603221" w:rsidRDefault="0001217D" w:rsidP="0001217D">
      <w:pPr>
        <w:jc w:val="center"/>
        <w:rPr>
          <w:lang w:val="nl-NL"/>
        </w:rPr>
      </w:pPr>
      <w:r w:rsidRPr="11E90C04">
        <w:rPr>
          <w:lang w:val="el-GR"/>
        </w:rPr>
        <w:t>Λ</w:t>
      </w:r>
      <w:r w:rsidRPr="11E90C04">
        <w:rPr>
          <w:vertAlign w:val="subscript"/>
          <w:lang w:val="nl-NL"/>
        </w:rPr>
        <w:t>i</w:t>
      </w:r>
      <w:r w:rsidRPr="11E90C04">
        <w:rPr>
          <w:lang w:val="nl-NL"/>
        </w:rPr>
        <w:t xml:space="preserve"> = </w:t>
      </w:r>
      <w:r w:rsidR="71AFF179" w:rsidRPr="00995186">
        <w:rPr>
          <w:lang w:val="en-US"/>
        </w:rPr>
        <w:t>80</w:t>
      </w:r>
      <w:r w:rsidRPr="11E90C04">
        <w:rPr>
          <w:lang w:val="nl-NL"/>
        </w:rPr>
        <w:t xml:space="preserve"> * ( </w:t>
      </w:r>
      <w:r w:rsidRPr="11E90C04">
        <w:rPr>
          <w:lang w:val="el-GR"/>
        </w:rPr>
        <w:t>Β</w:t>
      </w:r>
      <w:bookmarkStart w:id="195" w:name="_Int_jzmD5qhJ"/>
      <w:r w:rsidRPr="11E90C04">
        <w:rPr>
          <w:vertAlign w:val="subscript"/>
          <w:lang w:val="nl-NL"/>
        </w:rPr>
        <w:t xml:space="preserve">i </w:t>
      </w:r>
      <w:r w:rsidRPr="11E90C04">
        <w:rPr>
          <w:lang w:val="nl-NL"/>
        </w:rPr>
        <w:t>/</w:t>
      </w:r>
      <w:bookmarkEnd w:id="195"/>
      <w:r w:rsidRPr="11E90C04">
        <w:rPr>
          <w:lang w:val="nl-NL"/>
        </w:rPr>
        <w:t xml:space="preserve"> </w:t>
      </w:r>
      <w:r w:rsidRPr="11E90C04">
        <w:rPr>
          <w:lang w:val="el-GR"/>
        </w:rPr>
        <w:t>Β</w:t>
      </w:r>
      <w:bookmarkStart w:id="196" w:name="_Int_bG7iYShU"/>
      <w:r w:rsidRPr="11E90C04">
        <w:rPr>
          <w:vertAlign w:val="subscript"/>
          <w:lang w:val="nl-NL"/>
        </w:rPr>
        <w:t xml:space="preserve">max </w:t>
      </w:r>
      <w:r w:rsidRPr="11E90C04">
        <w:rPr>
          <w:lang w:val="nl-NL"/>
        </w:rPr>
        <w:t>)</w:t>
      </w:r>
      <w:bookmarkEnd w:id="196"/>
      <w:r w:rsidRPr="11E90C04">
        <w:rPr>
          <w:lang w:val="nl-NL"/>
        </w:rPr>
        <w:t xml:space="preserve"> + </w:t>
      </w:r>
      <w:r w:rsidR="54E53505" w:rsidRPr="00995186">
        <w:rPr>
          <w:lang w:val="en-US"/>
        </w:rPr>
        <w:t>20</w:t>
      </w:r>
      <w:r w:rsidRPr="11E90C04">
        <w:rPr>
          <w:lang w:val="nl-NL"/>
        </w:rPr>
        <w:t xml:space="preserve"> * (K</w:t>
      </w:r>
      <w:r w:rsidRPr="11E90C04">
        <w:rPr>
          <w:vertAlign w:val="subscript"/>
          <w:lang w:val="nl-NL"/>
        </w:rPr>
        <w:t>min</w:t>
      </w:r>
      <w:r w:rsidRPr="11E90C04">
        <w:rPr>
          <w:lang w:val="nl-NL"/>
        </w:rPr>
        <w:t>/K</w:t>
      </w:r>
      <w:r w:rsidRPr="11E90C04">
        <w:rPr>
          <w:vertAlign w:val="subscript"/>
          <w:lang w:val="nl-NL"/>
        </w:rPr>
        <w:t>i</w:t>
      </w:r>
      <w:r w:rsidRPr="11E90C04">
        <w:rPr>
          <w:lang w:val="nl-NL"/>
        </w:rPr>
        <w:t>)</w:t>
      </w:r>
    </w:p>
    <w:p w14:paraId="3E0B39A1" w14:textId="77777777" w:rsidR="0001217D" w:rsidRPr="00603221" w:rsidRDefault="0001217D" w:rsidP="0001217D">
      <w:pPr>
        <w:ind w:left="284"/>
        <w:rPr>
          <w:lang w:val="el-GR"/>
        </w:rPr>
      </w:pPr>
      <w:r w:rsidRPr="00603221">
        <w:rPr>
          <w:lang w:val="el-GR"/>
        </w:rPr>
        <w:t>όπου:</w:t>
      </w:r>
    </w:p>
    <w:p w14:paraId="3E0B39A2"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3E0B39A3" w14:textId="77777777" w:rsidR="0001217D" w:rsidRPr="00603221" w:rsidRDefault="0001217D" w:rsidP="0001217D">
      <w:pPr>
        <w:tabs>
          <w:tab w:val="left" w:pos="1080"/>
        </w:tabs>
        <w:ind w:left="284"/>
        <w:rPr>
          <w:lang w:val="el-GR"/>
        </w:rPr>
      </w:pPr>
      <w:r w:rsidRPr="00603221">
        <w:rPr>
          <w:lang w:val="el-GR"/>
        </w:rPr>
        <w:t>Β</w:t>
      </w:r>
      <w:proofErr w:type="spellStart"/>
      <w:r w:rsidRPr="00603221">
        <w:rPr>
          <w:vertAlign w:val="subscript"/>
        </w:rPr>
        <w:t>i</w:t>
      </w:r>
      <w:proofErr w:type="spellEnd"/>
      <w:r w:rsidRPr="00603221">
        <w:rPr>
          <w:vertAlign w:val="subscript"/>
          <w:lang w:val="el-GR"/>
        </w:rPr>
        <w:tab/>
      </w:r>
      <w:r w:rsidRPr="00603221">
        <w:rPr>
          <w:lang w:val="el-GR"/>
        </w:rPr>
        <w:t xml:space="preserve">η συνολική βαθμολογία της Τεχνικής Προσφοράς </w:t>
      </w:r>
      <w:proofErr w:type="spellStart"/>
      <w:r w:rsidRPr="00603221">
        <w:t>i</w:t>
      </w:r>
      <w:proofErr w:type="spellEnd"/>
    </w:p>
    <w:p w14:paraId="3E0B39A4" w14:textId="77777777" w:rsidR="0001217D" w:rsidRPr="00603221" w:rsidRDefault="0001217D" w:rsidP="0001217D">
      <w:pPr>
        <w:tabs>
          <w:tab w:val="left" w:pos="1080"/>
        </w:tabs>
        <w:ind w:left="284"/>
        <w:rPr>
          <w:lang w:val="el-GR"/>
        </w:rPr>
      </w:pPr>
      <w:proofErr w:type="spellStart"/>
      <w:r w:rsidRPr="00603221">
        <w:t>K</w:t>
      </w:r>
      <w:r w:rsidRPr="00603221">
        <w:rPr>
          <w:vertAlign w:val="subscript"/>
        </w:rPr>
        <w:t>min</w:t>
      </w:r>
      <w:proofErr w:type="spellEnd"/>
      <w:r w:rsidRPr="00603221">
        <w:rPr>
          <w:vertAlign w:val="subscript"/>
          <w:lang w:val="el-GR"/>
        </w:rPr>
        <w:t xml:space="preserve"> </w:t>
      </w:r>
      <w:r w:rsidRPr="00603221">
        <w:rPr>
          <w:vertAlign w:val="subscript"/>
          <w:lang w:val="el-GR"/>
        </w:rPr>
        <w:tab/>
      </w:r>
      <w:r w:rsidRPr="00603221">
        <w:rPr>
          <w:lang w:val="el-GR"/>
        </w:rPr>
        <w:t xml:space="preserve">το συνολικό </w:t>
      </w:r>
      <w:bookmarkStart w:id="197" w:name="_Hlk151319088"/>
      <w:r w:rsidRPr="00603221">
        <w:rPr>
          <w:lang w:val="el-GR"/>
        </w:rPr>
        <w:t xml:space="preserve">συγκριτικό </w:t>
      </w:r>
      <w:bookmarkEnd w:id="197"/>
      <w:r w:rsidRPr="00603221">
        <w:rPr>
          <w:lang w:val="el-GR"/>
        </w:rPr>
        <w:t xml:space="preserve">κόστος της Προσφοράς με τη μικρότερη τιμή </w:t>
      </w:r>
    </w:p>
    <w:p w14:paraId="3E0B39A5" w14:textId="77777777" w:rsidR="0001217D" w:rsidRPr="00603221" w:rsidRDefault="0001217D" w:rsidP="0001217D">
      <w:pPr>
        <w:tabs>
          <w:tab w:val="left" w:pos="1080"/>
        </w:tabs>
        <w:ind w:left="284"/>
        <w:rPr>
          <w:lang w:val="el-GR"/>
        </w:rPr>
      </w:pPr>
      <w:r w:rsidRPr="00603221">
        <w:rPr>
          <w:lang w:val="el-GR"/>
        </w:rPr>
        <w:t>Κ</w:t>
      </w:r>
      <w:proofErr w:type="spellStart"/>
      <w:r w:rsidRPr="00603221">
        <w:rPr>
          <w:vertAlign w:val="subscript"/>
        </w:rPr>
        <w:t>i</w:t>
      </w:r>
      <w:proofErr w:type="spellEnd"/>
      <w:r w:rsidRPr="00603221">
        <w:rPr>
          <w:vertAlign w:val="subscript"/>
          <w:lang w:val="el-GR"/>
        </w:rPr>
        <w:tab/>
      </w:r>
      <w:r w:rsidRPr="00603221">
        <w:rPr>
          <w:lang w:val="el-GR"/>
        </w:rPr>
        <w:t xml:space="preserve">το συνολικό συγκριτικό κόστος της Προσφοράς </w:t>
      </w:r>
      <w:proofErr w:type="spellStart"/>
      <w:r w:rsidRPr="00603221">
        <w:t>i</w:t>
      </w:r>
      <w:proofErr w:type="spellEnd"/>
      <w:r w:rsidRPr="00603221">
        <w:rPr>
          <w:lang w:val="el-GR"/>
        </w:rPr>
        <w:t xml:space="preserve"> </w:t>
      </w:r>
    </w:p>
    <w:p w14:paraId="3E0B39A6" w14:textId="77777777" w:rsidR="0001217D" w:rsidRDefault="0001217D" w:rsidP="0001217D">
      <w:pPr>
        <w:tabs>
          <w:tab w:val="left" w:pos="1080"/>
        </w:tabs>
        <w:ind w:left="284"/>
        <w:rPr>
          <w:lang w:val="el-GR"/>
        </w:rPr>
      </w:pPr>
      <w:r w:rsidRPr="00603221">
        <w:rPr>
          <w:lang w:val="el-GR"/>
        </w:rPr>
        <w:t>Λ</w:t>
      </w:r>
      <w:proofErr w:type="spellStart"/>
      <w:r w:rsidRPr="00603221">
        <w:rPr>
          <w:vertAlign w:val="subscript"/>
        </w:rPr>
        <w:t>i</w:t>
      </w:r>
      <w:proofErr w:type="spellEnd"/>
      <w:r w:rsidRPr="00603221">
        <w:rPr>
          <w:lang w:val="el-GR"/>
        </w:rPr>
        <w:tab/>
        <w:t>το οποίο στρογγυλοποιείται στα 2 δεκαδικά ψηφία.</w:t>
      </w:r>
    </w:p>
    <w:p w14:paraId="3E0B39A7" w14:textId="77777777" w:rsidR="00504057" w:rsidRPr="00603221" w:rsidRDefault="00504057" w:rsidP="0001217D">
      <w:pPr>
        <w:tabs>
          <w:tab w:val="left" w:pos="1080"/>
        </w:tabs>
        <w:ind w:left="284"/>
        <w:rPr>
          <w:lang w:val="el-GR"/>
        </w:rPr>
      </w:pPr>
    </w:p>
    <w:p w14:paraId="3E0B39A8" w14:textId="77777777" w:rsidR="00264320" w:rsidRPr="00603221" w:rsidRDefault="00264320" w:rsidP="00504057">
      <w:pPr>
        <w:pStyle w:val="4"/>
        <w:numPr>
          <w:ilvl w:val="0"/>
          <w:numId w:val="0"/>
        </w:numPr>
        <w:ind w:left="864"/>
        <w:rPr>
          <w:rFonts w:cs="Tahoma"/>
          <w:szCs w:val="22"/>
          <w:u w:val="single"/>
          <w:lang w:val="el-GR"/>
        </w:rPr>
      </w:pPr>
      <w:bookmarkStart w:id="198" w:name="_Toc9049526"/>
      <w:bookmarkStart w:id="199" w:name="_Toc9050798"/>
      <w:bookmarkStart w:id="200" w:name="_Toc16061711"/>
      <w:bookmarkStart w:id="201" w:name="_Toc25743321"/>
      <w:bookmarkStart w:id="202" w:name="_Toc26592535"/>
      <w:bookmarkStart w:id="203" w:name="_Toc43634791"/>
      <w:bookmarkStart w:id="204" w:name="_Toc44821171"/>
      <w:bookmarkStart w:id="205" w:name="_Toc48552963"/>
      <w:bookmarkStart w:id="206" w:name="_Toc49074409"/>
      <w:bookmarkStart w:id="207" w:name="_Toc286055470"/>
      <w:bookmarkStart w:id="208" w:name="_Toc97194294"/>
      <w:bookmarkStart w:id="209" w:name="_Toc133581982"/>
      <w:bookmarkStart w:id="210" w:name="_Toc187146566"/>
      <w:bookmarkStart w:id="211" w:name="_Toc189730644"/>
      <w:r>
        <w:rPr>
          <w:rFonts w:cs="Tahoma"/>
          <w:szCs w:val="22"/>
          <w:u w:val="single"/>
          <w:lang w:val="el-GR"/>
        </w:rPr>
        <w:lastRenderedPageBreak/>
        <w:t xml:space="preserve">2.3.2.3 </w:t>
      </w:r>
      <w:r w:rsidRPr="00603221">
        <w:rPr>
          <w:rFonts w:cs="Tahoma"/>
          <w:szCs w:val="22"/>
          <w:u w:val="single"/>
          <w:lang w:val="el-GR"/>
        </w:rPr>
        <w:t>Διαμόρφωση συγκριτικού κόστους Προσφοράς</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3E0B39A9" w14:textId="77777777" w:rsidR="00264320" w:rsidRPr="00603221" w:rsidRDefault="00264320" w:rsidP="00264320">
      <w:pPr>
        <w:rPr>
          <w:lang w:val="el-GR"/>
        </w:rPr>
      </w:pPr>
      <w:r w:rsidRPr="00603221">
        <w:rPr>
          <w:lang w:val="el-GR"/>
        </w:rPr>
        <w:t xml:space="preserve">Το συγκριτικό κόστος Κ κάθε Προσφοράς περιλαμβάνει: </w:t>
      </w:r>
    </w:p>
    <w:p w14:paraId="3E0B39AA" w14:textId="7B1CCF3A" w:rsidR="00264320" w:rsidRDefault="00264320" w:rsidP="00264320">
      <w:pPr>
        <w:numPr>
          <w:ilvl w:val="0"/>
          <w:numId w:val="22"/>
        </w:numPr>
        <w:suppressAutoHyphens w:val="0"/>
        <w:ind w:left="360"/>
        <w:rPr>
          <w:lang w:val="el-GR"/>
        </w:rPr>
      </w:pPr>
      <w:r w:rsidRPr="00123153">
        <w:rPr>
          <w:lang w:val="el-GR"/>
        </w:rPr>
        <w:t xml:space="preserve">το συνολικό κόστος για το Έργο, χωρίς ΦΠΑ {βλ. </w:t>
      </w:r>
      <w:r w:rsidR="005521D0" w:rsidRPr="00123153">
        <w:rPr>
          <w:lang w:val="el-GR"/>
        </w:rPr>
        <w:fldChar w:fldCharType="begin"/>
      </w:r>
      <w:r w:rsidRPr="00123153">
        <w:rPr>
          <w:lang w:val="el-GR"/>
        </w:rPr>
        <w:instrText xml:space="preserve"> REF _Ref40980023 \h </w:instrText>
      </w:r>
      <w:r w:rsidR="005521D0" w:rsidRPr="00123153">
        <w:rPr>
          <w:lang w:val="el-GR"/>
        </w:rPr>
      </w:r>
      <w:r w:rsidR="005521D0" w:rsidRPr="00123153">
        <w:rPr>
          <w:lang w:val="el-GR"/>
        </w:rPr>
        <w:fldChar w:fldCharType="separate"/>
      </w:r>
      <w:r w:rsidR="004E7208" w:rsidRPr="00603221">
        <w:rPr>
          <w:lang w:val="el-GR"/>
        </w:rPr>
        <w:t xml:space="preserve">ΠΑΡΑΡΤΗΜΑ </w:t>
      </w:r>
      <w:r w:rsidR="004E7208" w:rsidRPr="00603221">
        <w:t>VI</w:t>
      </w:r>
      <w:r w:rsidR="004E7208" w:rsidRPr="00603221">
        <w:rPr>
          <w:lang w:val="el-GR"/>
        </w:rPr>
        <w:t xml:space="preserve"> – Υπόδειγμα Οικονομικής Προσφοράς</w:t>
      </w:r>
      <w:r w:rsidR="005521D0" w:rsidRPr="00123153">
        <w:rPr>
          <w:lang w:val="el-GR"/>
        </w:rPr>
        <w:fldChar w:fldCharType="end"/>
      </w:r>
      <w:r w:rsidRPr="00123153">
        <w:rPr>
          <w:lang w:val="el-GR"/>
        </w:rPr>
        <w:t xml:space="preserve">}, όπως προκύπτει από τους Πίνακες Οικονομικής Προσφοράς του υποψηφίου Οικονομικού Φορέα. </w:t>
      </w:r>
    </w:p>
    <w:p w14:paraId="3E0B39AB" w14:textId="77777777" w:rsidR="00221291" w:rsidRPr="00264320" w:rsidRDefault="00221291" w:rsidP="00CD0FD9">
      <w:pPr>
        <w:pStyle w:val="aff"/>
        <w:numPr>
          <w:ilvl w:val="0"/>
          <w:numId w:val="20"/>
        </w:numPr>
        <w:suppressAutoHyphens w:val="0"/>
        <w:spacing w:after="0"/>
        <w:rPr>
          <w:lang w:val="el-GR"/>
        </w:rPr>
      </w:pPr>
    </w:p>
    <w:p w14:paraId="3E0B39AC" w14:textId="77777777" w:rsidR="004629AE" w:rsidRPr="00603221" w:rsidRDefault="004629AE">
      <w:pPr>
        <w:rPr>
          <w:lang w:val="el-GR"/>
        </w:rPr>
      </w:pPr>
    </w:p>
    <w:p w14:paraId="3E0B39AD" w14:textId="77777777" w:rsidR="008338F0" w:rsidRPr="00603221" w:rsidRDefault="003355E7" w:rsidP="003A109E">
      <w:pPr>
        <w:pStyle w:val="2"/>
        <w:rPr>
          <w:rFonts w:cs="Tahoma"/>
          <w:lang w:val="el-GR"/>
        </w:rPr>
      </w:pPr>
      <w:r w:rsidRPr="00603221">
        <w:rPr>
          <w:rFonts w:cs="Tahoma"/>
          <w:lang w:val="el-GR"/>
        </w:rPr>
        <w:tab/>
      </w:r>
      <w:bookmarkStart w:id="212" w:name="_Toc97194296"/>
      <w:bookmarkStart w:id="213" w:name="_Toc97194435"/>
      <w:bookmarkStart w:id="214" w:name="_Toc189730645"/>
      <w:r w:rsidRPr="00603221">
        <w:rPr>
          <w:rFonts w:cs="Tahoma"/>
          <w:lang w:val="el-GR"/>
        </w:rPr>
        <w:t>Κατάρτιση - Περιεχόμενο Προσφορών</w:t>
      </w:r>
      <w:bookmarkEnd w:id="212"/>
      <w:bookmarkEnd w:id="213"/>
      <w:bookmarkEnd w:id="214"/>
    </w:p>
    <w:p w14:paraId="3E0B39AE" w14:textId="77777777" w:rsidR="008338F0" w:rsidRPr="00603221" w:rsidRDefault="003355E7" w:rsidP="005A1609">
      <w:pPr>
        <w:pStyle w:val="3"/>
        <w:ind w:left="709" w:hanging="709"/>
        <w:rPr>
          <w:lang w:val="el-GR"/>
        </w:rPr>
      </w:pPr>
      <w:bookmarkStart w:id="215" w:name="_Ref496542253"/>
      <w:bookmarkStart w:id="216" w:name="_Toc97194297"/>
      <w:bookmarkStart w:id="217" w:name="_Toc97194436"/>
      <w:bookmarkStart w:id="218" w:name="_Toc189730646"/>
      <w:r w:rsidRPr="00603221">
        <w:rPr>
          <w:lang w:val="el-GR"/>
        </w:rPr>
        <w:t>Γενικοί όροι υποβολής προσφορών</w:t>
      </w:r>
      <w:bookmarkEnd w:id="215"/>
      <w:bookmarkEnd w:id="216"/>
      <w:bookmarkEnd w:id="217"/>
      <w:bookmarkEnd w:id="218"/>
    </w:p>
    <w:p w14:paraId="3E0B39AF" w14:textId="77777777" w:rsidR="008338F0" w:rsidRPr="00603221" w:rsidRDefault="003355E7">
      <w:pPr>
        <w:rPr>
          <w:lang w:val="el-GR"/>
        </w:rPr>
      </w:pPr>
      <w:r w:rsidRPr="11E90C04">
        <w:rPr>
          <w:lang w:val="el-GR"/>
        </w:rPr>
        <w:t xml:space="preserve">Οι προσφορές υποβάλλονται με βάση τις απαιτήσεις της </w:t>
      </w:r>
      <w:r w:rsidR="00893B0F" w:rsidRPr="11E90C04">
        <w:rPr>
          <w:lang w:val="el-GR"/>
        </w:rPr>
        <w:t xml:space="preserve">παρούσας </w:t>
      </w:r>
      <w:r w:rsidRPr="11E90C04">
        <w:rPr>
          <w:lang w:val="el-GR"/>
        </w:rPr>
        <w:t>Διακήρυξης, για</w:t>
      </w:r>
      <w:r w:rsidR="00E1337D" w:rsidRPr="11E90C04">
        <w:rPr>
          <w:lang w:val="el-GR"/>
        </w:rPr>
        <w:t xml:space="preserve"> </w:t>
      </w:r>
      <w:r w:rsidRPr="11E90C04">
        <w:rPr>
          <w:lang w:val="el-GR"/>
        </w:rPr>
        <w:t>όλες τις περιγραφόμενες υπηρεσίε</w:t>
      </w:r>
      <w:r w:rsidRPr="004B25E5">
        <w:rPr>
          <w:lang w:val="el-GR"/>
        </w:rPr>
        <w:t xml:space="preserve">ς. </w:t>
      </w:r>
    </w:p>
    <w:p w14:paraId="3E0B39B0"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3E0B39B1"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21"/>
      </w:r>
      <w:r>
        <w:rPr>
          <w:rFonts w:cs="Helvetica"/>
          <w:color w:val="000000"/>
          <w:lang w:val="el-GR" w:eastAsia="el-GR"/>
        </w:rPr>
        <w:t>.</w:t>
      </w:r>
    </w:p>
    <w:p w14:paraId="3E0B39B2" w14:textId="77777777" w:rsidR="005202EA" w:rsidRPr="00A500EC" w:rsidRDefault="005202EA" w:rsidP="005202EA">
      <w:pPr>
        <w:rPr>
          <w:lang w:val="el-GR"/>
        </w:rPr>
      </w:pPr>
      <w:r w:rsidRPr="07571D1B">
        <w:rPr>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r w:rsidRPr="005A0CDE">
        <w:rPr>
          <w:rStyle w:val="ab"/>
        </w:rPr>
        <w:footnoteReference w:id="22"/>
      </w:r>
      <w:r w:rsidRPr="07571D1B">
        <w:rPr>
          <w:lang w:val="el-GR"/>
        </w:rPr>
        <w:t>.</w:t>
      </w:r>
    </w:p>
    <w:p w14:paraId="3E0B39B3" w14:textId="77777777" w:rsidR="005202EA" w:rsidRDefault="005202EA" w:rsidP="005202EA">
      <w:pPr>
        <w:rPr>
          <w:lang w:val="el-GR"/>
        </w:rPr>
      </w:pPr>
      <w:r w:rsidRPr="07571D1B">
        <w:rPr>
          <w:lang w:val="el-GR"/>
        </w:rPr>
        <w:t xml:space="preserve">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 </w:t>
      </w:r>
      <w:r w:rsidRPr="00E62702">
        <w:rPr>
          <w:vertAlign w:val="superscript"/>
          <w:lang w:val="el-GR"/>
        </w:rPr>
        <w:footnoteReference w:id="23"/>
      </w:r>
      <w:r w:rsidRPr="07571D1B">
        <w:rPr>
          <w:lang w:val="el-GR"/>
        </w:rPr>
        <w:t>.</w:t>
      </w:r>
      <w:hyperlink r:id="rId25" w:history="1"/>
      <w:hyperlink r:id="rId26" w:history="1"/>
    </w:p>
    <w:p w14:paraId="3E0B39B4" w14:textId="77777777" w:rsidR="00553AD3" w:rsidDel="005202EA" w:rsidRDefault="00553AD3" w:rsidP="00553AD3">
      <w:pPr>
        <w:rPr>
          <w:color w:val="000000"/>
          <w:lang w:val="el-GR" w:eastAsia="el-GR"/>
        </w:rPr>
      </w:pPr>
      <w:hyperlink r:id="rId27" w:history="1"/>
      <w:hyperlink r:id="rId28" w:history="1"/>
      <w:r w:rsidR="00D60B9F" w:rsidRPr="07571D1B">
        <w:rPr>
          <w:color w:val="000000" w:themeColor="text1"/>
          <w:lang w:val="el-GR" w:eastAsia="el-GR"/>
        </w:rPr>
        <w:t>Ο οικονομικός φορέας δύναται να αποσύρει την προσφορά του και να την υποβάλ</w:t>
      </w:r>
      <w:r w:rsidR="00D60B9F" w:rsidRPr="11E90C04">
        <w:rPr>
          <w:color w:val="000000" w:themeColor="text1"/>
          <w:lang w:val="el-GR" w:eastAsia="el-GR"/>
        </w:rPr>
        <w:t>λ</w:t>
      </w:r>
      <w:r w:rsidR="00D60B9F" w:rsidRPr="07571D1B">
        <w:rPr>
          <w:color w:val="000000" w:themeColor="text1"/>
          <w:lang w:val="el-GR" w:eastAsia="el-GR"/>
        </w:rPr>
        <w:t xml:space="preserve">ει εκ νέου έως την κατά περίπτωση καταληκτική ημερομηνία υποβολής προσφορών, χωρίς να απαιτούνται ενέργειες, όπως σχετικό αίτημα του, μέσω της </w:t>
      </w:r>
      <w:r w:rsidR="00906149" w:rsidRPr="11E90C04">
        <w:rPr>
          <w:rFonts w:cs="Helvetica"/>
          <w:color w:val="000000" w:themeColor="text1"/>
          <w:lang w:val="el-GR" w:eastAsia="el-GR"/>
        </w:rPr>
        <w:t>λειτουργικότητας «Επικοινωνία» του ΕΣΗΔΗΣ</w:t>
      </w:r>
      <w:r w:rsidR="00906149" w:rsidRPr="11E90C04">
        <w:rPr>
          <w:lang w:val="el-GR" w:eastAsia="el-GR"/>
        </w:rPr>
        <w:t>￼</w:t>
      </w:r>
      <w:r w:rsidR="00906149" w:rsidRPr="11E90C04">
        <w:rPr>
          <w:rFonts w:cs="Helvetica"/>
          <w:color w:val="000000" w:themeColor="text1"/>
          <w:lang w:val="el-GR" w:eastAsia="el-GR"/>
        </w:rPr>
        <w:t xml:space="preserve"> </w:t>
      </w:r>
      <w:r w:rsidR="00D60B9F" w:rsidRPr="11E90C04">
        <w:rPr>
          <w:color w:val="000000" w:themeColor="text1"/>
          <w:lang w:val="el-GR" w:eastAsia="el-GR"/>
        </w:rPr>
        <w:t xml:space="preserve">προς την Αναθέτουσα Αρχή, καθώς και σχετικές ενέργειες απόσυρσης («αποκλεισμού») της προσφοράς από χρήστη της </w:t>
      </w:r>
      <w:r w:rsidR="00906149" w:rsidRPr="11E90C04">
        <w:rPr>
          <w:color w:val="000000" w:themeColor="text1"/>
          <w:lang w:val="el-GR" w:eastAsia="el-GR"/>
        </w:rPr>
        <w:t>Α</w:t>
      </w:r>
      <w:r w:rsidR="00D60B9F" w:rsidRPr="11E90C04">
        <w:rPr>
          <w:color w:val="000000" w:themeColor="text1"/>
          <w:lang w:val="el-GR" w:eastAsia="el-GR"/>
        </w:rPr>
        <w:t xml:space="preserve">ναθέτουσας </w:t>
      </w:r>
      <w:r w:rsidR="00906149" w:rsidRPr="11E90C04">
        <w:rPr>
          <w:color w:val="000000" w:themeColor="text1"/>
          <w:lang w:val="el-GR" w:eastAsia="el-GR"/>
        </w:rPr>
        <w:t>Α</w:t>
      </w:r>
      <w:r w:rsidR="00D60B9F" w:rsidRPr="11E90C04">
        <w:rPr>
          <w:color w:val="000000" w:themeColor="text1"/>
          <w:lang w:val="el-GR" w:eastAsia="el-GR"/>
        </w:rPr>
        <w:t>ρχής.</w:t>
      </w:r>
    </w:p>
    <w:p w14:paraId="3E0B39B5" w14:textId="77777777" w:rsidR="008338F0" w:rsidRPr="00603221" w:rsidRDefault="003355E7" w:rsidP="005A1609">
      <w:pPr>
        <w:pStyle w:val="3"/>
        <w:ind w:left="709" w:hanging="709"/>
        <w:rPr>
          <w:lang w:val="el-GR"/>
        </w:rPr>
      </w:pPr>
      <w:bookmarkStart w:id="219" w:name="_Toc74566860"/>
      <w:bookmarkStart w:id="220" w:name="_Ref496542299"/>
      <w:bookmarkStart w:id="221" w:name="_Toc97194298"/>
      <w:bookmarkStart w:id="222" w:name="_Toc97194437"/>
      <w:bookmarkStart w:id="223" w:name="_Toc189730647"/>
      <w:bookmarkEnd w:id="219"/>
      <w:r w:rsidRPr="00603221">
        <w:rPr>
          <w:lang w:val="el-GR"/>
        </w:rPr>
        <w:t>Χρόνος και Τρόπος υποβολής προσφορών</w:t>
      </w:r>
      <w:bookmarkEnd w:id="220"/>
      <w:bookmarkEnd w:id="221"/>
      <w:bookmarkEnd w:id="222"/>
      <w:bookmarkEnd w:id="223"/>
      <w:r w:rsidRPr="00603221">
        <w:rPr>
          <w:lang w:val="el-GR"/>
        </w:rPr>
        <w:t xml:space="preserve"> </w:t>
      </w:r>
    </w:p>
    <w:p w14:paraId="3E0B39B6" w14:textId="77777777" w:rsidR="008338F0" w:rsidRDefault="008338F0" w:rsidP="00DB2BAF">
      <w:pPr>
        <w:rPr>
          <w:lang w:val="el-GR"/>
        </w:rPr>
      </w:pPr>
    </w:p>
    <w:p w14:paraId="3E0B39B7" w14:textId="06886799" w:rsidR="004B759E" w:rsidRPr="00821852" w:rsidRDefault="000F0E29" w:rsidP="00D472F0">
      <w:pPr>
        <w:rPr>
          <w:b/>
          <w:bCs/>
          <w:lang w:val="el-GR"/>
        </w:rPr>
      </w:pPr>
      <w:bookmarkStart w:id="224" w:name="_Toc74566862"/>
      <w:bookmarkStart w:id="225" w:name="_Toc97194299"/>
      <w:bookmarkEnd w:id="224"/>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fldChar w:fldCharType="begin"/>
      </w:r>
      <w:r w:rsidR="004B759E" w:rsidRPr="00F65401">
        <w:rPr>
          <w:lang w:val="el-GR"/>
        </w:rPr>
        <w:instrText xml:space="preserve"> </w:instrText>
      </w:r>
      <w:r w:rsidR="004B759E">
        <w:instrText>REF</w:instrText>
      </w:r>
      <w:r w:rsidR="004B759E" w:rsidRPr="00F65401">
        <w:rPr>
          <w:lang w:val="el-GR"/>
        </w:rPr>
        <w:instrText xml:space="preserve"> _</w:instrText>
      </w:r>
      <w:r w:rsidR="004B759E">
        <w:instrText>Ref</w:instrText>
      </w:r>
      <w:r w:rsidR="004B759E" w:rsidRPr="00F65401">
        <w:rPr>
          <w:lang w:val="el-GR"/>
        </w:rPr>
        <w:instrText>40979373 \</w:instrText>
      </w:r>
      <w:r w:rsidR="004B759E">
        <w:instrText>r</w:instrText>
      </w:r>
      <w:r w:rsidR="004B759E" w:rsidRPr="00F65401">
        <w:rPr>
          <w:lang w:val="el-GR"/>
        </w:rPr>
        <w:instrText xml:space="preserve"> \</w:instrText>
      </w:r>
      <w:r w:rsidR="004B759E">
        <w:instrText>h</w:instrText>
      </w:r>
      <w:r w:rsidR="004B759E" w:rsidRPr="00F65401">
        <w:rPr>
          <w:lang w:val="el-GR"/>
        </w:rPr>
        <w:instrText xml:space="preserve">  \* </w:instrText>
      </w:r>
      <w:r w:rsidR="004B759E">
        <w:instrText>MERGEFORMAT</w:instrText>
      </w:r>
      <w:r w:rsidR="004B759E" w:rsidRPr="00F65401">
        <w:rPr>
          <w:lang w:val="el-GR"/>
        </w:rPr>
        <w:instrText xml:space="preserve"> </w:instrText>
      </w:r>
      <w:r>
        <w:fldChar w:fldCharType="separate"/>
      </w:r>
      <w:r w:rsidR="004E7208" w:rsidRPr="004E7208">
        <w:rPr>
          <w:lang w:val="el-GR"/>
        </w:rPr>
        <w:t>1.5</w:t>
      </w:r>
      <w: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C40C9D">
        <w:rPr>
          <w:lang w:val="el-GR"/>
        </w:rPr>
        <w:t xml:space="preserve">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xml:space="preserve">)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w:t>
      </w:r>
      <w:r w:rsidR="004B759E" w:rsidRPr="00821852">
        <w:rPr>
          <w:lang w:val="el-GR"/>
        </w:rPr>
        <w:lastRenderedPageBreak/>
        <w:t>Ηλεκτρονικών Δημοσίων Συμβάσεων (ΕΣΗΔΗΣ)» εφεξής «Κ.Υ.Α. ΕΣΗΔΗΣ Προμήθειες και Υπηρεσίες»</w:t>
      </w:r>
      <w:bookmarkEnd w:id="225"/>
      <w:r w:rsidR="005647D1">
        <w:rPr>
          <w:lang w:val="el-GR"/>
        </w:rPr>
        <w:t>.</w:t>
      </w:r>
    </w:p>
    <w:p w14:paraId="3E0B39B8" w14:textId="77777777"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3E0B39B9" w14:textId="77777777" w:rsidR="000F0E29" w:rsidRPr="000F0E29" w:rsidRDefault="000F0E29" w:rsidP="00D472F0">
      <w:pPr>
        <w:rPr>
          <w:lang w:val="el-GR"/>
        </w:rPr>
      </w:pPr>
      <w:bookmarkStart w:id="226" w:name="_Toc97194300"/>
    </w:p>
    <w:p w14:paraId="3E0B39BA"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26"/>
    </w:p>
    <w:p w14:paraId="3E0B39BB"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E0B39BC" w14:textId="77777777" w:rsidR="004B759E" w:rsidRPr="00A334BA" w:rsidRDefault="004B759E" w:rsidP="00821852">
      <w:pPr>
        <w:rPr>
          <w:lang w:val="el-GR"/>
        </w:rPr>
      </w:pPr>
    </w:p>
    <w:p w14:paraId="3E0B39BD" w14:textId="77777777" w:rsidR="000F0E29" w:rsidRPr="000F0E29" w:rsidRDefault="000F0E29" w:rsidP="00D472F0">
      <w:pPr>
        <w:rPr>
          <w:lang w:val="el-GR"/>
        </w:rPr>
      </w:pPr>
      <w:bookmarkStart w:id="227" w:name="_Toc74566865"/>
      <w:bookmarkStart w:id="228" w:name="_Toc97194301"/>
      <w:bookmarkEnd w:id="227"/>
    </w:p>
    <w:p w14:paraId="3E0B39BE"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228"/>
      <w:r w:rsidR="004B759E" w:rsidRPr="00821852">
        <w:rPr>
          <w:lang w:val="el-GR"/>
        </w:rPr>
        <w:t xml:space="preserve"> </w:t>
      </w:r>
    </w:p>
    <w:p w14:paraId="3E0B39B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E0B39C0"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3E0B39C1"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E0B39C2"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E0B39C3" w14:textId="77777777" w:rsidR="00D472F0" w:rsidRPr="00D472F0" w:rsidRDefault="00D472F0" w:rsidP="000F0E29">
      <w:pPr>
        <w:rPr>
          <w:lang w:val="el-GR"/>
        </w:rPr>
      </w:pPr>
      <w:bookmarkStart w:id="229" w:name="_Ref75869622"/>
      <w:bookmarkStart w:id="230" w:name="_Toc97194302"/>
    </w:p>
    <w:p w14:paraId="3E0B39C4" w14:textId="2C76E62F" w:rsidR="00201A77" w:rsidRPr="00995186" w:rsidRDefault="000F0E29" w:rsidP="07571D1B">
      <w:pPr>
        <w:rPr>
          <w:lang w:val="el-GR"/>
        </w:rPr>
      </w:pPr>
      <w:r w:rsidRPr="00995186">
        <w:rPr>
          <w:b/>
          <w:bCs/>
          <w:lang w:val="el-GR"/>
        </w:rPr>
        <w:t>2.4.2.4</w:t>
      </w:r>
      <w:r w:rsidRPr="00995186">
        <w:rPr>
          <w:lang w:val="el-GR"/>
        </w:rPr>
        <w:t xml:space="preserve"> </w:t>
      </w:r>
      <w:r w:rsidR="00486D17" w:rsidRPr="00995186">
        <w:rPr>
          <w:lang w:val="el-GR"/>
        </w:rPr>
        <w:t>Εφόσον οι Οικονομικοί Φορείς καταχωρίσουν τα σχετικά στοιχεία, με</w:t>
      </w:r>
      <w:r w:rsidR="009F064C" w:rsidRPr="00995186">
        <w:rPr>
          <w:lang w:val="el-GR"/>
        </w:rPr>
        <w:t xml:space="preserve"> </w:t>
      </w:r>
      <w:r w:rsidR="00486D17" w:rsidRPr="00995186">
        <w:rPr>
          <w:lang w:val="el-GR"/>
        </w:rPr>
        <w:t>τα</w:t>
      </w:r>
      <w:r w:rsidR="009F064C" w:rsidRPr="00995186">
        <w:rPr>
          <w:lang w:val="el-GR"/>
        </w:rPr>
        <w:t xml:space="preserve"> </w:t>
      </w:r>
      <w:r w:rsidR="00486D17" w:rsidRPr="00995186">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w:t>
      </w:r>
      <w:proofErr w:type="spellStart"/>
      <w:r w:rsidR="00486D17" w:rsidRPr="00995186">
        <w:rPr>
          <w:lang w:val="el-GR"/>
        </w:rPr>
        <w:t>μορφότυπο</w:t>
      </w:r>
      <w:proofErr w:type="spellEnd"/>
      <w:r w:rsidR="00486D17" w:rsidRPr="00995186">
        <w:rPr>
          <w:lang w:val="el-GR"/>
        </w:rPr>
        <w:t xml:space="preserve"> </w:t>
      </w:r>
      <w:r w:rsidR="00486D17" w:rsidRPr="07571D1B">
        <w:t>PDF</w:t>
      </w:r>
      <w:r w:rsidR="00486D17" w:rsidRPr="00995186">
        <w:rPr>
          <w:lang w:val="el-GR"/>
        </w:rPr>
        <w:t xml:space="preserve">,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995186">
        <w:rPr>
          <w:lang w:val="el-GR"/>
        </w:rPr>
        <w:t>υποφακέλους</w:t>
      </w:r>
      <w:proofErr w:type="spellEnd"/>
      <w:r w:rsidR="00486D17" w:rsidRPr="00995186">
        <w:rPr>
          <w:lang w:val="el-GR"/>
        </w:rPr>
        <w:t>. Επισημαίνεται ότι η εξαγωγή και η επισύναψη των προαναφερθ</w:t>
      </w:r>
      <w:r w:rsidR="00A307E5" w:rsidRPr="00995186">
        <w:rPr>
          <w:lang w:val="el-GR"/>
        </w:rPr>
        <w:t>εισώ</w:t>
      </w:r>
      <w:r w:rsidR="00486D17" w:rsidRPr="00995186">
        <w:rPr>
          <w:lang w:val="el-GR"/>
        </w:rPr>
        <w:t xml:space="preserve">ν αναφορών (εκτυπώσεων) δύναται να πραγματοποιείται για κάθε </w:t>
      </w:r>
      <w:proofErr w:type="spellStart"/>
      <w:r w:rsidR="00486D17" w:rsidRPr="00995186">
        <w:rPr>
          <w:lang w:val="el-GR"/>
        </w:rPr>
        <w:t>υποφακέλο</w:t>
      </w:r>
      <w:proofErr w:type="spellEnd"/>
      <w:r w:rsidR="00486D17" w:rsidRPr="00995186">
        <w:rPr>
          <w:lang w:val="el-GR"/>
        </w:rPr>
        <w:t xml:space="preserve">  ξεχωριστά, από τη στιγμή που έχει </w:t>
      </w:r>
      <w:r w:rsidR="00486D17" w:rsidRPr="00995186">
        <w:rPr>
          <w:lang w:val="el-GR"/>
        </w:rPr>
        <w:lastRenderedPageBreak/>
        <w:t>ολοκληρωθεί η καταχώριση των στοιχείων σε αυτόν</w:t>
      </w:r>
      <w:r w:rsidR="00486D17" w:rsidRPr="07571D1B">
        <w:rPr>
          <w:vertAlign w:val="superscript"/>
        </w:rPr>
        <w:footnoteReference w:id="24"/>
      </w:r>
      <w:r w:rsidR="00486D17" w:rsidRPr="00995186">
        <w:rPr>
          <w:lang w:val="el-GR"/>
        </w:rPr>
        <w:t xml:space="preserve">.  </w:t>
      </w:r>
      <w:bookmarkStart w:id="231" w:name="_Toc74566867"/>
      <w:bookmarkStart w:id="232" w:name="_Toc74566868"/>
      <w:bookmarkStart w:id="233" w:name="_Toc74566869"/>
      <w:bookmarkStart w:id="234" w:name="_Toc74566870"/>
      <w:bookmarkEnd w:id="231"/>
      <w:bookmarkEnd w:id="232"/>
      <w:bookmarkEnd w:id="233"/>
      <w:bookmarkEnd w:id="234"/>
      <w:r w:rsidR="00893B0F" w:rsidRPr="00995186">
        <w:rPr>
          <w:lang w:val="el-GR"/>
        </w:rPr>
        <w:t>Οι οικονομικοί φορείς συντάσσουν την τεχνική και οικονομική τους προσφορά</w:t>
      </w:r>
      <w:r w:rsidR="00CA1F25" w:rsidRPr="00995186">
        <w:rPr>
          <w:lang w:val="el-GR"/>
        </w:rPr>
        <w:t xml:space="preserve"> σύμφωνα με τις απαιτήσεις της παρούσας </w:t>
      </w:r>
      <w:r>
        <w:fldChar w:fldCharType="begin"/>
      </w:r>
      <w:r w:rsidR="00201A77" w:rsidRPr="00F65401">
        <w:rPr>
          <w:lang w:val="el-GR"/>
        </w:rPr>
        <w:instrText xml:space="preserve"> </w:instrText>
      </w:r>
      <w:r w:rsidR="00201A77">
        <w:instrText>REF</w:instrText>
      </w:r>
      <w:r w:rsidR="00201A77" w:rsidRPr="00F65401">
        <w:rPr>
          <w:lang w:val="el-GR"/>
        </w:rPr>
        <w:instrText xml:space="preserve"> _</w:instrText>
      </w:r>
      <w:r w:rsidR="00201A77">
        <w:instrText>Ref</w:instrText>
      </w:r>
      <w:r w:rsidR="00201A77" w:rsidRPr="00F65401">
        <w:rPr>
          <w:lang w:val="el-GR"/>
        </w:rPr>
        <w:instrText>510087097 \</w:instrText>
      </w:r>
      <w:r w:rsidR="00201A77">
        <w:instrText>h</w:instrText>
      </w:r>
      <w:r w:rsidR="00201A77" w:rsidRPr="00F65401">
        <w:rPr>
          <w:lang w:val="el-GR"/>
        </w:rPr>
        <w:instrText xml:space="preserve">  \* </w:instrText>
      </w:r>
      <w:r w:rsidR="00201A77">
        <w:instrText>MERGEFORMAT</w:instrText>
      </w:r>
      <w:r w:rsidR="00201A77" w:rsidRPr="00F65401">
        <w:rPr>
          <w:lang w:val="el-GR"/>
        </w:rPr>
        <w:instrText xml:space="preserve"> </w:instrText>
      </w:r>
      <w:r>
        <w:fldChar w:fldCharType="separate"/>
      </w:r>
      <w:r w:rsidR="004E7208" w:rsidRPr="004E7208">
        <w:rPr>
          <w:lang w:val="el-GR"/>
        </w:rPr>
        <w:t xml:space="preserve">ΠΑΡΑΡΤΗΜΑ </w:t>
      </w:r>
      <w:r w:rsidR="004E7208" w:rsidRPr="00603221">
        <w:t>V</w:t>
      </w:r>
      <w:r w:rsidR="004E7208" w:rsidRPr="004E7208">
        <w:rPr>
          <w:lang w:val="el-GR"/>
        </w:rPr>
        <w:t xml:space="preserve"> – Υπόδειγμα Τεχνικής Προσφοράς</w:t>
      </w:r>
      <w:r>
        <w:fldChar w:fldCharType="end"/>
      </w:r>
      <w:r w:rsidR="00AE32CA" w:rsidRPr="00995186">
        <w:rPr>
          <w:lang w:val="el-GR"/>
        </w:rPr>
        <w:t xml:space="preserve"> &amp; </w:t>
      </w:r>
      <w:r>
        <w:fldChar w:fldCharType="begin"/>
      </w:r>
      <w:r w:rsidR="00201A77" w:rsidRPr="00F65401">
        <w:rPr>
          <w:lang w:val="el-GR"/>
        </w:rPr>
        <w:instrText xml:space="preserve"> </w:instrText>
      </w:r>
      <w:r w:rsidR="00201A77">
        <w:instrText>REF</w:instrText>
      </w:r>
      <w:r w:rsidR="00201A77" w:rsidRPr="00F65401">
        <w:rPr>
          <w:lang w:val="el-GR"/>
        </w:rPr>
        <w:instrText xml:space="preserve"> _</w:instrText>
      </w:r>
      <w:r w:rsidR="00201A77">
        <w:instrText>Ref</w:instrText>
      </w:r>
      <w:r w:rsidR="00201A77" w:rsidRPr="00F65401">
        <w:rPr>
          <w:lang w:val="el-GR"/>
        </w:rPr>
        <w:instrText>510087099 \</w:instrText>
      </w:r>
      <w:r w:rsidR="00201A77">
        <w:instrText>h</w:instrText>
      </w:r>
      <w:r w:rsidR="00201A77" w:rsidRPr="00F65401">
        <w:rPr>
          <w:lang w:val="el-GR"/>
        </w:rPr>
        <w:instrText xml:space="preserve">  \* </w:instrText>
      </w:r>
      <w:r w:rsidR="00201A77">
        <w:instrText>MERGEFORMAT</w:instrText>
      </w:r>
      <w:r w:rsidR="00201A77" w:rsidRPr="00F65401">
        <w:rPr>
          <w:lang w:val="el-GR"/>
        </w:rPr>
        <w:instrText xml:space="preserve"> </w:instrText>
      </w:r>
      <w:r>
        <w:fldChar w:fldCharType="separate"/>
      </w:r>
      <w:r w:rsidR="004E7208" w:rsidRPr="00603221">
        <w:rPr>
          <w:lang w:val="el-GR"/>
        </w:rPr>
        <w:t xml:space="preserve">ΠΑΡΑΡΤΗΜΑ </w:t>
      </w:r>
      <w:r w:rsidR="004E7208" w:rsidRPr="00603221">
        <w:t>VI</w:t>
      </w:r>
      <w:r w:rsidR="004E7208" w:rsidRPr="00603221">
        <w:rPr>
          <w:lang w:val="el-GR"/>
        </w:rPr>
        <w:t xml:space="preserve"> – Υπόδειγμα Οικονομικής Προσφοράς</w:t>
      </w:r>
      <w:r>
        <w:fldChar w:fldCharType="end"/>
      </w:r>
      <w:r w:rsidR="00E1337D" w:rsidRPr="00995186">
        <w:rPr>
          <w:i/>
          <w:iCs/>
          <w:lang w:val="el-GR"/>
        </w:rPr>
        <w:t xml:space="preserve"> </w:t>
      </w:r>
      <w:r w:rsidR="00201A77" w:rsidRPr="00995186">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29"/>
      <w:bookmarkEnd w:id="230"/>
    </w:p>
    <w:p w14:paraId="3E0B39C5" w14:textId="77777777" w:rsidR="00FC039B" w:rsidRPr="00FC039B" w:rsidRDefault="00FC039B" w:rsidP="00FC039B">
      <w:pPr>
        <w:rPr>
          <w:lang w:val="el-GR"/>
        </w:rPr>
      </w:pPr>
    </w:p>
    <w:p w14:paraId="3E0B39C6" w14:textId="77777777" w:rsidR="004E36A7" w:rsidRPr="00821852" w:rsidRDefault="000F0E29" w:rsidP="00D472F0">
      <w:pPr>
        <w:rPr>
          <w:lang w:val="el-GR"/>
        </w:rPr>
      </w:pPr>
      <w:bookmarkStart w:id="235" w:name="_Toc74566872"/>
      <w:bookmarkStart w:id="236" w:name="_Toc74566873"/>
      <w:bookmarkStart w:id="237" w:name="_Toc97194304"/>
      <w:bookmarkEnd w:id="235"/>
      <w:bookmarkEnd w:id="236"/>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37"/>
    </w:p>
    <w:p w14:paraId="3E0B39C7" w14:textId="77777777" w:rsidR="004E36A7" w:rsidRPr="008A2283" w:rsidRDefault="004E36A7" w:rsidP="004E36A7">
      <w:pPr>
        <w:rPr>
          <w:color w:val="000000"/>
          <w:lang w:val="el-GR"/>
        </w:rPr>
      </w:pPr>
      <w:bookmarkStart w:id="238" w:name="_Hlk71366084"/>
      <w:r w:rsidRPr="11E90C04">
        <w:rPr>
          <w:color w:val="000000" w:themeColor="text1"/>
          <w:lang w:val="el-GR"/>
        </w:rPr>
        <w:t>Τα έγγραφα που καταχωρίζονται στην ηλεκτρονική προσφορά, και δεν απαιτείται να προσκομισ</w:t>
      </w:r>
      <w:r w:rsidR="0048509C" w:rsidRPr="11E90C04">
        <w:rPr>
          <w:color w:val="000000" w:themeColor="text1"/>
          <w:lang w:val="el-GR"/>
        </w:rPr>
        <w:t>τ</w:t>
      </w:r>
      <w:r w:rsidRPr="11E90C04">
        <w:rPr>
          <w:color w:val="000000" w:themeColor="text1"/>
          <w:lang w:val="el-GR"/>
        </w:rPr>
        <w:t xml:space="preserve">ούν και σε έντυπη μορφή, γίνονται αποδεκτά κατά περίπτωση, σύμφωνα με τα προβλεπόμενα στις διατάξεις: </w:t>
      </w:r>
    </w:p>
    <w:p w14:paraId="3E0B39C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3E0B39C9"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3E0B39CA" w14:textId="77777777" w:rsidR="004E36A7" w:rsidRPr="00CB7A20" w:rsidRDefault="004E36A7" w:rsidP="004E36A7">
      <w:pPr>
        <w:rPr>
          <w:color w:val="000000"/>
          <w:lang w:val="el-GR"/>
        </w:rPr>
      </w:pPr>
      <w:r w:rsidRPr="00CB7A20">
        <w:rPr>
          <w:color w:val="000000"/>
          <w:lang w:val="el-GR"/>
        </w:rPr>
        <w:t>γ) είτε του άρθρου 11 του ν. 2690/1999 (Α</w:t>
      </w:r>
      <w:r w:rsidR="00B46541" w:rsidRPr="07571D1B">
        <w:rPr>
          <w:color w:val="000000" w:themeColor="text1"/>
          <w:lang w:val="el-GR"/>
        </w:rPr>
        <w:t>΄ 45)</w:t>
      </w:r>
      <w:r w:rsidR="00B46541" w:rsidRPr="07571D1B">
        <w:rPr>
          <w:color w:val="000000" w:themeColor="text1"/>
          <w:vertAlign w:val="superscript"/>
          <w:lang w:val="el-GR" w:eastAsia="ar-SA"/>
        </w:rPr>
        <w:t xml:space="preserve"> </w:t>
      </w:r>
      <w:r w:rsidR="00B46541" w:rsidRPr="009C4526">
        <w:rPr>
          <w:color w:val="000000"/>
          <w:vertAlign w:val="superscript"/>
          <w:lang w:val="el-GR" w:eastAsia="ar-SA"/>
        </w:rPr>
        <w:footnoteReference w:id="25"/>
      </w:r>
      <w:r w:rsidR="00B46541" w:rsidRPr="07571D1B">
        <w:rPr>
          <w:color w:val="000000" w:themeColor="text1"/>
          <w:lang w:val="el-GR"/>
        </w:rPr>
        <w:t>,</w:t>
      </w:r>
      <w:r w:rsidR="00B46541" w:rsidRPr="07571D1B">
        <w:rPr>
          <w:rStyle w:val="ab"/>
          <w:color w:val="000000" w:themeColor="text1"/>
          <w:lang w:val="el-GR"/>
        </w:rPr>
        <w:t xml:space="preserve"> </w:t>
      </w:r>
      <w:r w:rsidRPr="00CB7A20">
        <w:rPr>
          <w:rStyle w:val="ab"/>
          <w:color w:val="000000"/>
          <w:lang w:val="el-GR"/>
        </w:rPr>
        <w:t xml:space="preserve"> </w:t>
      </w:r>
    </w:p>
    <w:p w14:paraId="3E0B39CB"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3E0B39CC"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3E0B39CD"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3E0B39CE"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38"/>
    </w:p>
    <w:p w14:paraId="3E0B39CF" w14:textId="77777777" w:rsidR="000674D2" w:rsidRPr="00CB7A20" w:rsidRDefault="000674D2" w:rsidP="000674D2">
      <w:pPr>
        <w:rPr>
          <w:lang w:val="el-GR"/>
        </w:rPr>
      </w:pPr>
      <w:r w:rsidRPr="11E90C04">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11E90C04">
        <w:rPr>
          <w:lang w:val="el-GR"/>
        </w:rPr>
        <w:t>ούς</w:t>
      </w:r>
      <w:proofErr w:type="spellEnd"/>
      <w:r w:rsidRPr="11E90C04">
        <w:rPr>
          <w:lang w:val="el-GR"/>
        </w:rPr>
        <w:t xml:space="preserve"> φάκελο-</w:t>
      </w:r>
      <w:proofErr w:type="spellStart"/>
      <w:r w:rsidRPr="11E90C04">
        <w:rPr>
          <w:lang w:val="el-GR"/>
        </w:rPr>
        <w:t>ους</w:t>
      </w:r>
      <w:proofErr w:type="spellEnd"/>
      <w:r w:rsidRPr="11E90C04">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sidR="0048509C" w:rsidRPr="11E90C04">
        <w:rPr>
          <w:lang w:val="el-GR"/>
        </w:rPr>
        <w:t>τ</w:t>
      </w:r>
      <w:r w:rsidRPr="11E90C04">
        <w:rPr>
          <w:lang w:val="el-GR"/>
        </w:rPr>
        <w:t>ούν σε πρωτότυπη μορφή.</w:t>
      </w:r>
      <w:r w:rsidRPr="11E90C04">
        <w:rPr>
          <w:rFonts w:ascii="Times New Roman" w:eastAsia="Calibri" w:hAnsi="Times New Roman" w:cs="Times New Roman"/>
          <w:lang w:val="el-GR" w:eastAsia="el-GR"/>
        </w:rPr>
        <w:t xml:space="preserve"> </w:t>
      </w:r>
      <w:r w:rsidRPr="11E90C04">
        <w:rPr>
          <w:lang w:val="el-GR"/>
        </w:rPr>
        <w:t>Τέτοια στοιχεία και δικαιολογητικά ενδεικτικά είναι:</w:t>
      </w:r>
    </w:p>
    <w:p w14:paraId="3E0B39D0"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E0B39D1"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E0B39D2"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3E0B39D3"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3E0B39D4" w14:textId="77777777" w:rsidR="000674D2" w:rsidRPr="00FA593B" w:rsidRDefault="000674D2" w:rsidP="000674D2">
      <w:pPr>
        <w:rPr>
          <w:lang w:val="el-GR"/>
        </w:rPr>
      </w:pPr>
      <w:r w:rsidRPr="00CB7A20">
        <w:rPr>
          <w:lang w:val="el-GR"/>
        </w:rPr>
        <w:lastRenderedPageBreak/>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E0B39D5" w14:textId="77777777" w:rsidR="000674D2" w:rsidRDefault="000674D2" w:rsidP="000674D2">
      <w:pPr>
        <w:rPr>
          <w:lang w:val="el-GR"/>
        </w:rPr>
      </w:pPr>
      <w:r w:rsidRPr="11E90C04">
        <w:rPr>
          <w:lang w:val="el-GR"/>
        </w:rPr>
        <w:t>Στα αλλοδαπά δημόσια έγγραφα και δικαιολογητικά εφαρμόζεται η Συνθήκη της Χάγης της 5ης.10.1961, που κυρώθηκε με το</w:t>
      </w:r>
      <w:r w:rsidR="0048509C" w:rsidRPr="11E90C04">
        <w:rPr>
          <w:lang w:val="el-GR"/>
        </w:rPr>
        <w:t>ν</w:t>
      </w:r>
      <w:r w:rsidRPr="11E90C04">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11E90C04">
        <w:rPr>
          <w:lang w:val="el-GR"/>
        </w:rPr>
        <w:t>Apostille</w:t>
      </w:r>
      <w:proofErr w:type="spellEnd"/>
      <w:r w:rsidRPr="11E90C04">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3E0B39D6" w14:textId="77777777" w:rsidR="000674D2" w:rsidRPr="00CE38E4" w:rsidRDefault="0048509C" w:rsidP="000674D2">
      <w:pPr>
        <w:rPr>
          <w:lang w:val="el-GR"/>
        </w:rPr>
      </w:pPr>
      <w:r w:rsidRPr="11E90C04">
        <w:rPr>
          <w:lang w:val="el-GR"/>
        </w:rPr>
        <w:t>Επίσης</w:t>
      </w:r>
      <w:r w:rsidR="000674D2" w:rsidRPr="11E90C04">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E0B39D7"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3E0B39D8"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E0B39D9" w14:textId="77777777" w:rsidR="000674D2" w:rsidRDefault="000674D2" w:rsidP="000674D2">
      <w:pPr>
        <w:rPr>
          <w:color w:val="00B050"/>
          <w:lang w:val="el-GR"/>
        </w:rPr>
      </w:pPr>
      <w:r w:rsidRPr="11E90C04">
        <w:rPr>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27564F" w:rsidRPr="11E90C04">
        <w:rPr>
          <w:lang w:val="el-GR"/>
        </w:rPr>
        <w:t>ο</w:t>
      </w:r>
      <w:r w:rsidRPr="11E90C04">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E0B39DA" w14:textId="77777777" w:rsidR="00CA1F25" w:rsidRPr="00603221" w:rsidRDefault="00CA1F25">
      <w:pPr>
        <w:rPr>
          <w:i/>
          <w:iCs/>
          <w:color w:val="5B9BD5"/>
          <w:lang w:val="el-GR"/>
        </w:rPr>
      </w:pPr>
    </w:p>
    <w:p w14:paraId="3E0B39DB" w14:textId="77777777" w:rsidR="008338F0" w:rsidRPr="005A1609" w:rsidRDefault="003355E7" w:rsidP="005A1609">
      <w:pPr>
        <w:pStyle w:val="3"/>
        <w:ind w:left="709" w:hanging="709"/>
        <w:rPr>
          <w:lang w:val="el-GR"/>
        </w:rPr>
      </w:pPr>
      <w:bookmarkStart w:id="239" w:name="_Ref496542340"/>
      <w:bookmarkStart w:id="240" w:name="_Toc97194305"/>
      <w:bookmarkStart w:id="241" w:name="_Toc97194438"/>
      <w:bookmarkStart w:id="242" w:name="_Toc189730648"/>
      <w:r w:rsidRPr="00603221">
        <w:rPr>
          <w:lang w:val="el-GR"/>
        </w:rPr>
        <w:t>Περιεχόμενα Φακέλου «Δικαιολογητικά Συμμετοχής - Τεχνική Προσφορά»</w:t>
      </w:r>
      <w:bookmarkEnd w:id="239"/>
      <w:bookmarkEnd w:id="240"/>
      <w:bookmarkEnd w:id="241"/>
      <w:bookmarkEnd w:id="242"/>
      <w:r w:rsidRPr="00603221">
        <w:rPr>
          <w:lang w:val="el-GR"/>
        </w:rPr>
        <w:t xml:space="preserve"> </w:t>
      </w:r>
    </w:p>
    <w:p w14:paraId="3E0B39DC" w14:textId="77777777" w:rsidR="002C7E9A" w:rsidRPr="00CF34CF" w:rsidRDefault="006A1F8B" w:rsidP="00CF34CF">
      <w:pPr>
        <w:pStyle w:val="4"/>
        <w:numPr>
          <w:ilvl w:val="0"/>
          <w:numId w:val="0"/>
        </w:numPr>
        <w:ind w:left="864"/>
        <w:rPr>
          <w:rStyle w:val="Heading4Char"/>
          <w:rFonts w:ascii="Tahoma" w:hAnsi="Tahoma" w:cs="Tahoma"/>
          <w:b/>
          <w:bCs/>
          <w:sz w:val="22"/>
          <w:lang w:val="el-GR"/>
        </w:rPr>
      </w:pPr>
      <w:bookmarkStart w:id="243" w:name="_Toc74566876"/>
      <w:bookmarkStart w:id="244" w:name="_Ref55324286"/>
      <w:bookmarkStart w:id="245" w:name="_Toc97194306"/>
      <w:bookmarkStart w:id="246" w:name="_Toc189730649"/>
      <w:bookmarkEnd w:id="243"/>
      <w:r>
        <w:rPr>
          <w:rStyle w:val="Heading4Char"/>
          <w:rFonts w:ascii="Tahoma" w:hAnsi="Tahoma" w:cs="Tahoma"/>
          <w:b/>
          <w:bCs/>
          <w:sz w:val="22"/>
          <w:lang w:val="el-GR"/>
        </w:rPr>
        <w:t xml:space="preserve">2.4.3.1 </w:t>
      </w:r>
      <w:r w:rsidR="002C7E9A" w:rsidRPr="00CF34CF">
        <w:rPr>
          <w:rStyle w:val="Heading4Char"/>
          <w:rFonts w:ascii="Tahoma" w:hAnsi="Tahoma" w:cs="Tahoma"/>
          <w:b/>
          <w:bCs/>
          <w:sz w:val="22"/>
          <w:lang w:val="el-GR"/>
        </w:rPr>
        <w:t>Δικαιολογητικά Συμμετοχής</w:t>
      </w:r>
      <w:bookmarkEnd w:id="244"/>
      <w:bookmarkEnd w:id="245"/>
      <w:bookmarkEnd w:id="246"/>
    </w:p>
    <w:p w14:paraId="3E0B39DD" w14:textId="77777777" w:rsidR="007702DC" w:rsidRDefault="007702DC" w:rsidP="007702DC">
      <w:pPr>
        <w:rPr>
          <w:lang w:val="el-GR"/>
        </w:rPr>
      </w:pPr>
      <w:r w:rsidRPr="11E90C04">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στοιχεία: </w:t>
      </w:r>
    </w:p>
    <w:p w14:paraId="3E0B39DE" w14:textId="77777777" w:rsidR="007702DC" w:rsidRDefault="007702DC" w:rsidP="002B2A14">
      <w:pPr>
        <w:ind w:left="284" w:hanging="284"/>
        <w:rPr>
          <w:lang w:val="el-GR"/>
        </w:rPr>
      </w:pPr>
      <w:r w:rsidRPr="00BD7E89">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w:t>
      </w:r>
      <w:r w:rsidRPr="00BD7E89">
        <w:rPr>
          <w:lang w:val="el-GR"/>
        </w:rPr>
        <w:lastRenderedPageBreak/>
        <w:t xml:space="preserve">δύναται να διευκρινίζει τις πληροφορίες που παρέχει με το ΕΕΕΣ σύμφωνα με την παρ. 9 του ίδιου άρθρου, </w:t>
      </w:r>
    </w:p>
    <w:p w14:paraId="3E0B39DF" w14:textId="482C199E" w:rsidR="007702DC" w:rsidRPr="00BD7E89" w:rsidRDefault="007702DC" w:rsidP="000C0C05">
      <w:pPr>
        <w:ind w:left="284" w:hanging="284"/>
        <w:rPr>
          <w:lang w:val="el-GR"/>
        </w:rPr>
      </w:pPr>
      <w:r w:rsidRPr="00BD7E89">
        <w:rPr>
          <w:lang w:val="el-GR"/>
        </w:rPr>
        <w:t xml:space="preserve">β) </w:t>
      </w:r>
      <w:r w:rsidR="000C0C05">
        <w:rPr>
          <w:lang w:val="el-GR"/>
        </w:rPr>
        <w:t>Ε</w:t>
      </w:r>
      <w:r w:rsidRPr="00BD7E89">
        <w:rPr>
          <w:lang w:val="el-GR"/>
        </w:rPr>
        <w:t xml:space="preserve">γγύηση συμμετοχής, όπως προβλέπεται στο άρθρο 72 του Ν.4412/2016 και τις παραγράφους </w:t>
      </w:r>
      <w:r w:rsidRPr="00603221">
        <w:rPr>
          <w:lang w:val="el-GR"/>
        </w:rPr>
        <w:t xml:space="preserve"> </w:t>
      </w:r>
      <w:bookmarkStart w:id="247" w:name="_Hlk118712722"/>
      <w:r w:rsidR="005521D0"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5521D0" w:rsidRPr="00603221">
        <w:rPr>
          <w:lang w:val="el-GR"/>
        </w:rPr>
      </w:r>
      <w:r w:rsidR="005521D0" w:rsidRPr="00603221">
        <w:rPr>
          <w:lang w:val="el-GR"/>
        </w:rPr>
        <w:fldChar w:fldCharType="separate"/>
      </w:r>
      <w:r w:rsidR="004E7208">
        <w:rPr>
          <w:lang w:val="el-GR"/>
        </w:rPr>
        <w:t>2.1.5</w:t>
      </w:r>
      <w:r w:rsidR="005521D0" w:rsidRPr="00603221">
        <w:rPr>
          <w:lang w:val="el-GR"/>
        </w:rPr>
        <w:fldChar w:fldCharType="end"/>
      </w:r>
      <w:bookmarkEnd w:id="247"/>
      <w:r w:rsidRPr="00603221">
        <w:rPr>
          <w:lang w:val="el-GR"/>
        </w:rPr>
        <w:t xml:space="preserve"> και </w:t>
      </w:r>
      <w:r>
        <w:fldChar w:fldCharType="begin"/>
      </w:r>
      <w:r w:rsidRPr="00F65401">
        <w:rPr>
          <w:lang w:val="el-GR"/>
        </w:rPr>
        <w:instrText xml:space="preserve"> </w:instrText>
      </w:r>
      <w:r>
        <w:instrText>REF</w:instrText>
      </w:r>
      <w:r w:rsidRPr="00F65401">
        <w:rPr>
          <w:lang w:val="el-GR"/>
        </w:rPr>
        <w:instrText xml:space="preserve"> _</w:instrText>
      </w:r>
      <w:r>
        <w:instrText>Ref</w:instrText>
      </w:r>
      <w:r w:rsidRPr="00F65401">
        <w:rPr>
          <w:lang w:val="el-GR"/>
        </w:rPr>
        <w:instrText>496542081 \</w:instrText>
      </w:r>
      <w:r>
        <w:instrText>r</w:instrText>
      </w:r>
      <w:r w:rsidRPr="00F65401">
        <w:rPr>
          <w:lang w:val="el-GR"/>
        </w:rPr>
        <w:instrText xml:space="preserve"> \</w:instrText>
      </w:r>
      <w:r>
        <w:instrText>h</w:instrText>
      </w:r>
      <w:r w:rsidRPr="00F65401">
        <w:rPr>
          <w:lang w:val="el-GR"/>
        </w:rPr>
        <w:instrText xml:space="preserve">  \* </w:instrText>
      </w:r>
      <w:r>
        <w:instrText>MERGEFORMAT</w:instrText>
      </w:r>
      <w:r w:rsidRPr="00F65401">
        <w:rPr>
          <w:lang w:val="el-GR"/>
        </w:rPr>
        <w:instrText xml:space="preserve"> </w:instrText>
      </w:r>
      <w:r>
        <w:fldChar w:fldCharType="separate"/>
      </w:r>
      <w:r w:rsidR="004E7208" w:rsidRPr="004E7208">
        <w:rPr>
          <w:color w:val="000000"/>
          <w:lang w:val="el-GR"/>
        </w:rPr>
        <w:t>2.2.2</w:t>
      </w:r>
      <w:r>
        <w:fldChar w:fldCharType="end"/>
      </w:r>
      <w:r>
        <w:rPr>
          <w:color w:val="000000"/>
          <w:lang w:val="el-GR"/>
        </w:rPr>
        <w:t xml:space="preserve"> </w:t>
      </w:r>
      <w:r w:rsidRPr="00BD7E89">
        <w:rPr>
          <w:lang w:val="el-GR"/>
        </w:rPr>
        <w:t>αντίστοιχα της παρούσας διακήρυξης</w:t>
      </w:r>
      <w:r w:rsidR="00490F9A">
        <w:rPr>
          <w:lang w:val="el-GR"/>
        </w:rPr>
        <w:t>,</w:t>
      </w:r>
      <w:r w:rsidRPr="00BD7E89">
        <w:rPr>
          <w:lang w:val="el-GR"/>
        </w:rPr>
        <w:t xml:space="preserve">  </w:t>
      </w:r>
    </w:p>
    <w:p w14:paraId="3E0B39E0" w14:textId="5012C54F" w:rsidR="00CD4F51" w:rsidRPr="007113DC" w:rsidRDefault="00CD4F51" w:rsidP="002B2A14">
      <w:pPr>
        <w:ind w:left="284" w:hanging="284"/>
        <w:rPr>
          <w:lang w:val="el-GR"/>
        </w:rPr>
      </w:pPr>
      <w:bookmarkStart w:id="248" w:name="_Hlk118712689"/>
      <w:r w:rsidRPr="007113DC">
        <w:rPr>
          <w:lang w:val="el-GR"/>
        </w:rPr>
        <w:t xml:space="preserve">γ) </w:t>
      </w:r>
      <w:r w:rsidR="009F688B" w:rsidRPr="007113DC">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7113DC">
        <w:rPr>
          <w:lang w:val="el-GR"/>
        </w:rPr>
        <w:t xml:space="preserve">σύμφωνα με το </w:t>
      </w:r>
      <w:r w:rsidR="005521D0">
        <w:rPr>
          <w:lang w:val="el-GR"/>
        </w:rPr>
        <w:fldChar w:fldCharType="begin"/>
      </w:r>
      <w:r w:rsidR="009F688B">
        <w:rPr>
          <w:lang w:val="el-GR"/>
        </w:rPr>
        <w:instrText xml:space="preserve"> REF _Ref494118533 \h </w:instrText>
      </w:r>
      <w:r w:rsidR="005521D0">
        <w:rPr>
          <w:lang w:val="el-GR"/>
        </w:rPr>
      </w:r>
      <w:r w:rsidR="005521D0">
        <w:rPr>
          <w:lang w:val="el-GR"/>
        </w:rPr>
        <w:fldChar w:fldCharType="separate"/>
      </w:r>
      <w:r w:rsidR="004E7208" w:rsidRPr="00603221">
        <w:rPr>
          <w:lang w:val="el-GR"/>
        </w:rPr>
        <w:t xml:space="preserve">ΠΑΡΑΡΤΗΜΑ </w:t>
      </w:r>
      <w:r w:rsidR="004E7208" w:rsidRPr="00603221">
        <w:t>VI</w:t>
      </w:r>
      <w:r w:rsidR="004E7208" w:rsidRPr="00603221">
        <w:rPr>
          <w:lang w:val="el-GR"/>
        </w:rPr>
        <w:t>Ι – Άλλες Δηλώσεις</w:t>
      </w:r>
      <w:r w:rsidR="005521D0">
        <w:rPr>
          <w:lang w:val="el-GR"/>
        </w:rPr>
        <w:fldChar w:fldCharType="end"/>
      </w:r>
      <w:r w:rsidRPr="007113DC">
        <w:rPr>
          <w:lang w:val="el-GR"/>
        </w:rPr>
        <w:t>.</w:t>
      </w:r>
    </w:p>
    <w:bookmarkEnd w:id="248"/>
    <w:p w14:paraId="3E0B39E1" w14:textId="4AFF119C"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2645B0">
        <w:rPr>
          <w:lang w:val="el-GR"/>
        </w:rPr>
        <w:t xml:space="preserve">(ΠΑΠΑΡΤΗΜΑ ΙΙΙ – ΕΥΡΩΠΑΙΚΟ ΕΝΙΑΙΟ ΕΓΓΡΑΦΟ ΣΥΜΒΑΣΗΣ ΕΕΕΣ </w:t>
      </w:r>
      <w:r w:rsidRPr="00197834">
        <w:rPr>
          <w:lang w:val="el-GR"/>
        </w:rPr>
        <w:t xml:space="preserve">ως Παράρτημα  αυτής. </w:t>
      </w:r>
    </w:p>
    <w:p w14:paraId="3E0B39E2" w14:textId="77777777" w:rsidR="00197834" w:rsidRPr="00197834" w:rsidRDefault="00197834" w:rsidP="00197834">
      <w:pPr>
        <w:rPr>
          <w:lang w:val="el-GR"/>
        </w:rPr>
      </w:pPr>
      <w:r w:rsidRPr="11E90C04">
        <w:rPr>
          <w:lang w:val="el-GR"/>
        </w:rPr>
        <w:t xml:space="preserve">Η συμπλήρωσή του δύναται να πραγματοποιηθεί με χρήση του υποσυστήματος </w:t>
      </w:r>
      <w:proofErr w:type="spellStart"/>
      <w:r w:rsidRPr="11E90C04">
        <w:rPr>
          <w:lang w:val="el-GR"/>
        </w:rPr>
        <w:t>Promitheus</w:t>
      </w:r>
      <w:proofErr w:type="spellEnd"/>
      <w:r w:rsidRPr="11E90C04">
        <w:rPr>
          <w:lang w:val="el-GR"/>
        </w:rPr>
        <w:t xml:space="preserve"> </w:t>
      </w:r>
      <w:proofErr w:type="spellStart"/>
      <w:r w:rsidRPr="11E90C04">
        <w:rPr>
          <w:lang w:val="el-GR"/>
        </w:rPr>
        <w:t>ESPDint</w:t>
      </w:r>
      <w:proofErr w:type="spellEnd"/>
      <w:r w:rsidRPr="11E90C04">
        <w:rPr>
          <w:lang w:val="el-GR"/>
        </w:rPr>
        <w:t xml:space="preserve">, </w:t>
      </w:r>
      <w:proofErr w:type="spellStart"/>
      <w:r w:rsidRPr="11E90C04">
        <w:rPr>
          <w:lang w:val="el-GR"/>
        </w:rPr>
        <w:t>προσβάσιμου</w:t>
      </w:r>
      <w:proofErr w:type="spellEnd"/>
      <w:r w:rsidRPr="11E90C04">
        <w:rPr>
          <w:lang w:val="el-GR"/>
        </w:rPr>
        <w:t xml:space="preserve"> μέσω της Διαδικτυακής Πύλης (</w:t>
      </w:r>
      <w:r w:rsidR="00F404B5" w:rsidRPr="11E90C04">
        <w:rPr>
          <w:u w:val="single"/>
          <w:lang w:val="el-GR"/>
        </w:rPr>
        <w:t>https://espd.eprocurement.gov.gr/</w:t>
      </w:r>
      <w:r w:rsidRPr="11E90C04">
        <w:rPr>
          <w:lang w:val="el-GR"/>
        </w:rPr>
        <w:t>) του ΟΠΣ ΕΣΗΔΗΣ, ή άλλης σχετικής συμβατής πλατφόρμας υπηρεσιών διαχείρισης ηλεκτρονικών ΕΕΕΣ. Οι Οικονομικοί Φορείς δύνανται για αυτό το</w:t>
      </w:r>
      <w:r w:rsidR="00BB1F86" w:rsidRPr="11E90C04">
        <w:rPr>
          <w:lang w:val="el-GR"/>
        </w:rPr>
        <w:t>ν</w:t>
      </w:r>
      <w:r w:rsidRPr="11E90C04">
        <w:rPr>
          <w:lang w:val="el-GR"/>
        </w:rPr>
        <w:t xml:space="preserve"> σκοπό </w:t>
      </w:r>
      <w:r w:rsidR="00BB1F86" w:rsidRPr="11E90C04">
        <w:rPr>
          <w:lang w:val="el-GR"/>
        </w:rPr>
        <w:t xml:space="preserve">αυτό </w:t>
      </w:r>
      <w:r w:rsidRPr="11E90C04">
        <w:rPr>
          <w:lang w:val="el-GR"/>
        </w:rPr>
        <w:t xml:space="preserve">να αξιοποιήσουν το αντίστοιχο ηλεκτρονικό αρχείο με </w:t>
      </w:r>
      <w:proofErr w:type="spellStart"/>
      <w:r w:rsidRPr="11E90C04">
        <w:rPr>
          <w:lang w:val="el-GR"/>
        </w:rPr>
        <w:t>μορφότυπο</w:t>
      </w:r>
      <w:proofErr w:type="spellEnd"/>
      <w:r w:rsidRPr="11E90C04">
        <w:rPr>
          <w:lang w:val="el-GR"/>
        </w:rPr>
        <w:t xml:space="preserve"> XML που αποτελεί επικουρικό στοιχείο των εγγράφων της σύμβασης.</w:t>
      </w:r>
    </w:p>
    <w:p w14:paraId="3E0B39E3" w14:textId="77777777" w:rsidR="00D705C7" w:rsidRDefault="00197834" w:rsidP="00197834">
      <w:pPr>
        <w:rPr>
          <w:lang w:val="el-GR"/>
        </w:rPr>
      </w:pPr>
      <w:r w:rsidRPr="11E90C04">
        <w:rPr>
          <w:lang w:val="el-GR"/>
        </w:rPr>
        <w:t>Το συμπληρωμένο από τον Οικονομικό Φορέα ΕΕΕΣ,</w:t>
      </w:r>
      <w:r w:rsidR="00BB1F86" w:rsidRPr="11E90C04">
        <w:rPr>
          <w:lang w:val="el-GR"/>
        </w:rPr>
        <w:t xml:space="preserve"> (συμπεριλαμβανομένων των διακριτών ΕΕΕΣ από δανείζοντες εμπειρία ή υπεργολάβους, σύμφωνα με την παράγραφο 2.2.8), </w:t>
      </w:r>
      <w:r w:rsidRPr="11E90C04">
        <w:rPr>
          <w:lang w:val="el-GR"/>
        </w:rPr>
        <w:t xml:space="preserve">καθώς και η τυχόν συνοδευτική αυτού υπεύθυνη δήλωση, υποβάλλονται σύμφωνα με την περίπτωση </w:t>
      </w:r>
      <w:r w:rsidR="00BB1F86" w:rsidRPr="11E90C04">
        <w:rPr>
          <w:lang w:val="el-GR"/>
        </w:rPr>
        <w:t xml:space="preserve">β’ ή </w:t>
      </w:r>
      <w:r w:rsidRPr="11E90C04">
        <w:rPr>
          <w:lang w:val="el-GR"/>
        </w:rPr>
        <w:t xml:space="preserve">δ΄ της παραγράφου 2.4.2.5 της παρούσας, σε ψηφιακά υπογεγραμμένο ηλεκτρονικό αρχείο με </w:t>
      </w:r>
      <w:proofErr w:type="spellStart"/>
      <w:r w:rsidRPr="11E90C04">
        <w:rPr>
          <w:lang w:val="el-GR"/>
        </w:rPr>
        <w:t>μορφότυπο</w:t>
      </w:r>
      <w:proofErr w:type="spellEnd"/>
      <w:r w:rsidRPr="11E90C04">
        <w:rPr>
          <w:lang w:val="el-GR"/>
        </w:rPr>
        <w:t xml:space="preserve"> PDF.</w:t>
      </w:r>
    </w:p>
    <w:p w14:paraId="3E0B39E4" w14:textId="77777777" w:rsidR="00D705C7" w:rsidRPr="00821852" w:rsidRDefault="00D705C7" w:rsidP="00D705C7">
      <w:pPr>
        <w:rPr>
          <w:lang w:val="el-GR"/>
        </w:rPr>
      </w:pPr>
      <w:r w:rsidRPr="11E90C04">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11E90C04">
        <w:rPr>
          <w:lang w:val="el-GR"/>
        </w:rPr>
        <w:t>Promitheus</w:t>
      </w:r>
      <w:proofErr w:type="spellEnd"/>
      <w:r w:rsidRPr="11E90C04">
        <w:rPr>
          <w:lang w:val="el-GR"/>
        </w:rPr>
        <w:t xml:space="preserve"> </w:t>
      </w:r>
      <w:proofErr w:type="spellStart"/>
      <w:r w:rsidRPr="11E90C04">
        <w:rPr>
          <w:lang w:val="el-GR"/>
        </w:rPr>
        <w:t>ESPDint</w:t>
      </w:r>
      <w:proofErr w:type="spellEnd"/>
      <w:r w:rsidRPr="11E90C04">
        <w:rPr>
          <w:lang w:val="el-GR"/>
        </w:rPr>
        <w:t xml:space="preserve"> είναι αναρτημένες σε σχετική θεματική ενότητα στη Διαδικτυακή Πύλη (</w:t>
      </w:r>
      <w:r w:rsidR="00F404B5" w:rsidRPr="11E90C04">
        <w:rPr>
          <w:u w:val="single"/>
          <w:lang w:val="el-GR"/>
        </w:rPr>
        <w:t>https://espd.eprocurement.gov.gr/</w:t>
      </w:r>
      <w:r w:rsidRPr="11E90C04">
        <w:rPr>
          <w:lang w:val="el-GR"/>
        </w:rPr>
        <w:t>) του ΟΠΣ ΕΣΗΔΗΣ.</w:t>
      </w:r>
    </w:p>
    <w:p w14:paraId="3E0B39E5"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3E0B39E6" w14:textId="77777777" w:rsidR="00606EF6" w:rsidRPr="00603221" w:rsidRDefault="00606EF6">
      <w:pPr>
        <w:rPr>
          <w:b/>
          <w:u w:val="single"/>
          <w:lang w:val="el-GR"/>
        </w:rPr>
      </w:pPr>
    </w:p>
    <w:p w14:paraId="3E0B39E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3E0B39E8"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w:t>
      </w:r>
      <w:r w:rsidR="000C0C05">
        <w:rPr>
          <w:lang w:val="el-GR" w:eastAsia="el-GR"/>
        </w:rPr>
        <w:t xml:space="preserve">φορείς </w:t>
      </w:r>
      <w:r w:rsidRPr="00603221">
        <w:rPr>
          <w:lang w:val="el-GR" w:eastAsia="el-GR"/>
        </w:rPr>
        <w:t xml:space="preserve">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3E0B39E9" w14:textId="77777777" w:rsidR="00704D1F" w:rsidRPr="00603221" w:rsidRDefault="00704D1F">
      <w:pPr>
        <w:rPr>
          <w:b/>
          <w:u w:val="single"/>
          <w:lang w:val="el-GR"/>
        </w:rPr>
      </w:pPr>
    </w:p>
    <w:p w14:paraId="3F5DF2C9" w14:textId="77777777" w:rsidR="004E7208" w:rsidRPr="00991C00" w:rsidRDefault="003355E7" w:rsidP="00991C00">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fldChar w:fldCharType="begin"/>
      </w:r>
      <w:r w:rsidR="008338F0" w:rsidRPr="00F65401">
        <w:rPr>
          <w:lang w:val="el-GR"/>
        </w:rPr>
        <w:instrText xml:space="preserve"> </w:instrText>
      </w:r>
      <w:r w:rsidR="008338F0">
        <w:instrText>REF</w:instrText>
      </w:r>
      <w:r w:rsidR="008338F0" w:rsidRPr="00F65401">
        <w:rPr>
          <w:lang w:val="el-GR"/>
        </w:rPr>
        <w:instrText xml:space="preserve"> _</w:instrText>
      </w:r>
      <w:r w:rsidR="008338F0">
        <w:instrText>Ref</w:instrText>
      </w:r>
      <w:r w:rsidR="008338F0" w:rsidRPr="00F65401">
        <w:rPr>
          <w:lang w:val="el-GR"/>
        </w:rPr>
        <w:instrText>496624736 \</w:instrText>
      </w:r>
      <w:r w:rsidR="008338F0">
        <w:instrText>h</w:instrText>
      </w:r>
      <w:r w:rsidR="008338F0" w:rsidRPr="00F65401">
        <w:rPr>
          <w:lang w:val="el-GR"/>
        </w:rPr>
        <w:instrText xml:space="preserve">  \* </w:instrText>
      </w:r>
      <w:r w:rsidR="008338F0">
        <w:instrText>MERGEFORMAT</w:instrText>
      </w:r>
      <w:r w:rsidR="008338F0" w:rsidRPr="00F65401">
        <w:rPr>
          <w:lang w:val="el-GR"/>
        </w:rPr>
        <w:instrText xml:space="preserve"> </w:instrText>
      </w:r>
      <w:r>
        <w:fldChar w:fldCharType="separate"/>
      </w:r>
      <w:r w:rsidR="004E7208" w:rsidRPr="004E7208">
        <w:rPr>
          <w:lang w:val="el-GR"/>
        </w:rPr>
        <w:t>Στην</w:t>
      </w:r>
      <w:r w:rsidR="004E7208" w:rsidRPr="00991C00">
        <w:rPr>
          <w:lang w:val="el-GR"/>
        </w:rPr>
        <w:t xml:space="preserve"> παρούσα ενότητα παρατίθενται οι Πίνακες Συμμόρφωσης στους οποίους καταγράφονται απαιτήσεις σχετικά με τις προσφερόμενες υπηρεσίες.</w:t>
      </w:r>
      <w:r w:rsidR="004E7208" w:rsidRPr="00991C00">
        <w:rPr>
          <w:lang w:val="en-US"/>
        </w:rPr>
        <w:t> </w:t>
      </w:r>
    </w:p>
    <w:p w14:paraId="1237D23A" w14:textId="77777777" w:rsidR="004E7208" w:rsidRPr="00991C00" w:rsidRDefault="004E7208" w:rsidP="004E7208">
      <w:pPr>
        <w:suppressAutoHyphens w:val="0"/>
        <w:spacing w:after="0"/>
        <w:jc w:val="left"/>
        <w:rPr>
          <w:lang w:val="en-US"/>
        </w:rPr>
      </w:pPr>
      <w:r w:rsidRPr="00991C00">
        <w:rPr>
          <w:lang w:val="el-GR"/>
        </w:rPr>
        <w:t>Οδηγίες Συμπλήρωσης</w:t>
      </w:r>
      <w:r w:rsidRPr="00991C00">
        <w:rPr>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15"/>
      </w:tblGrid>
      <w:tr w:rsidR="004E7208" w:rsidRPr="004E7208" w14:paraId="534643E1" w14:textId="77777777" w:rsidTr="006D5714">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0288C04F" w14:textId="77777777" w:rsidR="004E7208" w:rsidRPr="00991C00" w:rsidRDefault="004E7208" w:rsidP="006D5714">
            <w:pPr>
              <w:rPr>
                <w:lang w:val="el-GR"/>
              </w:rPr>
            </w:pPr>
            <w:r w:rsidRPr="00991C00">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r w:rsidRPr="00991C00">
              <w:rPr>
                <w:lang w:val="en-US"/>
              </w:rPr>
              <w:t> </w:t>
            </w:r>
          </w:p>
        </w:tc>
      </w:tr>
      <w:tr w:rsidR="004E7208" w:rsidRPr="004E7208" w14:paraId="0DFEFDBF" w14:textId="77777777" w:rsidTr="006D5714">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49A6FCE3" w14:textId="77777777" w:rsidR="004E7208" w:rsidRPr="00991C00" w:rsidRDefault="004E7208" w:rsidP="006D5714">
            <w:pPr>
              <w:rPr>
                <w:lang w:val="el-GR"/>
              </w:rPr>
            </w:pPr>
            <w:r w:rsidRPr="00991C00">
              <w:rPr>
                <w:lang w:val="el-GR"/>
              </w:rPr>
              <w:lastRenderedPageBreak/>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r w:rsidRPr="00991C00">
              <w:rPr>
                <w:lang w:val="en-US"/>
              </w:rPr>
              <w:t> </w:t>
            </w:r>
          </w:p>
          <w:p w14:paraId="26405B65" w14:textId="77777777" w:rsidR="004E7208" w:rsidRPr="00991C00" w:rsidRDefault="004E7208" w:rsidP="006D5714">
            <w:pPr>
              <w:rPr>
                <w:lang w:val="el-GR"/>
              </w:rPr>
            </w:pPr>
            <w:r w:rsidRPr="00991C00">
              <w:rPr>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r w:rsidRPr="00991C00">
              <w:rPr>
                <w:lang w:val="en-US"/>
              </w:rPr>
              <w:t> </w:t>
            </w:r>
          </w:p>
        </w:tc>
      </w:tr>
      <w:tr w:rsidR="004E7208" w:rsidRPr="004E7208" w14:paraId="1E73E6C7" w14:textId="77777777" w:rsidTr="006D5714">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0A5949E1" w14:textId="77777777" w:rsidR="004E7208" w:rsidRPr="00991C00" w:rsidRDefault="004E7208" w:rsidP="006D5714">
            <w:pPr>
              <w:rPr>
                <w:lang w:val="el-GR"/>
              </w:rPr>
            </w:pPr>
            <w:r w:rsidRPr="00991C00">
              <w:rPr>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991C00">
              <w:rPr>
                <w:lang w:val="el-GR"/>
              </w:rPr>
              <w:t>πληρούται</w:t>
            </w:r>
            <w:proofErr w:type="spellEnd"/>
            <w:r w:rsidRPr="00991C00">
              <w:rPr>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r w:rsidRPr="00991C00">
              <w:rPr>
                <w:lang w:val="en-US"/>
              </w:rPr>
              <w:t> </w:t>
            </w:r>
          </w:p>
        </w:tc>
      </w:tr>
      <w:tr w:rsidR="004E7208" w:rsidRPr="004E7208" w14:paraId="4D26CDC9" w14:textId="77777777" w:rsidTr="006D5714">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5F690FF2" w14:textId="77777777" w:rsidR="004E7208" w:rsidRPr="00991C00" w:rsidRDefault="004E7208" w:rsidP="006D5714">
            <w:pPr>
              <w:rPr>
                <w:lang w:val="el-GR"/>
              </w:rPr>
            </w:pPr>
            <w:r w:rsidRPr="00991C00">
              <w:rPr>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r w:rsidRPr="00991C00">
              <w:rPr>
                <w:lang w:val="en-US"/>
              </w:rPr>
              <w:t> </w:t>
            </w:r>
          </w:p>
          <w:p w14:paraId="5C95A4D5" w14:textId="77777777" w:rsidR="004E7208" w:rsidRPr="00991C00" w:rsidRDefault="004E7208" w:rsidP="006D5714">
            <w:pPr>
              <w:rPr>
                <w:lang w:val="el-GR"/>
              </w:rPr>
            </w:pPr>
            <w:r w:rsidRPr="00991C00">
              <w:rPr>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991C00">
              <w:rPr>
                <w:lang w:val="el-GR"/>
              </w:rPr>
              <w:t>π.χ</w:t>
            </w:r>
            <w:proofErr w:type="spellEnd"/>
            <w:r w:rsidRPr="00991C00">
              <w:rPr>
                <w:lang w:val="el-GR"/>
              </w:rPr>
              <w:t xml:space="preserve"> Σελ. 4 Παράγραφος 4, </w:t>
            </w:r>
            <w:proofErr w:type="spellStart"/>
            <w:r w:rsidRPr="00991C00">
              <w:rPr>
                <w:lang w:val="el-GR"/>
              </w:rPr>
              <w:t>κλπ</w:t>
            </w:r>
            <w:proofErr w:type="spellEnd"/>
            <w:r w:rsidRPr="00991C00">
              <w:rPr>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991C00">
              <w:rPr>
                <w:lang w:val="el-GR"/>
              </w:rPr>
              <w:t>π.χ</w:t>
            </w:r>
            <w:proofErr w:type="spellEnd"/>
            <w:r w:rsidRPr="00991C00">
              <w:rPr>
                <w:lang w:val="el-GR"/>
              </w:rPr>
              <w:t xml:space="preserve"> </w:t>
            </w:r>
            <w:proofErr w:type="spellStart"/>
            <w:r w:rsidRPr="00991C00">
              <w:rPr>
                <w:lang w:val="el-GR"/>
              </w:rPr>
              <w:t>Προδ</w:t>
            </w:r>
            <w:proofErr w:type="spellEnd"/>
            <w:r w:rsidRPr="00991C00">
              <w:rPr>
                <w:lang w:val="el-GR"/>
              </w:rPr>
              <w:t>. 4.18)</w:t>
            </w:r>
            <w:r w:rsidRPr="00991C00">
              <w:rPr>
                <w:lang w:val="en-US"/>
              </w:rPr>
              <w:t> </w:t>
            </w:r>
          </w:p>
          <w:p w14:paraId="73E16B1F" w14:textId="77777777" w:rsidR="004E7208" w:rsidRPr="00991C00" w:rsidRDefault="004E7208" w:rsidP="006D5714">
            <w:pPr>
              <w:rPr>
                <w:lang w:val="el-GR"/>
              </w:rPr>
            </w:pPr>
            <w:r w:rsidRPr="00991C00">
              <w:rPr>
                <w:lang w:val="el-GR"/>
              </w:rPr>
              <w:t>Τονίζεται ότι είναι υποχρεωτική η απάντηση σε όλα τα σημεία των Πινάκων Συμμόρφωσης και η παροχή όλων των πληροφοριών που ζητούνται.</w:t>
            </w:r>
            <w:r w:rsidRPr="00991C00">
              <w:rPr>
                <w:lang w:val="en-US"/>
              </w:rPr>
              <w:t> </w:t>
            </w:r>
          </w:p>
          <w:p w14:paraId="29D78C1C" w14:textId="77777777" w:rsidR="004E7208" w:rsidRPr="009E2A08" w:rsidRDefault="004E7208" w:rsidP="006D5714">
            <w:pPr>
              <w:rPr>
                <w:lang w:val="el-GR"/>
              </w:rPr>
            </w:pPr>
            <w:r w:rsidRPr="00991C00">
              <w:rPr>
                <w:lang w:val="el-GR"/>
              </w:rPr>
              <w:t>Η αρμόδια επιτροπή θα αξιολογήσει τα παρεχόμενα από τους υποψηφίους Αναδόχους στοιχεία κατά την αξιολόγηση των Τεχνικών Προσφορών.</w:t>
            </w:r>
            <w:r w:rsidRPr="00991C00">
              <w:rPr>
                <w:lang w:val="en-US"/>
              </w:rPr>
              <w:t> </w:t>
            </w:r>
          </w:p>
        </w:tc>
      </w:tr>
    </w:tbl>
    <w:p w14:paraId="64B17A06" w14:textId="77777777" w:rsidR="004E7208" w:rsidRPr="00991C00" w:rsidRDefault="004E7208" w:rsidP="00991C00">
      <w:pPr>
        <w:rPr>
          <w:lang w:val="el-GR"/>
        </w:rPr>
      </w:pPr>
      <w:r w:rsidRPr="00991C00">
        <w:rPr>
          <w:lang w:val="en-US"/>
        </w:rPr>
        <w:t> </w:t>
      </w:r>
    </w:p>
    <w:p w14:paraId="07A32880" w14:textId="77777777" w:rsidR="004E7208" w:rsidRPr="00991C00" w:rsidRDefault="004E7208" w:rsidP="00991C00">
      <w:pPr>
        <w:rPr>
          <w:lang w:val="en-US"/>
        </w:rPr>
      </w:pPr>
      <w:r w:rsidRPr="00991C00">
        <w:rPr>
          <w:b/>
          <w:bCs/>
          <w:u w:val="single"/>
          <w:lang w:val="el-GR"/>
        </w:rPr>
        <w:t>Παρεχόμενες Υπηρεσίες</w:t>
      </w:r>
      <w:r w:rsidRPr="00991C00">
        <w:rPr>
          <w:lang w:val="en-US"/>
        </w:rPr>
        <w:t> </w:t>
      </w:r>
    </w:p>
    <w:tbl>
      <w:tblPr>
        <w:tblW w:w="965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5"/>
        <w:gridCol w:w="4820"/>
        <w:gridCol w:w="1276"/>
        <w:gridCol w:w="1417"/>
        <w:gridCol w:w="1566"/>
      </w:tblGrid>
      <w:tr w:rsidR="004E7208" w:rsidRPr="00991C00" w14:paraId="7E4E0938" w14:textId="77777777" w:rsidTr="009C6DE9">
        <w:trPr>
          <w:trHeight w:val="300"/>
        </w:trPr>
        <w:tc>
          <w:tcPr>
            <w:tcW w:w="575" w:type="dxa"/>
            <w:tcBorders>
              <w:top w:val="single" w:sz="6" w:space="0" w:color="000000"/>
              <w:left w:val="single" w:sz="6" w:space="0" w:color="000000"/>
              <w:bottom w:val="single" w:sz="6" w:space="0" w:color="000000"/>
              <w:right w:val="nil"/>
            </w:tcBorders>
            <w:shd w:val="clear" w:color="auto" w:fill="BFBFBF"/>
            <w:vAlign w:val="center"/>
            <w:hideMark/>
          </w:tcPr>
          <w:p w14:paraId="195574B1" w14:textId="77777777" w:rsidR="004E7208" w:rsidRPr="00991C00" w:rsidRDefault="004E7208" w:rsidP="00781AFD">
            <w:pPr>
              <w:spacing w:after="0"/>
              <w:jc w:val="center"/>
              <w:rPr>
                <w:lang w:val="en-US"/>
              </w:rPr>
            </w:pPr>
            <w:r w:rsidRPr="00991C00">
              <w:rPr>
                <w:b/>
                <w:bCs/>
              </w:rPr>
              <w:t>Α/Α</w:t>
            </w:r>
          </w:p>
        </w:tc>
        <w:tc>
          <w:tcPr>
            <w:tcW w:w="4820" w:type="dxa"/>
            <w:tcBorders>
              <w:top w:val="single" w:sz="6" w:space="0" w:color="000000"/>
              <w:left w:val="single" w:sz="6" w:space="0" w:color="000000"/>
              <w:bottom w:val="single" w:sz="6" w:space="0" w:color="000000"/>
              <w:right w:val="nil"/>
            </w:tcBorders>
            <w:shd w:val="clear" w:color="auto" w:fill="BFBFBF"/>
            <w:vAlign w:val="center"/>
            <w:hideMark/>
          </w:tcPr>
          <w:p w14:paraId="7E6A7AFF" w14:textId="77777777" w:rsidR="004E7208" w:rsidRPr="00991C00" w:rsidRDefault="004E7208" w:rsidP="00781AFD">
            <w:pPr>
              <w:spacing w:after="0"/>
              <w:jc w:val="center"/>
              <w:rPr>
                <w:lang w:val="en-US"/>
              </w:rPr>
            </w:pPr>
            <w:r w:rsidRPr="00991C00">
              <w:rPr>
                <w:b/>
                <w:bCs/>
                <w:lang w:val="el-GR"/>
              </w:rPr>
              <w:t>ΠΡΟΔΙΑΓΡΑΦΗ</w:t>
            </w:r>
          </w:p>
        </w:tc>
        <w:tc>
          <w:tcPr>
            <w:tcW w:w="1276" w:type="dxa"/>
            <w:tcBorders>
              <w:top w:val="single" w:sz="6" w:space="0" w:color="000000"/>
              <w:left w:val="single" w:sz="6" w:space="0" w:color="000000"/>
              <w:bottom w:val="single" w:sz="6" w:space="0" w:color="000000"/>
              <w:right w:val="nil"/>
            </w:tcBorders>
            <w:shd w:val="clear" w:color="auto" w:fill="BFBFBF"/>
            <w:vAlign w:val="center"/>
            <w:hideMark/>
          </w:tcPr>
          <w:p w14:paraId="55FD7A87" w14:textId="77777777" w:rsidR="004E7208" w:rsidRPr="00991C00" w:rsidRDefault="004E7208" w:rsidP="00781AFD">
            <w:pPr>
              <w:spacing w:after="0"/>
              <w:jc w:val="center"/>
              <w:rPr>
                <w:lang w:val="en-US"/>
              </w:rPr>
            </w:pPr>
            <w:r w:rsidRPr="00991C00">
              <w:rPr>
                <w:b/>
                <w:bCs/>
              </w:rPr>
              <w:t>ΑΠΑΙΤΗΣΗ</w:t>
            </w:r>
          </w:p>
        </w:tc>
        <w:tc>
          <w:tcPr>
            <w:tcW w:w="1417" w:type="dxa"/>
            <w:tcBorders>
              <w:top w:val="single" w:sz="6" w:space="0" w:color="000000"/>
              <w:left w:val="single" w:sz="6" w:space="0" w:color="000000"/>
              <w:bottom w:val="single" w:sz="6" w:space="0" w:color="000000"/>
              <w:right w:val="nil"/>
            </w:tcBorders>
            <w:shd w:val="clear" w:color="auto" w:fill="BFBFBF"/>
            <w:vAlign w:val="center"/>
            <w:hideMark/>
          </w:tcPr>
          <w:p w14:paraId="78526A7A" w14:textId="77777777" w:rsidR="004E7208" w:rsidRPr="00991C00" w:rsidRDefault="004E7208" w:rsidP="00781AFD">
            <w:pPr>
              <w:spacing w:after="0"/>
              <w:jc w:val="center"/>
              <w:rPr>
                <w:lang w:val="en-US"/>
              </w:rPr>
            </w:pPr>
            <w:r w:rsidRPr="00991C00">
              <w:rPr>
                <w:b/>
                <w:bCs/>
              </w:rPr>
              <w:t>ΑΠΑΝΤΗΣΗ</w:t>
            </w:r>
          </w:p>
        </w:tc>
        <w:tc>
          <w:tcPr>
            <w:tcW w:w="1566" w:type="dxa"/>
            <w:tcBorders>
              <w:top w:val="single" w:sz="6" w:space="0" w:color="000000"/>
              <w:left w:val="single" w:sz="6" w:space="0" w:color="000000"/>
              <w:bottom w:val="single" w:sz="6" w:space="0" w:color="000000"/>
              <w:right w:val="single" w:sz="6" w:space="0" w:color="000000"/>
            </w:tcBorders>
            <w:shd w:val="clear" w:color="auto" w:fill="BFBFBF"/>
            <w:vAlign w:val="center"/>
            <w:hideMark/>
          </w:tcPr>
          <w:p w14:paraId="0CCBB792" w14:textId="77777777" w:rsidR="004E7208" w:rsidRPr="00991C00" w:rsidRDefault="004E7208" w:rsidP="00781AFD">
            <w:pPr>
              <w:spacing w:after="0"/>
              <w:jc w:val="center"/>
              <w:rPr>
                <w:lang w:val="en-US"/>
              </w:rPr>
            </w:pPr>
            <w:r w:rsidRPr="00991C00">
              <w:rPr>
                <w:b/>
                <w:bCs/>
              </w:rPr>
              <w:t>ΠΑΡΑΠΟΜΠΗ</w:t>
            </w:r>
          </w:p>
        </w:tc>
      </w:tr>
      <w:tr w:rsidR="004E7208" w:rsidRPr="00991C00" w14:paraId="58146DE6" w14:textId="77777777" w:rsidTr="009C6DE9">
        <w:trPr>
          <w:trHeight w:val="300"/>
        </w:trPr>
        <w:tc>
          <w:tcPr>
            <w:tcW w:w="575" w:type="dxa"/>
            <w:tcBorders>
              <w:top w:val="single" w:sz="6" w:space="0" w:color="000000"/>
              <w:left w:val="single" w:sz="6" w:space="0" w:color="000000"/>
              <w:bottom w:val="single" w:sz="6" w:space="0" w:color="000000"/>
              <w:right w:val="nil"/>
            </w:tcBorders>
            <w:shd w:val="clear" w:color="auto" w:fill="FFFFFF"/>
            <w:vAlign w:val="center"/>
            <w:hideMark/>
          </w:tcPr>
          <w:p w14:paraId="12C4977E" w14:textId="77777777" w:rsidR="004E7208" w:rsidRPr="00071B1D" w:rsidRDefault="004E7208" w:rsidP="00071B1D">
            <w:pPr>
              <w:spacing w:after="0"/>
              <w:jc w:val="center"/>
              <w:rPr>
                <w:lang w:val="el-GR"/>
              </w:rPr>
            </w:pPr>
            <w:r>
              <w:rPr>
                <w:lang w:val="el-GR"/>
              </w:rPr>
              <w:t>1</w:t>
            </w:r>
          </w:p>
        </w:tc>
        <w:tc>
          <w:tcPr>
            <w:tcW w:w="4820" w:type="dxa"/>
            <w:tcBorders>
              <w:top w:val="single" w:sz="6" w:space="0" w:color="000000"/>
              <w:left w:val="single" w:sz="6" w:space="0" w:color="000000"/>
              <w:bottom w:val="single" w:sz="6" w:space="0" w:color="000000"/>
              <w:right w:val="nil"/>
            </w:tcBorders>
            <w:shd w:val="clear" w:color="auto" w:fill="FFFFFF"/>
            <w:vAlign w:val="center"/>
            <w:hideMark/>
          </w:tcPr>
          <w:p w14:paraId="1AF470DA" w14:textId="77777777" w:rsidR="004E7208" w:rsidRPr="00991C00" w:rsidRDefault="004E7208" w:rsidP="00781AFD">
            <w:pPr>
              <w:spacing w:after="0"/>
              <w:rPr>
                <w:lang w:val="en-US"/>
              </w:rPr>
            </w:pPr>
            <w:r w:rsidRPr="00991C00">
              <w:rPr>
                <w:lang w:val="el-GR"/>
              </w:rPr>
              <w:t>Συμμόρφωση με τις Προδιαγραφές της παρ. ‎2.2</w:t>
            </w:r>
            <w:r w:rsidRPr="00991C00">
              <w:rPr>
                <w:lang w:val="en-US"/>
              </w:rPr>
              <w:t> </w:t>
            </w:r>
          </w:p>
        </w:tc>
        <w:tc>
          <w:tcPr>
            <w:tcW w:w="1276" w:type="dxa"/>
            <w:tcBorders>
              <w:top w:val="single" w:sz="6" w:space="0" w:color="000000"/>
              <w:left w:val="single" w:sz="6" w:space="0" w:color="000000"/>
              <w:bottom w:val="single" w:sz="6" w:space="0" w:color="000000"/>
              <w:right w:val="nil"/>
            </w:tcBorders>
            <w:shd w:val="clear" w:color="auto" w:fill="FFFFFF"/>
            <w:vAlign w:val="center"/>
            <w:hideMark/>
          </w:tcPr>
          <w:p w14:paraId="2E9A17E3" w14:textId="77777777" w:rsidR="004E7208" w:rsidRPr="00991C00" w:rsidRDefault="004E7208" w:rsidP="00781AFD">
            <w:pPr>
              <w:spacing w:after="0"/>
              <w:jc w:val="center"/>
              <w:rPr>
                <w:lang w:val="en-US"/>
              </w:rPr>
            </w:pPr>
            <w:r w:rsidRPr="00991C00">
              <w:rPr>
                <w:lang w:val="el-GR"/>
              </w:rPr>
              <w:t>ΝΑΙ</w:t>
            </w:r>
          </w:p>
        </w:tc>
        <w:tc>
          <w:tcPr>
            <w:tcW w:w="1417" w:type="dxa"/>
            <w:tcBorders>
              <w:top w:val="single" w:sz="6" w:space="0" w:color="000000"/>
              <w:left w:val="single" w:sz="6" w:space="0" w:color="000000"/>
              <w:bottom w:val="single" w:sz="6" w:space="0" w:color="000000"/>
              <w:right w:val="nil"/>
            </w:tcBorders>
            <w:shd w:val="clear" w:color="auto" w:fill="FFFFFF"/>
            <w:vAlign w:val="center"/>
            <w:hideMark/>
          </w:tcPr>
          <w:p w14:paraId="68933E3F" w14:textId="77777777" w:rsidR="004E7208" w:rsidRPr="00991C00" w:rsidRDefault="004E7208" w:rsidP="00781AFD">
            <w:pPr>
              <w:spacing w:after="0"/>
              <w:rPr>
                <w:lang w:val="en-US"/>
              </w:rPr>
            </w:pPr>
            <w:r w:rsidRPr="00991C00">
              <w:rPr>
                <w:lang w:val="en-US"/>
              </w:rPr>
              <w:t> </w:t>
            </w:r>
          </w:p>
        </w:tc>
        <w:tc>
          <w:tcPr>
            <w:tcW w:w="15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C7EE78" w14:textId="77777777" w:rsidR="004E7208" w:rsidRPr="00991C00" w:rsidRDefault="004E7208" w:rsidP="00781AFD">
            <w:pPr>
              <w:spacing w:after="0"/>
              <w:rPr>
                <w:lang w:val="en-US"/>
              </w:rPr>
            </w:pPr>
            <w:r w:rsidRPr="00991C00">
              <w:rPr>
                <w:lang w:val="en-US"/>
              </w:rPr>
              <w:t> </w:t>
            </w:r>
          </w:p>
        </w:tc>
      </w:tr>
      <w:tr w:rsidR="004E7208" w:rsidRPr="00991C00" w14:paraId="5973200A" w14:textId="77777777" w:rsidTr="009C6DE9">
        <w:trPr>
          <w:trHeight w:val="300"/>
        </w:trPr>
        <w:tc>
          <w:tcPr>
            <w:tcW w:w="575" w:type="dxa"/>
            <w:tcBorders>
              <w:top w:val="single" w:sz="6" w:space="0" w:color="000000"/>
              <w:left w:val="single" w:sz="6" w:space="0" w:color="000000"/>
              <w:bottom w:val="single" w:sz="6" w:space="0" w:color="000000"/>
              <w:right w:val="nil"/>
            </w:tcBorders>
            <w:shd w:val="clear" w:color="auto" w:fill="FFFFFF"/>
            <w:vAlign w:val="center"/>
            <w:hideMark/>
          </w:tcPr>
          <w:p w14:paraId="22C8F795" w14:textId="77777777" w:rsidR="004E7208" w:rsidRPr="00071B1D" w:rsidRDefault="004E7208" w:rsidP="00071B1D">
            <w:pPr>
              <w:spacing w:after="0"/>
              <w:jc w:val="center"/>
              <w:rPr>
                <w:lang w:val="el-GR"/>
              </w:rPr>
            </w:pPr>
            <w:r>
              <w:rPr>
                <w:lang w:val="el-GR"/>
              </w:rPr>
              <w:t>2</w:t>
            </w:r>
          </w:p>
        </w:tc>
        <w:tc>
          <w:tcPr>
            <w:tcW w:w="4820" w:type="dxa"/>
            <w:tcBorders>
              <w:top w:val="single" w:sz="6" w:space="0" w:color="000000"/>
              <w:left w:val="single" w:sz="6" w:space="0" w:color="000000"/>
              <w:bottom w:val="single" w:sz="6" w:space="0" w:color="000000"/>
              <w:right w:val="nil"/>
            </w:tcBorders>
            <w:shd w:val="clear" w:color="auto" w:fill="FFFFFF"/>
            <w:vAlign w:val="center"/>
            <w:hideMark/>
          </w:tcPr>
          <w:p w14:paraId="12CEDF9B" w14:textId="77777777" w:rsidR="004E7208" w:rsidRPr="00991C00" w:rsidRDefault="004E7208" w:rsidP="00781AFD">
            <w:pPr>
              <w:spacing w:after="0"/>
              <w:rPr>
                <w:lang w:val="en-US"/>
              </w:rPr>
            </w:pPr>
            <w:r w:rsidRPr="00991C00">
              <w:rPr>
                <w:lang w:val="el-GR"/>
              </w:rPr>
              <w:t>Συμμόρφωση με τις Προδιαγραφές της παρ. ‎3</w:t>
            </w:r>
            <w:r w:rsidRPr="00991C00">
              <w:rPr>
                <w:lang w:val="en-US"/>
              </w:rPr>
              <w:t> </w:t>
            </w:r>
          </w:p>
        </w:tc>
        <w:tc>
          <w:tcPr>
            <w:tcW w:w="1276" w:type="dxa"/>
            <w:tcBorders>
              <w:top w:val="single" w:sz="6" w:space="0" w:color="000000"/>
              <w:left w:val="single" w:sz="6" w:space="0" w:color="000000"/>
              <w:bottom w:val="single" w:sz="6" w:space="0" w:color="000000"/>
              <w:right w:val="nil"/>
            </w:tcBorders>
            <w:shd w:val="clear" w:color="auto" w:fill="FFFFFF"/>
            <w:vAlign w:val="center"/>
            <w:hideMark/>
          </w:tcPr>
          <w:p w14:paraId="2564F3EF" w14:textId="77777777" w:rsidR="004E7208" w:rsidRPr="00991C00" w:rsidRDefault="004E7208" w:rsidP="00781AFD">
            <w:pPr>
              <w:spacing w:after="0"/>
              <w:jc w:val="center"/>
              <w:rPr>
                <w:lang w:val="en-US"/>
              </w:rPr>
            </w:pPr>
            <w:r w:rsidRPr="00991C00">
              <w:rPr>
                <w:lang w:val="el-GR"/>
              </w:rPr>
              <w:t>ΝΑΙ</w:t>
            </w:r>
          </w:p>
        </w:tc>
        <w:tc>
          <w:tcPr>
            <w:tcW w:w="1417" w:type="dxa"/>
            <w:tcBorders>
              <w:top w:val="single" w:sz="6" w:space="0" w:color="000000"/>
              <w:left w:val="single" w:sz="6" w:space="0" w:color="000000"/>
              <w:bottom w:val="single" w:sz="6" w:space="0" w:color="000000"/>
              <w:right w:val="nil"/>
            </w:tcBorders>
            <w:shd w:val="clear" w:color="auto" w:fill="FFFFFF"/>
            <w:vAlign w:val="center"/>
            <w:hideMark/>
          </w:tcPr>
          <w:p w14:paraId="2CEEDB43" w14:textId="77777777" w:rsidR="004E7208" w:rsidRPr="00991C00" w:rsidRDefault="004E7208" w:rsidP="00781AFD">
            <w:pPr>
              <w:spacing w:after="0"/>
              <w:rPr>
                <w:lang w:val="en-US"/>
              </w:rPr>
            </w:pPr>
            <w:r w:rsidRPr="00991C00">
              <w:rPr>
                <w:lang w:val="en-US"/>
              </w:rPr>
              <w:t> </w:t>
            </w:r>
          </w:p>
        </w:tc>
        <w:tc>
          <w:tcPr>
            <w:tcW w:w="15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5E5F19" w14:textId="77777777" w:rsidR="004E7208" w:rsidRPr="00991C00" w:rsidRDefault="004E7208" w:rsidP="00781AFD">
            <w:pPr>
              <w:spacing w:after="0"/>
              <w:rPr>
                <w:lang w:val="en-US"/>
              </w:rPr>
            </w:pPr>
            <w:r w:rsidRPr="00991C00">
              <w:rPr>
                <w:lang w:val="en-US"/>
              </w:rPr>
              <w:t> </w:t>
            </w:r>
          </w:p>
        </w:tc>
      </w:tr>
    </w:tbl>
    <w:p w14:paraId="30A1174B" w14:textId="77777777" w:rsidR="004E7208" w:rsidRDefault="004E7208" w:rsidP="00991C00">
      <w:pPr>
        <w:rPr>
          <w:lang w:val="en-US"/>
        </w:rPr>
      </w:pPr>
      <w:r w:rsidRPr="00991C00">
        <w:rPr>
          <w:lang w:val="en-US"/>
        </w:rPr>
        <w:t> </w:t>
      </w:r>
    </w:p>
    <w:p w14:paraId="2F077529" w14:textId="77777777" w:rsidR="004E7208" w:rsidRDefault="004E7208">
      <w:pPr>
        <w:suppressAutoHyphens w:val="0"/>
        <w:spacing w:after="0"/>
        <w:jc w:val="left"/>
        <w:rPr>
          <w:lang w:val="en-US"/>
        </w:rPr>
      </w:pPr>
      <w:r>
        <w:rPr>
          <w:lang w:val="en-US"/>
        </w:rPr>
        <w:br w:type="page"/>
      </w:r>
    </w:p>
    <w:p w14:paraId="4C26625C" w14:textId="77777777" w:rsidR="004E7208" w:rsidRPr="00991C00" w:rsidRDefault="004E7208" w:rsidP="00991C00">
      <w:pPr>
        <w:rPr>
          <w:lang w:val="en-US"/>
        </w:rPr>
      </w:pPr>
    </w:p>
    <w:p w14:paraId="3E0B39EA" w14:textId="29CE7E58" w:rsidR="008338F0" w:rsidRPr="00603221" w:rsidRDefault="004E7208">
      <w:pPr>
        <w:rPr>
          <w:lang w:val="el-GR"/>
        </w:rPr>
      </w:pPr>
      <w:r w:rsidRPr="00603221">
        <w:rPr>
          <w:color w:val="000099"/>
          <w:lang w:val="el-GR"/>
        </w:rPr>
        <w:t xml:space="preserve">ΠΑΡΑΡΤΗΜΑ ΙΙI – ΕΥΡΩΠΑΙΚΟ ΕΝΙΑΙΟ ΕΓΓΡΑΦΟ ΣΥΜΒΑΣΗΣ (ΕΕΕΣ) </w:t>
      </w:r>
      <w:r w:rsidR="003355E7">
        <w:fldChar w:fldCharType="end"/>
      </w:r>
      <w:r w:rsidR="003355E7" w:rsidRPr="00603221">
        <w:rPr>
          <w:lang w:val="el-GR"/>
        </w:rPr>
        <w:t xml:space="preserve">. </w:t>
      </w:r>
    </w:p>
    <w:p w14:paraId="3E0B39EB"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3E0B39EC"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3E0B39ED"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3E0B39EE"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3E0B39EF"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3E0B39F0" w14:textId="77777777" w:rsidR="00704D1F" w:rsidRPr="00603221" w:rsidRDefault="00704D1F">
      <w:pPr>
        <w:pStyle w:val="aff"/>
        <w:numPr>
          <w:ilvl w:val="0"/>
          <w:numId w:val="17"/>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E0B39F1"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3E0B39F2"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3E0B39F3" w14:textId="77777777" w:rsidR="00D9390F" w:rsidRPr="00603221" w:rsidRDefault="00D9390F">
      <w:pPr>
        <w:rPr>
          <w:lang w:val="el-GR"/>
        </w:rPr>
      </w:pPr>
      <w:r w:rsidRPr="11E90C04">
        <w:rPr>
          <w:lang w:val="el-GR"/>
        </w:rPr>
        <w:t>Στην περίπτωση συμμετοχής στο διαγωνισμό από κοινού οικονομικών φορέων (</w:t>
      </w:r>
      <w:proofErr w:type="spellStart"/>
      <w:r w:rsidRPr="11E90C04">
        <w:rPr>
          <w:lang w:val="el-GR"/>
        </w:rPr>
        <w:t>λ.χ</w:t>
      </w:r>
      <w:proofErr w:type="spellEnd"/>
      <w:r w:rsidRPr="11E90C04">
        <w:rPr>
          <w:lang w:val="el-GR"/>
        </w:rPr>
        <w:t xml:space="preserve"> ενώσεων,</w:t>
      </w:r>
      <w:r w:rsidR="00A01EC2" w:rsidRPr="11E90C04">
        <w:rPr>
          <w:lang w:val="el-GR"/>
        </w:rPr>
        <w:t xml:space="preserve"> </w:t>
      </w:r>
      <w:r w:rsidRPr="11E90C04">
        <w:rPr>
          <w:lang w:val="el-GR"/>
        </w:rPr>
        <w:t xml:space="preserve">κοινοπραξιών, συνεταιρισμών </w:t>
      </w:r>
      <w:proofErr w:type="spellStart"/>
      <w:r w:rsidRPr="11E90C04">
        <w:rPr>
          <w:lang w:val="el-GR"/>
        </w:rPr>
        <w:t>κλπ</w:t>
      </w:r>
      <w:proofErr w:type="spellEnd"/>
      <w:r w:rsidRPr="11E90C04">
        <w:rPr>
          <w:lang w:val="el-GR"/>
        </w:rPr>
        <w:t xml:space="preserve">), </w:t>
      </w:r>
      <w:r w:rsidR="00A01EC2" w:rsidRPr="11E90C04">
        <w:rPr>
          <w:lang w:val="el-GR"/>
        </w:rPr>
        <w:t xml:space="preserve">υποβάλλεται χωριστό ΕΕΕΣ </w:t>
      </w:r>
      <w:r w:rsidRPr="11E90C04">
        <w:rPr>
          <w:lang w:val="el-GR"/>
        </w:rPr>
        <w:t>για κάθε έναν συμμετέχοντα οικονομικό φορέα</w:t>
      </w:r>
      <w:r w:rsidR="00A01EC2" w:rsidRPr="11E90C04">
        <w:rPr>
          <w:lang w:val="el-GR"/>
        </w:rPr>
        <w:t>.</w:t>
      </w:r>
    </w:p>
    <w:p w14:paraId="3E0B39F4"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E0B39F5"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3E0B39F6"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3E0B39F7" w14:textId="77777777" w:rsidR="00A83646" w:rsidRDefault="00A83646" w:rsidP="00A83646">
      <w:pPr>
        <w:rPr>
          <w:lang w:val="el-GR"/>
        </w:rPr>
      </w:pPr>
    </w:p>
    <w:p w14:paraId="3E0B39F8" w14:textId="77777777" w:rsidR="00FB65FD" w:rsidRDefault="00A83646" w:rsidP="007A7FF2">
      <w:pPr>
        <w:rPr>
          <w:lang w:val="el-GR"/>
        </w:rPr>
      </w:pPr>
      <w:r>
        <w:rPr>
          <w:lang w:val="el-GR"/>
        </w:rPr>
        <w:t xml:space="preserve">Αναφορικά με την Υπεύθυνη Δήλωση του σημείου γ) επισημαίνεται ότι η υποβολή της, </w:t>
      </w:r>
      <w:r w:rsidR="00B86EA0">
        <w:rPr>
          <w:lang w:val="el-GR"/>
        </w:rPr>
        <w:t>είναι υποχρεωτική</w:t>
      </w:r>
      <w:r>
        <w:rPr>
          <w:lang w:val="el-GR"/>
        </w:rPr>
        <w:t xml:space="preserve"> από τους οικονομικούς φορείς </w:t>
      </w:r>
      <w:r w:rsidR="00B86EA0">
        <w:rPr>
          <w:lang w:val="el-GR"/>
        </w:rPr>
        <w:t xml:space="preserve">που είναι υπόχρεοι υποβολής </w:t>
      </w:r>
      <w:r w:rsidR="00B86EA0" w:rsidRPr="00611A5E">
        <w:rPr>
          <w:lang w:val="el-GR"/>
        </w:rPr>
        <w:t>ΕΕΕΣ</w:t>
      </w:r>
      <w:r w:rsidR="00B86EA0">
        <w:rPr>
          <w:lang w:val="el-GR"/>
        </w:rPr>
        <w:t xml:space="preserve"> </w:t>
      </w:r>
      <w:r>
        <w:rPr>
          <w:lang w:val="el-GR"/>
        </w:rPr>
        <w:t xml:space="preserve">σύμφωνα με τα </w:t>
      </w:r>
      <w:r w:rsidR="007A7FF2" w:rsidRPr="00611A5E">
        <w:rPr>
          <w:lang w:val="el-GR"/>
        </w:rPr>
        <w:t xml:space="preserve">ως άνω αναφερόμενα για το ΕΕΕΣ. </w:t>
      </w:r>
      <w:r w:rsidR="007A7FF2">
        <w:rPr>
          <w:lang w:val="el-GR"/>
        </w:rPr>
        <w:t xml:space="preserve"> </w:t>
      </w:r>
    </w:p>
    <w:p w14:paraId="3E0B39F9" w14:textId="77777777" w:rsidR="00064589" w:rsidRPr="00603221" w:rsidRDefault="00064589" w:rsidP="007A7FF2">
      <w:pPr>
        <w:rPr>
          <w:b/>
          <w:bCs/>
          <w:lang w:val="el-GR"/>
        </w:rPr>
      </w:pPr>
    </w:p>
    <w:p w14:paraId="3E0B39FA" w14:textId="77777777" w:rsidR="002C7E9A" w:rsidRPr="00603221" w:rsidRDefault="006A1F8B" w:rsidP="00CF34CF">
      <w:pPr>
        <w:pStyle w:val="4"/>
        <w:numPr>
          <w:ilvl w:val="0"/>
          <w:numId w:val="0"/>
        </w:numPr>
        <w:ind w:left="864"/>
        <w:rPr>
          <w:rFonts w:cs="Tahoma"/>
          <w:szCs w:val="22"/>
          <w:lang w:val="el-GR"/>
        </w:rPr>
      </w:pPr>
      <w:bookmarkStart w:id="249" w:name="_Toc97194307"/>
      <w:bookmarkStart w:id="250" w:name="_Toc189730650"/>
      <w:r>
        <w:rPr>
          <w:rFonts w:cs="Tahoma"/>
          <w:szCs w:val="22"/>
          <w:lang w:val="el-GR"/>
        </w:rPr>
        <w:t xml:space="preserve">2.4.3.2 </w:t>
      </w:r>
      <w:r w:rsidR="002C7E9A" w:rsidRPr="00603221">
        <w:rPr>
          <w:rFonts w:cs="Tahoma"/>
          <w:szCs w:val="22"/>
          <w:lang w:val="el-GR"/>
        </w:rPr>
        <w:t>Τεχνική Προσφορά</w:t>
      </w:r>
      <w:bookmarkEnd w:id="249"/>
      <w:bookmarkEnd w:id="250"/>
      <w:r w:rsidR="002C7E9A" w:rsidRPr="00603221">
        <w:rPr>
          <w:rFonts w:cs="Tahoma"/>
          <w:szCs w:val="22"/>
          <w:lang w:val="el-GR"/>
        </w:rPr>
        <w:t xml:space="preserve"> </w:t>
      </w:r>
      <w:r w:rsidR="00E1337D" w:rsidRPr="00603221">
        <w:rPr>
          <w:rFonts w:cs="Tahoma"/>
          <w:szCs w:val="22"/>
          <w:lang w:val="el-GR"/>
        </w:rPr>
        <w:t xml:space="preserve"> </w:t>
      </w:r>
    </w:p>
    <w:p w14:paraId="3E0B39FB" w14:textId="23BC858A"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r w:rsidR="005521D0">
        <w:rPr>
          <w:lang w:val="el-GR"/>
        </w:rPr>
        <w:fldChar w:fldCharType="begin"/>
      </w:r>
      <w:r w:rsidR="006712BB">
        <w:rPr>
          <w:lang w:val="el-GR"/>
        </w:rPr>
        <w:instrText xml:space="preserve"> REF _Ref496625830 \h </w:instrText>
      </w:r>
      <w:r w:rsidR="005521D0">
        <w:rPr>
          <w:lang w:val="el-GR"/>
        </w:rPr>
      </w:r>
      <w:r w:rsidR="005521D0">
        <w:rPr>
          <w:lang w:val="el-GR"/>
        </w:rPr>
        <w:fldChar w:fldCharType="separate"/>
      </w:r>
      <w:r w:rsidR="004E7208" w:rsidRPr="11E90C04">
        <w:rPr>
          <w:lang w:val="el-GR"/>
        </w:rPr>
        <w:t>ΠΑΡΑΡΤΗΜΑ Ι – Αναλυτική Περιγραφή Φυσικού και Οικονομικού Αντικειμένου της Σύμβασης</w:t>
      </w:r>
      <w:r w:rsidR="005521D0">
        <w:rPr>
          <w:lang w:val="el-GR"/>
        </w:rPr>
        <w:fldChar w:fldCharType="end"/>
      </w:r>
      <w:r w:rsidRPr="00603221">
        <w:rPr>
          <w:lang w:val="el-GR"/>
        </w:rPr>
        <w:t xml:space="preserve">  &amp;</w:t>
      </w:r>
      <w:r w:rsidR="005521D0">
        <w:rPr>
          <w:lang w:val="el-GR"/>
        </w:rPr>
        <w:fldChar w:fldCharType="begin"/>
      </w:r>
      <w:r w:rsidR="006712BB">
        <w:rPr>
          <w:lang w:val="el-GR"/>
        </w:rPr>
        <w:instrText xml:space="preserve"> REF _Ref40980421 \h </w:instrText>
      </w:r>
      <w:r w:rsidR="005521D0">
        <w:rPr>
          <w:lang w:val="el-GR"/>
        </w:rPr>
      </w:r>
      <w:r w:rsidR="005521D0">
        <w:rPr>
          <w:lang w:val="el-GR"/>
        </w:rPr>
        <w:fldChar w:fldCharType="separate"/>
      </w:r>
      <w:r w:rsidR="004E7208" w:rsidRPr="00603221">
        <w:rPr>
          <w:lang w:val="el-GR"/>
        </w:rPr>
        <w:t>ΠΑΡΑΡΤΗΜΑ ΙΙ – Πίνακες Συμμόρφωσης</w:t>
      </w:r>
      <w:r w:rsidR="005521D0">
        <w:rPr>
          <w:lang w:val="el-GR"/>
        </w:rPr>
        <w:fldChar w:fldCharType="end"/>
      </w:r>
      <w:r w:rsidRPr="00603221">
        <w:rPr>
          <w:lang w:val="el-GR"/>
        </w:rPr>
        <w:t xml:space="preserve"> τ</w:t>
      </w:r>
      <w:r w:rsidR="00F0729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Pr="00603221">
        <w:rPr>
          <w:lang w:val="el-GR"/>
        </w:rPr>
        <w:t xml:space="preserve"> ως άνω Παρ</w:t>
      </w:r>
      <w:r w:rsidR="00F07297">
        <w:rPr>
          <w:lang w:val="el-GR"/>
        </w:rPr>
        <w:t>α</w:t>
      </w:r>
      <w:r w:rsidRPr="00603221">
        <w:rPr>
          <w:lang w:val="el-GR"/>
        </w:rPr>
        <w:t>ρτ</w:t>
      </w:r>
      <w:r w:rsidR="00F07297">
        <w:rPr>
          <w:lang w:val="el-GR"/>
        </w:rPr>
        <w:t>ή</w:t>
      </w:r>
      <w:r w:rsidRPr="00603221">
        <w:rPr>
          <w:lang w:val="el-GR"/>
        </w:rPr>
        <w:t>μα</w:t>
      </w:r>
      <w:r w:rsidR="00F07297">
        <w:rPr>
          <w:lang w:val="el-GR"/>
        </w:rPr>
        <w:t>τα</w:t>
      </w:r>
      <w:r w:rsidR="00D472F0">
        <w:rPr>
          <w:lang w:val="el-GR"/>
        </w:rPr>
        <w:t>.</w:t>
      </w:r>
    </w:p>
    <w:p w14:paraId="3E0B39FC" w14:textId="78F8F9E6" w:rsidR="007A3AC0" w:rsidRPr="00603221" w:rsidRDefault="007A3AC0" w:rsidP="009C3C60">
      <w:pPr>
        <w:suppressAutoHyphens w:val="0"/>
        <w:spacing w:line="276" w:lineRule="auto"/>
        <w:rPr>
          <w:lang w:val="el-GR"/>
        </w:rPr>
      </w:pPr>
      <w:r w:rsidRPr="00603221">
        <w:rPr>
          <w:u w:val="single"/>
          <w:lang w:val="el-GR"/>
        </w:rPr>
        <w:lastRenderedPageBreak/>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5521D0">
        <w:rPr>
          <w:highlight w:val="magenta"/>
          <w:lang w:val="el-GR"/>
        </w:rPr>
        <w:fldChar w:fldCharType="begin"/>
      </w:r>
      <w:r w:rsidR="007D2CC2">
        <w:rPr>
          <w:highlight w:val="magenta"/>
          <w:lang w:val="el-GR"/>
        </w:rPr>
        <w:instrText xml:space="preserve"> REF _Ref40980475 \h </w:instrText>
      </w:r>
      <w:r w:rsidR="005521D0">
        <w:rPr>
          <w:highlight w:val="magenta"/>
          <w:lang w:val="el-GR"/>
        </w:rPr>
      </w:r>
      <w:r w:rsidR="005521D0">
        <w:rPr>
          <w:highlight w:val="magenta"/>
          <w:lang w:val="el-GR"/>
        </w:rPr>
        <w:fldChar w:fldCharType="separate"/>
      </w:r>
      <w:r w:rsidR="004E7208" w:rsidRPr="004E7208">
        <w:rPr>
          <w:lang w:val="el-GR"/>
        </w:rPr>
        <w:t xml:space="preserve">ΠΑΡΑΡΤΗΜΑ </w:t>
      </w:r>
      <w:r w:rsidR="004E7208" w:rsidRPr="00603221">
        <w:t>V</w:t>
      </w:r>
      <w:r w:rsidR="004E7208" w:rsidRPr="004E7208">
        <w:rPr>
          <w:lang w:val="el-GR"/>
        </w:rPr>
        <w:t xml:space="preserve"> – Υπόδειγμα Τεχνικής Προσφοράς</w:t>
      </w:r>
      <w:r w:rsidR="005521D0">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E0B39FD" w14:textId="77777777" w:rsidR="008338F0" w:rsidRPr="00603221" w:rsidRDefault="008338F0" w:rsidP="007A3AC0">
      <w:pPr>
        <w:rPr>
          <w:lang w:val="el-GR"/>
        </w:rPr>
      </w:pPr>
    </w:p>
    <w:p w14:paraId="3E0B39FE" w14:textId="77777777" w:rsidR="008338F0" w:rsidRPr="00603221" w:rsidRDefault="003355E7" w:rsidP="005A1609">
      <w:pPr>
        <w:pStyle w:val="3"/>
        <w:ind w:left="709" w:hanging="709"/>
        <w:rPr>
          <w:lang w:val="el-GR"/>
        </w:rPr>
      </w:pPr>
      <w:bookmarkStart w:id="251" w:name="_Ref496542376"/>
      <w:bookmarkStart w:id="252" w:name="_Toc97194308"/>
      <w:bookmarkStart w:id="253" w:name="_Toc97194439"/>
      <w:bookmarkStart w:id="254" w:name="_Toc189730651"/>
      <w:r w:rsidRPr="00603221">
        <w:rPr>
          <w:lang w:val="el-GR"/>
        </w:rPr>
        <w:t>Περιεχόμενα Φακέλου «Οικονομική Προσφορά» / Τρόπος σύνταξης και υποβολής οικονομικών προσφορών</w:t>
      </w:r>
      <w:bookmarkEnd w:id="251"/>
      <w:bookmarkEnd w:id="252"/>
      <w:bookmarkEnd w:id="253"/>
      <w:bookmarkEnd w:id="254"/>
    </w:p>
    <w:p w14:paraId="3E0B39FF" w14:textId="77777777" w:rsidR="001E3C20" w:rsidRPr="00603221" w:rsidRDefault="001E3C20" w:rsidP="00422D27">
      <w:pPr>
        <w:autoSpaceDE w:val="0"/>
        <w:autoSpaceDN w:val="0"/>
        <w:adjustRightInd w:val="0"/>
        <w:spacing w:after="0" w:line="276" w:lineRule="auto"/>
        <w:rPr>
          <w:lang w:val="el-GR"/>
        </w:rPr>
      </w:pPr>
    </w:p>
    <w:p w14:paraId="3E0B3A00" w14:textId="75E5407B" w:rsidR="001E3C20" w:rsidRPr="00603221" w:rsidRDefault="001E3C20" w:rsidP="11E90C04">
      <w:pPr>
        <w:autoSpaceDE w:val="0"/>
        <w:autoSpaceDN w:val="0"/>
        <w:adjustRightInd w:val="0"/>
        <w:spacing w:after="0" w:line="276" w:lineRule="auto"/>
        <w:rPr>
          <w:lang w:val="el-GR" w:eastAsia="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5521D0">
        <w:rPr>
          <w:lang w:val="el-GR" w:eastAsia="el-GR"/>
        </w:rPr>
        <w:fldChar w:fldCharType="begin"/>
      </w:r>
      <w:r w:rsidR="007D2CC2">
        <w:rPr>
          <w:lang w:val="el-GR" w:eastAsia="el-GR"/>
        </w:rPr>
        <w:instrText xml:space="preserve"> REF _Ref40980548 \h </w:instrText>
      </w:r>
      <w:r w:rsidR="005521D0">
        <w:rPr>
          <w:lang w:val="el-GR" w:eastAsia="el-GR"/>
        </w:rPr>
      </w:r>
      <w:r w:rsidR="005521D0">
        <w:rPr>
          <w:lang w:val="el-GR" w:eastAsia="el-GR"/>
        </w:rPr>
        <w:fldChar w:fldCharType="separate"/>
      </w:r>
      <w:r w:rsidR="004E7208" w:rsidRPr="00603221">
        <w:rPr>
          <w:lang w:val="el-GR"/>
        </w:rPr>
        <w:t xml:space="preserve">ΠΑΡΑΡΤΗΜΑ </w:t>
      </w:r>
      <w:r w:rsidR="004E7208" w:rsidRPr="00603221">
        <w:t>VI</w:t>
      </w:r>
      <w:r w:rsidR="004E7208" w:rsidRPr="00603221">
        <w:rPr>
          <w:lang w:val="el-GR"/>
        </w:rPr>
        <w:t xml:space="preserve"> – Υπόδειγμα Οικονομικής Προσφοράς</w:t>
      </w:r>
      <w:r w:rsidR="005521D0">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11E90C04">
        <w:rPr>
          <w:lang w:val="el-GR" w:eastAsia="el-GR"/>
        </w:rPr>
        <w:t>Υποφάκελο</w:t>
      </w:r>
      <w:proofErr w:type="spellEnd"/>
      <w:r w:rsidRPr="11E90C04">
        <w:rPr>
          <w:lang w:val="el-GR" w:eastAsia="el-GR"/>
        </w:rPr>
        <w:t xml:space="preserve"> «Οικονομική Προσφορά». </w:t>
      </w:r>
    </w:p>
    <w:p w14:paraId="3E0B3A01" w14:textId="77777777" w:rsidR="001E3C20" w:rsidRPr="00603221" w:rsidRDefault="001E3C20" w:rsidP="11E90C04">
      <w:pPr>
        <w:suppressAutoHyphens w:val="0"/>
        <w:autoSpaceDE w:val="0"/>
        <w:autoSpaceDN w:val="0"/>
        <w:adjustRightInd w:val="0"/>
        <w:spacing w:after="0"/>
        <w:jc w:val="left"/>
        <w:rPr>
          <w:lang w:val="el-GR" w:eastAsia="el-GR"/>
        </w:rPr>
      </w:pPr>
    </w:p>
    <w:p w14:paraId="3E0B3A02" w14:textId="77777777" w:rsidR="00585042" w:rsidRPr="008F4B0A" w:rsidRDefault="00585042" w:rsidP="11E90C04">
      <w:pPr>
        <w:rPr>
          <w:lang w:val="el-GR" w:eastAsia="el-GR"/>
        </w:rPr>
      </w:pPr>
      <w:r w:rsidRPr="11E90C04">
        <w:rPr>
          <w:lang w:val="el-GR" w:eastAsia="el-GR"/>
        </w:rPr>
        <w:t xml:space="preserve">Η τιμή δίνεται σε ευρώ ανά </w:t>
      </w:r>
      <w:r w:rsidR="008F4B0A" w:rsidRPr="11E90C04">
        <w:rPr>
          <w:lang w:val="el-GR" w:eastAsia="el-GR"/>
        </w:rPr>
        <w:t>μονάδα</w:t>
      </w:r>
      <w:r w:rsidRPr="11E90C04">
        <w:rPr>
          <w:lang w:val="el-GR" w:eastAsia="el-GR"/>
        </w:rPr>
        <w:t>.</w:t>
      </w:r>
    </w:p>
    <w:p w14:paraId="3E0B3A03" w14:textId="77777777" w:rsidR="008338F0" w:rsidRPr="00603221" w:rsidRDefault="003355E7">
      <w:pPr>
        <w:rPr>
          <w:lang w:val="el-GR"/>
        </w:rPr>
      </w:pPr>
      <w:r w:rsidRPr="11E90C04">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11E90C04">
        <w:rPr>
          <w:lang w:val="el-GR" w:eastAsia="el-GR"/>
        </w:rPr>
        <w:t xml:space="preserve"> </w:t>
      </w:r>
      <w:r w:rsidR="001852F3" w:rsidRPr="11E90C04">
        <w:rPr>
          <w:lang w:val="el-GR" w:eastAsia="el-GR"/>
        </w:rPr>
        <w:t xml:space="preserve">της παρούσας. </w:t>
      </w:r>
      <w:r w:rsidRPr="11E90C04">
        <w:rPr>
          <w:rStyle w:val="WW-FootnoteReference9"/>
          <w:lang w:val="el-GR" w:eastAsia="el-GR"/>
        </w:rPr>
        <w:t>.</w:t>
      </w:r>
    </w:p>
    <w:p w14:paraId="3E0B3A04"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r w:rsidR="00BF337C">
        <w:rPr>
          <w:lang w:val="el-GR"/>
        </w:rPr>
        <w:t xml:space="preserve">ΟΠΕΚΑ (πρώην </w:t>
      </w:r>
      <w:r w:rsidR="00043D44" w:rsidRPr="00603221">
        <w:rPr>
          <w:lang w:val="el-GR"/>
        </w:rPr>
        <w:t>ΟΓΑ</w:t>
      </w:r>
      <w:r w:rsidR="00BF337C">
        <w:rPr>
          <w:lang w:val="el-GR"/>
        </w:rPr>
        <w:t>)</w:t>
      </w:r>
      <w:r w:rsidR="00043D44" w:rsidRPr="00603221">
        <w:rPr>
          <w:lang w:val="el-GR"/>
        </w:rPr>
        <w:t>.</w:t>
      </w:r>
    </w:p>
    <w:p w14:paraId="3E0B3A05" w14:textId="77777777" w:rsidR="008338F0" w:rsidRPr="00603221" w:rsidRDefault="003355E7">
      <w:pPr>
        <w:rPr>
          <w:lang w:val="el-GR"/>
        </w:rPr>
      </w:pPr>
      <w:r w:rsidRPr="00603221">
        <w:rPr>
          <w:lang w:val="el-GR"/>
        </w:rPr>
        <w:t>Οι προσφερόμενες τιμές είναι σταθερές καθ’ όλη τη διάρκεια της σύμβασης και δεν αναπροσαρμόζονται</w:t>
      </w:r>
      <w:r w:rsidR="00673C16">
        <w:rPr>
          <w:lang w:val="el-GR"/>
        </w:rPr>
        <w:t>.</w:t>
      </w:r>
      <w:r w:rsidRPr="00603221">
        <w:rPr>
          <w:lang w:val="el-GR"/>
        </w:rPr>
        <w:t xml:space="preserve"> </w:t>
      </w:r>
    </w:p>
    <w:p w14:paraId="3E0B3A06"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E0B3A07"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3E0B3A08"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55" w:name="_Hlk67667045"/>
      <w:r w:rsidR="00C25AFF" w:rsidRPr="00C25AFF">
        <w:rPr>
          <w:lang w:val="el-GR"/>
        </w:rPr>
        <w:t>όπως τροποποιήθηκε με το άρθρο 42 του ν. 4782/Α36/9-3-2021</w:t>
      </w:r>
      <w:r w:rsidR="00C25AFF">
        <w:rPr>
          <w:lang w:val="el-GR"/>
        </w:rPr>
        <w:t xml:space="preserve"> </w:t>
      </w:r>
      <w:bookmarkEnd w:id="255"/>
      <w:r w:rsidRPr="00603221">
        <w:rPr>
          <w:lang w:val="el-GR"/>
        </w:rPr>
        <w:t>και</w:t>
      </w:r>
    </w:p>
    <w:p w14:paraId="3E0B3A09"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3E0B3A0A" w14:textId="3285FCB2"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fldChar w:fldCharType="begin"/>
      </w:r>
      <w:r w:rsidR="001852F3" w:rsidRPr="00F65401">
        <w:rPr>
          <w:lang w:val="el-GR"/>
        </w:rPr>
        <w:instrText xml:space="preserve"> </w:instrText>
      </w:r>
      <w:r w:rsidR="001852F3">
        <w:instrText>REF</w:instrText>
      </w:r>
      <w:r w:rsidR="001852F3" w:rsidRPr="00F65401">
        <w:rPr>
          <w:lang w:val="el-GR"/>
        </w:rPr>
        <w:instrText xml:space="preserve"> _</w:instrText>
      </w:r>
      <w:r w:rsidR="001852F3">
        <w:instrText>Ref</w:instrText>
      </w:r>
      <w:r w:rsidR="001852F3" w:rsidRPr="00F65401">
        <w:rPr>
          <w:lang w:val="el-GR"/>
        </w:rPr>
        <w:instrText>496607306 \</w:instrText>
      </w:r>
      <w:r w:rsidR="001852F3">
        <w:instrText>r</w:instrText>
      </w:r>
      <w:r w:rsidR="001852F3" w:rsidRPr="00F65401">
        <w:rPr>
          <w:lang w:val="el-GR"/>
        </w:rPr>
        <w:instrText xml:space="preserve"> \</w:instrText>
      </w:r>
      <w:r w:rsidR="001852F3">
        <w:instrText>h</w:instrText>
      </w:r>
      <w:r w:rsidR="001852F3" w:rsidRPr="00F65401">
        <w:rPr>
          <w:lang w:val="el-GR"/>
        </w:rPr>
        <w:instrText xml:space="preserve">  \* </w:instrText>
      </w:r>
      <w:r w:rsidR="001852F3">
        <w:instrText>MERGEFORMAT</w:instrText>
      </w:r>
      <w:r w:rsidR="001852F3" w:rsidRPr="00F65401">
        <w:rPr>
          <w:lang w:val="el-GR"/>
        </w:rPr>
        <w:instrText xml:space="preserve"> </w:instrText>
      </w:r>
      <w:r>
        <w:fldChar w:fldCharType="separate"/>
      </w:r>
      <w:r w:rsidR="004E7208" w:rsidRPr="004E7208">
        <w:rPr>
          <w:lang w:val="el-GR"/>
        </w:rPr>
        <w:t>5.1</w:t>
      </w:r>
      <w:r>
        <w:fldChar w:fldCharType="end"/>
      </w:r>
      <w:r w:rsidRPr="00603221">
        <w:rPr>
          <w:lang w:val="el-GR"/>
        </w:rPr>
        <w:t xml:space="preserve"> της παρούσας διακήρυξης.</w:t>
      </w:r>
      <w:r w:rsidRPr="11E90C04">
        <w:rPr>
          <w:b/>
          <w:bCs/>
          <w:i/>
          <w:iCs/>
          <w:color w:val="5B9BD5"/>
          <w:lang w:val="el-GR"/>
        </w:rPr>
        <w:t xml:space="preserve"> </w:t>
      </w:r>
    </w:p>
    <w:p w14:paraId="3E0B3A0B" w14:textId="77777777" w:rsidR="00D472F0" w:rsidRPr="00D472F0" w:rsidRDefault="00D472F0">
      <w:pPr>
        <w:rPr>
          <w:lang w:val="el-GR"/>
        </w:rPr>
      </w:pPr>
    </w:p>
    <w:p w14:paraId="3E0B3A0C" w14:textId="77777777" w:rsidR="008338F0" w:rsidRPr="00603221" w:rsidRDefault="003355E7" w:rsidP="005A1609">
      <w:pPr>
        <w:pStyle w:val="3"/>
        <w:ind w:left="709" w:hanging="709"/>
        <w:rPr>
          <w:lang w:val="el-GR"/>
        </w:rPr>
      </w:pPr>
      <w:bookmarkStart w:id="256" w:name="_Ref496542395"/>
      <w:bookmarkStart w:id="257" w:name="_Ref496542431"/>
      <w:bookmarkStart w:id="258" w:name="_Toc97194309"/>
      <w:bookmarkStart w:id="259" w:name="_Toc97194440"/>
      <w:bookmarkStart w:id="260" w:name="_Toc189730652"/>
      <w:r w:rsidRPr="00603221">
        <w:rPr>
          <w:lang w:val="el-GR"/>
        </w:rPr>
        <w:t>Χρόνος ισχύος των προσφορών</w:t>
      </w:r>
      <w:bookmarkEnd w:id="256"/>
      <w:bookmarkEnd w:id="257"/>
      <w:bookmarkEnd w:id="258"/>
      <w:bookmarkEnd w:id="259"/>
      <w:bookmarkEnd w:id="260"/>
      <w:r w:rsidR="00E1337D" w:rsidRPr="00603221">
        <w:rPr>
          <w:lang w:val="el-GR"/>
        </w:rPr>
        <w:t xml:space="preserve"> </w:t>
      </w:r>
    </w:p>
    <w:p w14:paraId="3E0B3A0D"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3E0B3A0E"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3E0B3A0F" w14:textId="6C7CE020"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fldChar w:fldCharType="begin"/>
      </w:r>
      <w:r w:rsidR="000527FB" w:rsidRPr="00F65401">
        <w:rPr>
          <w:lang w:val="el-GR"/>
        </w:rPr>
        <w:instrText xml:space="preserve"> </w:instrText>
      </w:r>
      <w:r w:rsidR="000527FB">
        <w:instrText>REF</w:instrText>
      </w:r>
      <w:r w:rsidR="000527FB" w:rsidRPr="00F65401">
        <w:rPr>
          <w:lang w:val="el-GR"/>
        </w:rPr>
        <w:instrText xml:space="preserve"> _</w:instrText>
      </w:r>
      <w:r w:rsidR="000527FB">
        <w:instrText>Ref</w:instrText>
      </w:r>
      <w:r w:rsidR="000527FB" w:rsidRPr="00F65401">
        <w:rPr>
          <w:lang w:val="el-GR"/>
        </w:rPr>
        <w:instrText>496542081 \</w:instrText>
      </w:r>
      <w:r w:rsidR="000527FB">
        <w:instrText>r</w:instrText>
      </w:r>
      <w:r w:rsidR="000527FB" w:rsidRPr="00F65401">
        <w:rPr>
          <w:lang w:val="el-GR"/>
        </w:rPr>
        <w:instrText xml:space="preserve"> \</w:instrText>
      </w:r>
      <w:r w:rsidR="000527FB">
        <w:instrText>h</w:instrText>
      </w:r>
      <w:r w:rsidR="000527FB" w:rsidRPr="00F65401">
        <w:rPr>
          <w:lang w:val="el-GR"/>
        </w:rPr>
        <w:instrText xml:space="preserve">  \* </w:instrText>
      </w:r>
      <w:r w:rsidR="000527FB">
        <w:instrText>MERGEFORMAT</w:instrText>
      </w:r>
      <w:r w:rsidR="000527FB" w:rsidRPr="00F65401">
        <w:rPr>
          <w:lang w:val="el-GR"/>
        </w:rPr>
        <w:instrText xml:space="preserve"> </w:instrText>
      </w:r>
      <w:r>
        <w:fldChar w:fldCharType="separate"/>
      </w:r>
      <w:r w:rsidR="004E7208" w:rsidRPr="004E7208">
        <w:rPr>
          <w:color w:val="000000"/>
          <w:lang w:val="el-GR"/>
        </w:rPr>
        <w:t>2.2.2</w:t>
      </w:r>
      <w: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w:t>
      </w:r>
      <w:r w:rsidR="000527FB" w:rsidRPr="00744F87">
        <w:rPr>
          <w:lang w:val="el-GR" w:eastAsia="el-GR"/>
        </w:rPr>
        <w:lastRenderedPageBreak/>
        <w:t xml:space="preserve">προσφοράς, </w:t>
      </w:r>
      <w:r w:rsidR="001C274B">
        <w:rPr>
          <w:lang w:val="el-GR" w:eastAsia="el-GR"/>
        </w:rPr>
        <w:t>οι προσφορές των οικονομικών φορέων</w:t>
      </w:r>
      <w:r w:rsidR="000527FB"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3E0B3A10" w14:textId="77777777" w:rsidR="007D2CC2" w:rsidRPr="0029687F" w:rsidRDefault="003355E7" w:rsidP="007D2CC2">
      <w:pPr>
        <w:rPr>
          <w:lang w:val="el-GR"/>
        </w:rPr>
      </w:pPr>
      <w:r w:rsidRPr="11E90C04">
        <w:rPr>
          <w:lang w:val="el-GR" w:eastAsia="el-GR"/>
        </w:rPr>
        <w:t xml:space="preserve">Μετά τη λήξη και του παραπάνω </w:t>
      </w:r>
      <w:r w:rsidR="007D4AF3" w:rsidRPr="11E90C04">
        <w:rPr>
          <w:lang w:val="el-GR" w:eastAsia="el-GR"/>
        </w:rPr>
        <w:t>α</w:t>
      </w:r>
      <w:r w:rsidRPr="11E90C04">
        <w:rPr>
          <w:lang w:val="el-GR" w:eastAsia="el-GR"/>
        </w:rPr>
        <w:t xml:space="preserve">νώτατου </w:t>
      </w:r>
      <w:r w:rsidR="007D4AF3" w:rsidRPr="11E90C04">
        <w:rPr>
          <w:lang w:val="el-GR" w:eastAsia="el-GR"/>
        </w:rPr>
        <w:t xml:space="preserve">χρονικού </w:t>
      </w:r>
      <w:r w:rsidRPr="11E90C04">
        <w:rPr>
          <w:lang w:val="el-GR" w:eastAsia="el-GR"/>
        </w:rPr>
        <w:t xml:space="preserve">ορίου χρόνου παράτασης ισχύος της προσφοράς, τα αποτελέσματα της διαδικασίας ανάθεσης ματαιώνονται, εκτός </w:t>
      </w:r>
      <w:r w:rsidR="000E4A50" w:rsidRPr="11E90C04">
        <w:rPr>
          <w:lang w:val="el-GR" w:eastAsia="el-GR"/>
        </w:rPr>
        <w:t>εά</w:t>
      </w:r>
      <w:r w:rsidRPr="11E90C04">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0E4A50" w:rsidRPr="11E90C04">
        <w:rPr>
          <w:lang w:val="el-GR" w:eastAsia="el-GR"/>
        </w:rPr>
        <w:t xml:space="preserve">τον χρόνο ισχύος </w:t>
      </w:r>
      <w:r w:rsidRPr="11E90C04">
        <w:rPr>
          <w:lang w:val="el-GR" w:eastAsia="el-GR"/>
        </w:rPr>
        <w:t>τη</w:t>
      </w:r>
      <w:r w:rsidR="000E4A50" w:rsidRPr="11E90C04">
        <w:rPr>
          <w:lang w:val="el-GR" w:eastAsia="el-GR"/>
        </w:rPr>
        <w:t>ς</w:t>
      </w:r>
      <w:r w:rsidRPr="11E90C04">
        <w:rPr>
          <w:lang w:val="el-GR" w:eastAsia="el-GR"/>
        </w:rPr>
        <w:t xml:space="preserve"> προσφορά</w:t>
      </w:r>
      <w:r w:rsidR="000E4A50" w:rsidRPr="11E90C04">
        <w:rPr>
          <w:lang w:val="el-GR" w:eastAsia="el-GR"/>
        </w:rPr>
        <w:t>ς</w:t>
      </w:r>
      <w:r w:rsidRPr="11E90C04">
        <w:rPr>
          <w:lang w:val="el-GR" w:eastAsia="el-GR"/>
        </w:rPr>
        <w:t xml:space="preserve"> και τη</w:t>
      </w:r>
      <w:r w:rsidR="000E4A50" w:rsidRPr="11E90C04">
        <w:rPr>
          <w:lang w:val="el-GR" w:eastAsia="el-GR"/>
        </w:rPr>
        <w:t>ς</w:t>
      </w:r>
      <w:r w:rsidRPr="11E90C04">
        <w:rPr>
          <w:lang w:val="el-GR" w:eastAsia="el-GR"/>
        </w:rPr>
        <w:t xml:space="preserve"> εγγύηση</w:t>
      </w:r>
      <w:r w:rsidR="000E4A50" w:rsidRPr="11E90C04">
        <w:rPr>
          <w:lang w:val="el-GR" w:eastAsia="el-GR"/>
        </w:rPr>
        <w:t>ς</w:t>
      </w:r>
      <w:r w:rsidRPr="11E90C04">
        <w:rPr>
          <w:lang w:val="el-GR" w:eastAsia="el-GR"/>
        </w:rPr>
        <w:t xml:space="preserve"> συμμετοχής τους, εφόσον τους ζητηθεί πριν την πάροδο του ανωτέρω ανώτατου ορίου παράτασης</w:t>
      </w:r>
      <w:r w:rsidR="000E4A50" w:rsidRPr="11E90C04">
        <w:rPr>
          <w:lang w:val="el-GR" w:eastAsia="el-GR"/>
        </w:rPr>
        <w:t>,</w:t>
      </w:r>
      <w:r w:rsidRPr="11E90C04">
        <w:rPr>
          <w:lang w:val="el-GR" w:eastAsia="el-GR"/>
        </w:rPr>
        <w:t xml:space="preserve"> είτε όχι. Στην τελευταία περίπτωση, η διαδικασία συνεχίζεται με όσους </w:t>
      </w:r>
      <w:proofErr w:type="spellStart"/>
      <w:r w:rsidRPr="11E90C04">
        <w:rPr>
          <w:lang w:val="el-GR" w:eastAsia="el-GR"/>
        </w:rPr>
        <w:t>παρέτειναν</w:t>
      </w:r>
      <w:proofErr w:type="spellEnd"/>
      <w:r w:rsidRPr="11E90C04">
        <w:rPr>
          <w:lang w:val="el-GR" w:eastAsia="el-GR"/>
        </w:rPr>
        <w:t xml:space="preserve"> </w:t>
      </w:r>
      <w:r w:rsidR="000E4A50" w:rsidRPr="11E90C04">
        <w:rPr>
          <w:lang w:val="el-GR" w:eastAsia="el-GR"/>
        </w:rPr>
        <w:t xml:space="preserve">τον χρόνο ισχύος των προσφορών </w:t>
      </w:r>
      <w:r w:rsidRPr="11E90C04">
        <w:rPr>
          <w:lang w:val="el-GR" w:eastAsia="el-GR"/>
        </w:rPr>
        <w:t>τους και αποκλείονται οι λοιποί οικονομικοί φορείς</w:t>
      </w:r>
      <w:bookmarkStart w:id="261" w:name="_Hlk9420445"/>
      <w:r w:rsidRPr="11E90C04">
        <w:rPr>
          <w:lang w:val="el-GR" w:eastAsia="el-GR"/>
        </w:rPr>
        <w:t>.</w:t>
      </w:r>
      <w:r w:rsidR="003528AF" w:rsidRPr="11E90C04">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11E90C04">
        <w:rPr>
          <w:lang w:val="el-GR"/>
        </w:rPr>
        <w:t xml:space="preserve"> </w:t>
      </w:r>
      <w:r w:rsidR="007D2CC2" w:rsidRPr="11E90C04">
        <w:rPr>
          <w:lang w:val="el-GR" w:eastAsia="el-GR"/>
        </w:rPr>
        <w:t>Στην τελευταία περίπτωση, η διαδικασία συνεχίζεται με όσους παρ</w:t>
      </w:r>
      <w:r w:rsidR="00352E34" w:rsidRPr="11E90C04">
        <w:rPr>
          <w:lang w:val="el-GR" w:eastAsia="el-GR"/>
        </w:rPr>
        <w:t>α</w:t>
      </w:r>
      <w:r w:rsidR="007D2CC2" w:rsidRPr="11E90C04">
        <w:rPr>
          <w:lang w:val="el-GR" w:eastAsia="el-GR"/>
        </w:rPr>
        <w:t>τε</w:t>
      </w:r>
      <w:r w:rsidR="00352E34" w:rsidRPr="11E90C04">
        <w:rPr>
          <w:lang w:val="el-GR" w:eastAsia="el-GR"/>
        </w:rPr>
        <w:t>ί</w:t>
      </w:r>
      <w:r w:rsidR="007D2CC2" w:rsidRPr="11E90C04">
        <w:rPr>
          <w:lang w:val="el-GR" w:eastAsia="el-GR"/>
        </w:rPr>
        <w:t>ν</w:t>
      </w:r>
      <w:r w:rsidR="00352E34" w:rsidRPr="11E90C04">
        <w:rPr>
          <w:lang w:val="el-GR" w:eastAsia="el-GR"/>
        </w:rPr>
        <w:t>ου</w:t>
      </w:r>
      <w:r w:rsidR="007D2CC2" w:rsidRPr="11E90C04">
        <w:rPr>
          <w:lang w:val="el-GR" w:eastAsia="el-GR"/>
        </w:rPr>
        <w:t xml:space="preserve">ν </w:t>
      </w:r>
      <w:r w:rsidR="00352E34" w:rsidRPr="11E90C04">
        <w:rPr>
          <w:lang w:val="el-GR" w:eastAsia="el-GR"/>
        </w:rPr>
        <w:t>τον χρόνο ισχύος της προσφοράς</w:t>
      </w:r>
      <w:r w:rsidR="007D2CC2" w:rsidRPr="11E90C04">
        <w:rPr>
          <w:lang w:val="el-GR" w:eastAsia="el-GR"/>
        </w:rPr>
        <w:t xml:space="preserve"> τους.</w:t>
      </w:r>
    </w:p>
    <w:p w14:paraId="3E0B3A11"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61"/>
    <w:p w14:paraId="3E0B3A12" w14:textId="77777777" w:rsidR="008338F0" w:rsidRPr="00603221" w:rsidRDefault="008338F0">
      <w:pPr>
        <w:rPr>
          <w:lang w:val="el-GR"/>
        </w:rPr>
      </w:pPr>
    </w:p>
    <w:p w14:paraId="3E0B3A13" w14:textId="77777777" w:rsidR="008338F0" w:rsidRPr="00603221" w:rsidRDefault="003355E7" w:rsidP="005A1609">
      <w:pPr>
        <w:pStyle w:val="3"/>
        <w:ind w:left="709" w:hanging="709"/>
        <w:rPr>
          <w:lang w:val="el-GR"/>
        </w:rPr>
      </w:pPr>
      <w:bookmarkStart w:id="262" w:name="_Ref67613193"/>
      <w:bookmarkStart w:id="263" w:name="_Toc97194310"/>
      <w:bookmarkStart w:id="264" w:name="_Toc97194441"/>
      <w:bookmarkStart w:id="265" w:name="_Toc189730653"/>
      <w:r w:rsidRPr="00603221">
        <w:rPr>
          <w:lang w:val="el-GR"/>
        </w:rPr>
        <w:t>Λόγοι απόρριψης προσφορών</w:t>
      </w:r>
      <w:bookmarkEnd w:id="262"/>
      <w:bookmarkEnd w:id="263"/>
      <w:bookmarkEnd w:id="264"/>
      <w:bookmarkEnd w:id="265"/>
    </w:p>
    <w:p w14:paraId="3E0B3A14" w14:textId="77777777" w:rsidR="00D6202B" w:rsidRDefault="00D6202B" w:rsidP="00DE6525">
      <w:pPr>
        <w:rPr>
          <w:lang w:val="en-US"/>
        </w:rPr>
      </w:pPr>
    </w:p>
    <w:p w14:paraId="3E0B3A15" w14:textId="77777777" w:rsidR="00DE6525" w:rsidRPr="00603221" w:rsidRDefault="00DE6525" w:rsidP="00DE6525">
      <w:pPr>
        <w:rPr>
          <w:lang w:val="el-GR"/>
        </w:rPr>
      </w:pPr>
      <w:r w:rsidRPr="11E90C04">
        <w:rPr>
          <w:lang w:val="en-US"/>
        </w:rPr>
        <w:t>H</w:t>
      </w:r>
      <w:r w:rsidRPr="11E90C04">
        <w:rPr>
          <w:lang w:val="el-GR"/>
        </w:rPr>
        <w:t xml:space="preserve"> αναθέτουσα αρχή με βάση τα αποτελέσματα του ελέγχου και της αξιολόγησης των προσφορών, απορρίπτει, προσφορά:</w:t>
      </w:r>
    </w:p>
    <w:p w14:paraId="3E0B3A16" w14:textId="6E208213" w:rsidR="00DE6525" w:rsidRPr="00603221" w:rsidRDefault="00333B63">
      <w:pPr>
        <w:pStyle w:val="aff"/>
        <w:numPr>
          <w:ilvl w:val="0"/>
          <w:numId w:val="32"/>
        </w:numPr>
        <w:spacing w:before="120"/>
        <w:ind w:left="284" w:hanging="142"/>
        <w:rPr>
          <w:lang w:val="el-GR"/>
        </w:rPr>
      </w:pPr>
      <w:r w:rsidRPr="00333B63">
        <w:rPr>
          <w:lang w:val="el-GR"/>
        </w:rPr>
        <w:t xml:space="preserve">η οποία, με την επιφύλαξη του άρθρου 102 του ν. 4412/2016 περί συμπλήρωσης, </w:t>
      </w:r>
      <w:r w:rsidR="00A334BA" w:rsidRPr="00CB7A20">
        <w:rPr>
          <w:lang w:val="el-GR"/>
        </w:rPr>
        <w:t>αποκλίνει από απαράβατους όρους περί σύνταξης και υποβολής της προσφοράς, ή δεν υποβάλλεται</w:t>
      </w:r>
      <w:r w:rsidR="00A334BA"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fldChar w:fldCharType="begin"/>
      </w:r>
      <w:r w:rsidR="00DE6525" w:rsidRPr="00F65401">
        <w:rPr>
          <w:lang w:val="el-GR"/>
        </w:rPr>
        <w:instrText xml:space="preserve"> </w:instrText>
      </w:r>
      <w:r w:rsidR="00DE6525">
        <w:instrText>REF</w:instrText>
      </w:r>
      <w:r w:rsidR="00DE6525" w:rsidRPr="00F65401">
        <w:rPr>
          <w:lang w:val="el-GR"/>
        </w:rPr>
        <w:instrText xml:space="preserve"> _</w:instrText>
      </w:r>
      <w:r w:rsidR="00DE6525">
        <w:instrText>Ref</w:instrText>
      </w:r>
      <w:r w:rsidR="00DE6525" w:rsidRPr="00F65401">
        <w:rPr>
          <w:lang w:val="el-GR"/>
        </w:rPr>
        <w:instrText>496542253 \</w:instrText>
      </w:r>
      <w:r w:rsidR="00DE6525">
        <w:instrText>r</w:instrText>
      </w:r>
      <w:r w:rsidR="00DE6525" w:rsidRPr="00F65401">
        <w:rPr>
          <w:lang w:val="el-GR"/>
        </w:rPr>
        <w:instrText xml:space="preserve"> \</w:instrText>
      </w:r>
      <w:r w:rsidR="00DE6525">
        <w:instrText>h</w:instrText>
      </w:r>
      <w:r w:rsidR="00DE6525" w:rsidRPr="00F65401">
        <w:rPr>
          <w:lang w:val="el-GR"/>
        </w:rPr>
        <w:instrText xml:space="preserve">  \* </w:instrText>
      </w:r>
      <w:r w:rsidR="00DE6525">
        <w:instrText>MERGEFORMAT</w:instrText>
      </w:r>
      <w:r w:rsidR="00DE6525" w:rsidRPr="00F65401">
        <w:rPr>
          <w:lang w:val="el-GR"/>
        </w:rPr>
        <w:instrText xml:space="preserve"> </w:instrText>
      </w:r>
      <w:r>
        <w:fldChar w:fldCharType="separate"/>
      </w:r>
      <w:r w:rsidR="004E7208" w:rsidRPr="004E7208">
        <w:rPr>
          <w:lang w:val="el-GR"/>
        </w:rPr>
        <w:t>2.4.1</w:t>
      </w:r>
      <w:r>
        <w:fldChar w:fldCharType="end"/>
      </w:r>
      <w:r w:rsidR="00DE6525" w:rsidRPr="00603221">
        <w:rPr>
          <w:lang w:val="el-GR"/>
        </w:rPr>
        <w:t xml:space="preserve"> (Γενικοί όροι υποβολής προσφορών), </w:t>
      </w:r>
      <w:r>
        <w:fldChar w:fldCharType="begin"/>
      </w:r>
      <w:r w:rsidR="00DE6525" w:rsidRPr="00F65401">
        <w:rPr>
          <w:lang w:val="el-GR"/>
        </w:rPr>
        <w:instrText xml:space="preserve"> </w:instrText>
      </w:r>
      <w:r w:rsidR="00DE6525">
        <w:instrText>REF</w:instrText>
      </w:r>
      <w:r w:rsidR="00DE6525" w:rsidRPr="00F65401">
        <w:rPr>
          <w:lang w:val="el-GR"/>
        </w:rPr>
        <w:instrText xml:space="preserve"> _</w:instrText>
      </w:r>
      <w:r w:rsidR="00DE6525">
        <w:instrText>Ref</w:instrText>
      </w:r>
      <w:r w:rsidR="00DE6525" w:rsidRPr="00F65401">
        <w:rPr>
          <w:lang w:val="el-GR"/>
        </w:rPr>
        <w:instrText>496542299 \</w:instrText>
      </w:r>
      <w:r w:rsidR="00DE6525">
        <w:instrText>r</w:instrText>
      </w:r>
      <w:r w:rsidR="00DE6525" w:rsidRPr="00F65401">
        <w:rPr>
          <w:lang w:val="el-GR"/>
        </w:rPr>
        <w:instrText xml:space="preserve"> \</w:instrText>
      </w:r>
      <w:r w:rsidR="00DE6525">
        <w:instrText>h</w:instrText>
      </w:r>
      <w:r w:rsidR="00DE6525" w:rsidRPr="00F65401">
        <w:rPr>
          <w:lang w:val="el-GR"/>
        </w:rPr>
        <w:instrText xml:space="preserve">  \* </w:instrText>
      </w:r>
      <w:r w:rsidR="00DE6525">
        <w:instrText>MERGEFORMAT</w:instrText>
      </w:r>
      <w:r w:rsidR="00DE6525" w:rsidRPr="00F65401">
        <w:rPr>
          <w:lang w:val="el-GR"/>
        </w:rPr>
        <w:instrText xml:space="preserve"> </w:instrText>
      </w:r>
      <w:r>
        <w:fldChar w:fldCharType="separate"/>
      </w:r>
      <w:r w:rsidR="004E7208" w:rsidRPr="004E7208">
        <w:rPr>
          <w:lang w:val="el-GR"/>
        </w:rPr>
        <w:t>2.4.2</w:t>
      </w:r>
      <w:r>
        <w:fldChar w:fldCharType="end"/>
      </w:r>
      <w:r w:rsidR="00DE6525" w:rsidRPr="00603221">
        <w:rPr>
          <w:lang w:val="el-GR"/>
        </w:rPr>
        <w:t xml:space="preserve"> (Χρόνος και τρόπος υποβολής προσφορών), </w:t>
      </w:r>
      <w:r>
        <w:fldChar w:fldCharType="begin"/>
      </w:r>
      <w:r w:rsidR="00DE6525" w:rsidRPr="00F65401">
        <w:rPr>
          <w:lang w:val="el-GR"/>
        </w:rPr>
        <w:instrText xml:space="preserve"> </w:instrText>
      </w:r>
      <w:r w:rsidR="00DE6525">
        <w:instrText>REF</w:instrText>
      </w:r>
      <w:r w:rsidR="00DE6525" w:rsidRPr="00F65401">
        <w:rPr>
          <w:lang w:val="el-GR"/>
        </w:rPr>
        <w:instrText xml:space="preserve"> _</w:instrText>
      </w:r>
      <w:r w:rsidR="00DE6525">
        <w:instrText>Ref</w:instrText>
      </w:r>
      <w:r w:rsidR="00DE6525" w:rsidRPr="00F65401">
        <w:rPr>
          <w:lang w:val="el-GR"/>
        </w:rPr>
        <w:instrText>496542340 \</w:instrText>
      </w:r>
      <w:r w:rsidR="00DE6525">
        <w:instrText>r</w:instrText>
      </w:r>
      <w:r w:rsidR="00DE6525" w:rsidRPr="00F65401">
        <w:rPr>
          <w:lang w:val="el-GR"/>
        </w:rPr>
        <w:instrText xml:space="preserve"> \</w:instrText>
      </w:r>
      <w:r w:rsidR="00DE6525">
        <w:instrText>h</w:instrText>
      </w:r>
      <w:r w:rsidR="00DE6525" w:rsidRPr="00F65401">
        <w:rPr>
          <w:lang w:val="el-GR"/>
        </w:rPr>
        <w:instrText xml:space="preserve">  \* </w:instrText>
      </w:r>
      <w:r w:rsidR="00DE6525">
        <w:instrText>MERGEFORMAT</w:instrText>
      </w:r>
      <w:r w:rsidR="00DE6525" w:rsidRPr="00F65401">
        <w:rPr>
          <w:lang w:val="el-GR"/>
        </w:rPr>
        <w:instrText xml:space="preserve"> </w:instrText>
      </w:r>
      <w:r>
        <w:fldChar w:fldCharType="separate"/>
      </w:r>
      <w:r w:rsidR="004E7208" w:rsidRPr="004E7208">
        <w:rPr>
          <w:lang w:val="el-GR"/>
        </w:rPr>
        <w:t>2.4.3</w:t>
      </w:r>
      <w:r>
        <w:fldChar w:fldCharType="end"/>
      </w:r>
      <w:r w:rsidR="00DE6525" w:rsidRPr="00603221">
        <w:rPr>
          <w:lang w:val="el-GR"/>
        </w:rPr>
        <w:t xml:space="preserve"> (Περιεχόμενο φακέλων δικαιολογητικών συμμετοχής, τεχνικής προσφοράς), </w:t>
      </w:r>
      <w:r>
        <w:fldChar w:fldCharType="begin"/>
      </w:r>
      <w:r w:rsidR="00DE6525" w:rsidRPr="00F65401">
        <w:rPr>
          <w:lang w:val="el-GR"/>
        </w:rPr>
        <w:instrText xml:space="preserve"> </w:instrText>
      </w:r>
      <w:r w:rsidR="00DE6525">
        <w:instrText>REF</w:instrText>
      </w:r>
      <w:r w:rsidR="00DE6525" w:rsidRPr="00F65401">
        <w:rPr>
          <w:lang w:val="el-GR"/>
        </w:rPr>
        <w:instrText xml:space="preserve"> _</w:instrText>
      </w:r>
      <w:r w:rsidR="00DE6525">
        <w:instrText>Ref</w:instrText>
      </w:r>
      <w:r w:rsidR="00DE6525" w:rsidRPr="00F65401">
        <w:rPr>
          <w:lang w:val="el-GR"/>
        </w:rPr>
        <w:instrText>496542376 \</w:instrText>
      </w:r>
      <w:r w:rsidR="00DE6525">
        <w:instrText>r</w:instrText>
      </w:r>
      <w:r w:rsidR="00DE6525" w:rsidRPr="00F65401">
        <w:rPr>
          <w:lang w:val="el-GR"/>
        </w:rPr>
        <w:instrText xml:space="preserve"> \</w:instrText>
      </w:r>
      <w:r w:rsidR="00DE6525">
        <w:instrText>h</w:instrText>
      </w:r>
      <w:r w:rsidR="00DE6525" w:rsidRPr="00F65401">
        <w:rPr>
          <w:lang w:val="el-GR"/>
        </w:rPr>
        <w:instrText xml:space="preserve">  \* </w:instrText>
      </w:r>
      <w:r w:rsidR="00DE6525">
        <w:instrText>MERGEFORMAT</w:instrText>
      </w:r>
      <w:r w:rsidR="00DE6525" w:rsidRPr="00F65401">
        <w:rPr>
          <w:lang w:val="el-GR"/>
        </w:rPr>
        <w:instrText xml:space="preserve"> </w:instrText>
      </w:r>
      <w:r>
        <w:fldChar w:fldCharType="separate"/>
      </w:r>
      <w:r w:rsidR="004E7208" w:rsidRPr="004E7208">
        <w:rPr>
          <w:lang w:val="el-GR"/>
        </w:rPr>
        <w:t>2.4.4</w:t>
      </w:r>
      <w: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Pr>
          <w:lang w:val="el-GR"/>
        </w:rPr>
        <w:t>, ειδικά ως προς τους όρου</w:t>
      </w:r>
      <w:r w:rsidR="00EF25B0">
        <w:rPr>
          <w:lang w:val="el-GR"/>
        </w:rPr>
        <w:t>ς</w:t>
      </w:r>
      <w:r>
        <w:rPr>
          <w:lang w:val="el-GR"/>
        </w:rPr>
        <w:t>, οι οποίοι ρητώς έχουν καθοριστεί επί ποινή αποκλεισμού, στην παρούσα διακήρυξη</w:t>
      </w:r>
      <w:r w:rsidR="00043D44" w:rsidRPr="00603221">
        <w:rPr>
          <w:lang w:val="el-GR"/>
        </w:rPr>
        <w:t>)</w:t>
      </w:r>
      <w:r w:rsidR="00DE6525" w:rsidRPr="00603221">
        <w:rPr>
          <w:lang w:val="el-GR"/>
        </w:rPr>
        <w:t xml:space="preserve">, </w:t>
      </w:r>
      <w:r>
        <w:fldChar w:fldCharType="begin"/>
      </w:r>
      <w:r w:rsidR="00DE6525" w:rsidRPr="00F65401">
        <w:rPr>
          <w:lang w:val="el-GR"/>
        </w:rPr>
        <w:instrText xml:space="preserve"> </w:instrText>
      </w:r>
      <w:r w:rsidR="00DE6525">
        <w:instrText>REF</w:instrText>
      </w:r>
      <w:r w:rsidR="00DE6525" w:rsidRPr="00F65401">
        <w:rPr>
          <w:lang w:val="el-GR"/>
        </w:rPr>
        <w:instrText xml:space="preserve"> _</w:instrText>
      </w:r>
      <w:r w:rsidR="00DE6525">
        <w:instrText>Ref</w:instrText>
      </w:r>
      <w:r w:rsidR="00DE6525" w:rsidRPr="00F65401">
        <w:rPr>
          <w:lang w:val="el-GR"/>
        </w:rPr>
        <w:instrText>496542395 \</w:instrText>
      </w:r>
      <w:r w:rsidR="00DE6525">
        <w:instrText>r</w:instrText>
      </w:r>
      <w:r w:rsidR="00DE6525" w:rsidRPr="00F65401">
        <w:rPr>
          <w:lang w:val="el-GR"/>
        </w:rPr>
        <w:instrText xml:space="preserve"> \</w:instrText>
      </w:r>
      <w:r w:rsidR="00DE6525">
        <w:instrText>h</w:instrText>
      </w:r>
      <w:r w:rsidR="00DE6525" w:rsidRPr="00F65401">
        <w:rPr>
          <w:lang w:val="el-GR"/>
        </w:rPr>
        <w:instrText xml:space="preserve">  \* </w:instrText>
      </w:r>
      <w:r w:rsidR="00DE6525">
        <w:instrText>MERGEFORMAT</w:instrText>
      </w:r>
      <w:r w:rsidR="00DE6525" w:rsidRPr="00F65401">
        <w:rPr>
          <w:lang w:val="el-GR"/>
        </w:rPr>
        <w:instrText xml:space="preserve"> </w:instrText>
      </w:r>
      <w:r>
        <w:fldChar w:fldCharType="separate"/>
      </w:r>
      <w:r w:rsidR="004E7208" w:rsidRPr="004E7208">
        <w:rPr>
          <w:lang w:val="el-GR"/>
        </w:rPr>
        <w:t>2.4.5</w:t>
      </w:r>
      <w:r>
        <w:fldChar w:fldCharType="end"/>
      </w:r>
      <w:r w:rsidR="00DE6525" w:rsidRPr="00603221">
        <w:rPr>
          <w:lang w:val="el-GR"/>
        </w:rPr>
        <w:t xml:space="preserve"> (Χρόνος ισχύος προσφορών), </w:t>
      </w:r>
      <w:r>
        <w:fldChar w:fldCharType="begin"/>
      </w:r>
      <w:r w:rsidR="00DE6525" w:rsidRPr="00F65401">
        <w:rPr>
          <w:lang w:val="el-GR"/>
        </w:rPr>
        <w:instrText xml:space="preserve"> </w:instrText>
      </w:r>
      <w:r w:rsidR="00DE6525">
        <w:instrText>REF</w:instrText>
      </w:r>
      <w:r w:rsidR="00DE6525" w:rsidRPr="00F65401">
        <w:rPr>
          <w:lang w:val="el-GR"/>
        </w:rPr>
        <w:instrText xml:space="preserve"> _</w:instrText>
      </w:r>
      <w:r w:rsidR="00DE6525">
        <w:instrText>Ref</w:instrText>
      </w:r>
      <w:r w:rsidR="00DE6525" w:rsidRPr="00F65401">
        <w:rPr>
          <w:lang w:val="el-GR"/>
        </w:rPr>
        <w:instrText>496542534 \</w:instrText>
      </w:r>
      <w:r w:rsidR="00DE6525">
        <w:instrText>r</w:instrText>
      </w:r>
      <w:r w:rsidR="00DE6525" w:rsidRPr="00F65401">
        <w:rPr>
          <w:lang w:val="el-GR"/>
        </w:rPr>
        <w:instrText xml:space="preserve"> \</w:instrText>
      </w:r>
      <w:r w:rsidR="00DE6525">
        <w:instrText>h</w:instrText>
      </w:r>
      <w:r w:rsidR="00DE6525" w:rsidRPr="00F65401">
        <w:rPr>
          <w:lang w:val="el-GR"/>
        </w:rPr>
        <w:instrText xml:space="preserve">  \* </w:instrText>
      </w:r>
      <w:r w:rsidR="00DE6525">
        <w:instrText>MERGEFORMAT</w:instrText>
      </w:r>
      <w:r w:rsidR="00DE6525" w:rsidRPr="00F65401">
        <w:rPr>
          <w:lang w:val="el-GR"/>
        </w:rPr>
        <w:instrText xml:space="preserve"> </w:instrText>
      </w:r>
      <w:r>
        <w:fldChar w:fldCharType="separate"/>
      </w:r>
      <w:r w:rsidR="004E7208" w:rsidRPr="004E7208">
        <w:rPr>
          <w:lang w:val="el-GR"/>
        </w:rPr>
        <w:t>3.1</w:t>
      </w:r>
      <w:r>
        <w:fldChar w:fldCharType="end"/>
      </w:r>
      <w:r w:rsidR="00DE6525" w:rsidRPr="00603221">
        <w:rPr>
          <w:lang w:val="el-GR"/>
        </w:rPr>
        <w:t xml:space="preserve"> (Αποσφράγιση και αξιολόγηση προσφορών), </w:t>
      </w:r>
      <w:r>
        <w:fldChar w:fldCharType="begin"/>
      </w:r>
      <w:r w:rsidR="00DE6525" w:rsidRPr="00F65401">
        <w:rPr>
          <w:lang w:val="el-GR"/>
        </w:rPr>
        <w:instrText xml:space="preserve"> </w:instrText>
      </w:r>
      <w:r w:rsidR="00DE6525">
        <w:instrText>REF</w:instrText>
      </w:r>
      <w:r w:rsidR="00DE6525" w:rsidRPr="00F65401">
        <w:rPr>
          <w:lang w:val="el-GR"/>
        </w:rPr>
        <w:instrText xml:space="preserve"> _</w:instrText>
      </w:r>
      <w:r w:rsidR="00DE6525">
        <w:instrText>Ref</w:instrText>
      </w:r>
      <w:r w:rsidR="00DE6525" w:rsidRPr="00F65401">
        <w:rPr>
          <w:lang w:val="el-GR"/>
        </w:rPr>
        <w:instrText>496542592 \</w:instrText>
      </w:r>
      <w:r w:rsidR="00DE6525">
        <w:instrText>r</w:instrText>
      </w:r>
      <w:r w:rsidR="00DE6525" w:rsidRPr="00F65401">
        <w:rPr>
          <w:lang w:val="el-GR"/>
        </w:rPr>
        <w:instrText xml:space="preserve"> \</w:instrText>
      </w:r>
      <w:r w:rsidR="00DE6525">
        <w:instrText>h</w:instrText>
      </w:r>
      <w:r w:rsidR="00DE6525" w:rsidRPr="00F65401">
        <w:rPr>
          <w:lang w:val="el-GR"/>
        </w:rPr>
        <w:instrText xml:space="preserve">  \* </w:instrText>
      </w:r>
      <w:r w:rsidR="00DE6525">
        <w:instrText>MERGEFORMAT</w:instrText>
      </w:r>
      <w:r w:rsidR="00DE6525" w:rsidRPr="00F65401">
        <w:rPr>
          <w:lang w:val="el-GR"/>
        </w:rPr>
        <w:instrText xml:space="preserve"> </w:instrText>
      </w:r>
      <w:r>
        <w:fldChar w:fldCharType="separate"/>
      </w:r>
      <w:r w:rsidR="004E7208" w:rsidRPr="004E7208">
        <w:rPr>
          <w:lang w:val="el-GR"/>
        </w:rPr>
        <w:t>3.2</w:t>
      </w:r>
      <w:r>
        <w:fldChar w:fldCharType="end"/>
      </w:r>
      <w:r w:rsidR="00DE6525" w:rsidRPr="00603221">
        <w:rPr>
          <w:lang w:val="el-GR"/>
        </w:rPr>
        <w:t xml:space="preserve"> (Πρόσκληση υποβολής δικαιολογητικών προσωρινού αναδόχου) της παρούσας,</w:t>
      </w:r>
    </w:p>
    <w:p w14:paraId="3E0B3A17" w14:textId="77777777" w:rsidR="00DE6525" w:rsidRDefault="00DE6525">
      <w:pPr>
        <w:pStyle w:val="aff"/>
        <w:numPr>
          <w:ilvl w:val="0"/>
          <w:numId w:val="32"/>
        </w:numPr>
        <w:spacing w:before="120"/>
        <w:ind w:left="284" w:hanging="142"/>
        <w:rPr>
          <w:lang w:val="el-GR"/>
        </w:rPr>
      </w:pPr>
      <w:r w:rsidRPr="11E90C04">
        <w:rPr>
          <w:lang w:val="el-GR"/>
        </w:rPr>
        <w:t xml:space="preserve">η οποία περιέχει </w:t>
      </w:r>
      <w:r w:rsidR="00854F57" w:rsidRPr="11E90C04">
        <w:rPr>
          <w:lang w:val="el-GR"/>
        </w:rPr>
        <w:t xml:space="preserve">ατελείς, ελλιπείς, ασαφείς </w:t>
      </w:r>
      <w:r w:rsidR="00FA03E7" w:rsidRPr="11E90C04">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143578" w:rsidRPr="11E90C04">
        <w:rPr>
          <w:lang w:val="el-GR"/>
        </w:rPr>
        <w:t>Δ</w:t>
      </w:r>
      <w:r w:rsidR="00FA03E7" w:rsidRPr="11E90C04">
        <w:rPr>
          <w:lang w:val="el-GR"/>
        </w:rPr>
        <w:t>ιακήρυξης,</w:t>
      </w:r>
    </w:p>
    <w:p w14:paraId="3E0B3A18" w14:textId="400A1EA9" w:rsidR="00DE6525" w:rsidRPr="00603221" w:rsidRDefault="00DE6525">
      <w:pPr>
        <w:pStyle w:val="aff"/>
        <w:numPr>
          <w:ilvl w:val="0"/>
          <w:numId w:val="32"/>
        </w:numPr>
        <w:spacing w:before="120"/>
        <w:ind w:left="284" w:hanging="142"/>
        <w:rPr>
          <w:lang w:val="el-GR"/>
        </w:rPr>
      </w:pPr>
      <w:r w:rsidRPr="00603221">
        <w:rPr>
          <w:lang w:val="el-GR"/>
        </w:rPr>
        <w:t>για την οποία ο προσφέρων δεν παρ</w:t>
      </w:r>
      <w:r w:rsidR="00143578">
        <w:rPr>
          <w:lang w:val="el-GR"/>
        </w:rPr>
        <w:t>έ</w:t>
      </w:r>
      <w:r w:rsidRPr="00603221">
        <w:rPr>
          <w:lang w:val="el-GR"/>
        </w:rPr>
        <w:t xml:space="preserve">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fldChar w:fldCharType="begin"/>
      </w:r>
      <w:r w:rsidRPr="00F65401">
        <w:rPr>
          <w:lang w:val="el-GR"/>
        </w:rPr>
        <w:instrText xml:space="preserve"> </w:instrText>
      </w:r>
      <w:r>
        <w:instrText>REF</w:instrText>
      </w:r>
      <w:r w:rsidRPr="00F65401">
        <w:rPr>
          <w:lang w:val="el-GR"/>
        </w:rPr>
        <w:instrText xml:space="preserve"> _</w:instrText>
      </w:r>
      <w:r>
        <w:instrText>Ref</w:instrText>
      </w:r>
      <w:r w:rsidRPr="00F65401">
        <w:rPr>
          <w:lang w:val="el-GR"/>
        </w:rPr>
        <w:instrText>496542486 \</w:instrText>
      </w:r>
      <w:r>
        <w:instrText>r</w:instrText>
      </w:r>
      <w:r w:rsidRPr="00F65401">
        <w:rPr>
          <w:lang w:val="el-GR"/>
        </w:rPr>
        <w:instrText xml:space="preserve"> \</w:instrText>
      </w:r>
      <w:r>
        <w:instrText>h</w:instrText>
      </w:r>
      <w:r w:rsidRPr="00F65401">
        <w:rPr>
          <w:lang w:val="el-GR"/>
        </w:rPr>
        <w:instrText xml:space="preserve">  \* </w:instrText>
      </w:r>
      <w:r>
        <w:instrText>MERGEFORMAT</w:instrText>
      </w:r>
      <w:r w:rsidRPr="00F65401">
        <w:rPr>
          <w:lang w:val="el-GR"/>
        </w:rPr>
        <w:instrText xml:space="preserve"> </w:instrText>
      </w:r>
      <w:r>
        <w:fldChar w:fldCharType="separate"/>
      </w:r>
      <w:r w:rsidR="004E7208" w:rsidRPr="004E7208">
        <w:rPr>
          <w:lang w:val="el-GR"/>
        </w:rPr>
        <w:t>3.1.1</w:t>
      </w:r>
      <w: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3E0B3A19" w14:textId="77777777" w:rsidR="00DE6525" w:rsidRPr="00CF34CF" w:rsidRDefault="00DE6525">
      <w:pPr>
        <w:pStyle w:val="aff"/>
        <w:numPr>
          <w:ilvl w:val="0"/>
          <w:numId w:val="32"/>
        </w:numPr>
        <w:spacing w:before="120"/>
        <w:ind w:left="284" w:hanging="142"/>
        <w:rPr>
          <w:lang w:val="el-GR"/>
        </w:rPr>
      </w:pPr>
      <w:r w:rsidRPr="006A1F8B">
        <w:rPr>
          <w:lang w:val="el-GR"/>
        </w:rPr>
        <w:t>η οποία είναι εναλλακτική προσφορά</w:t>
      </w:r>
      <w:r w:rsidR="00433E35" w:rsidRPr="00CF34CF">
        <w:rPr>
          <w:lang w:val="el-GR"/>
        </w:rPr>
        <w:t xml:space="preserve">. </w:t>
      </w:r>
    </w:p>
    <w:p w14:paraId="3E0B3A1A" w14:textId="459FAC1F" w:rsidR="00DE6525" w:rsidRPr="00603221" w:rsidRDefault="00DE6525">
      <w:pPr>
        <w:pStyle w:val="aff"/>
        <w:numPr>
          <w:ilvl w:val="0"/>
          <w:numId w:val="32"/>
        </w:numPr>
        <w:spacing w:before="120"/>
        <w:ind w:left="284" w:hanging="142"/>
        <w:rPr>
          <w:lang w:val="el-GR"/>
        </w:rPr>
      </w:pPr>
      <w:r w:rsidRPr="00603221">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fldChar w:fldCharType="begin"/>
      </w:r>
      <w:r w:rsidRPr="00F65401">
        <w:rPr>
          <w:lang w:val="el-GR"/>
        </w:rPr>
        <w:instrText xml:space="preserve"> </w:instrText>
      </w:r>
      <w:r>
        <w:instrText>REF</w:instrText>
      </w:r>
      <w:r w:rsidRPr="00F65401">
        <w:rPr>
          <w:lang w:val="el-GR"/>
        </w:rPr>
        <w:instrText xml:space="preserve"> _</w:instrText>
      </w:r>
      <w:r>
        <w:instrText>Ref</w:instrText>
      </w:r>
      <w:r w:rsidRPr="00F65401">
        <w:rPr>
          <w:lang w:val="el-GR"/>
        </w:rPr>
        <w:instrText>496540586 \</w:instrText>
      </w:r>
      <w:r>
        <w:instrText>r</w:instrText>
      </w:r>
      <w:r w:rsidRPr="00F65401">
        <w:rPr>
          <w:lang w:val="el-GR"/>
        </w:rPr>
        <w:instrText xml:space="preserve"> \</w:instrText>
      </w:r>
      <w:r>
        <w:instrText>h</w:instrText>
      </w:r>
      <w:r w:rsidRPr="00F65401">
        <w:rPr>
          <w:lang w:val="el-GR"/>
        </w:rPr>
        <w:instrText xml:space="preserve">  \* </w:instrText>
      </w:r>
      <w:r>
        <w:instrText>MERGEFORMAT</w:instrText>
      </w:r>
      <w:r w:rsidRPr="00F65401">
        <w:rPr>
          <w:lang w:val="el-GR"/>
        </w:rPr>
        <w:instrText xml:space="preserve"> </w:instrText>
      </w:r>
      <w:r>
        <w:fldChar w:fldCharType="separate"/>
      </w:r>
      <w:r w:rsidR="004E7208" w:rsidRPr="004E7208">
        <w:rPr>
          <w:lang w:val="el-GR"/>
        </w:rPr>
        <w:t>2.2.3.3</w:t>
      </w:r>
      <w: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E0B3A1B" w14:textId="77777777" w:rsidR="00DE6525" w:rsidRPr="00603221" w:rsidRDefault="00DE6525">
      <w:pPr>
        <w:pStyle w:val="aff"/>
        <w:numPr>
          <w:ilvl w:val="0"/>
          <w:numId w:val="32"/>
        </w:numPr>
        <w:spacing w:before="120"/>
        <w:ind w:left="284" w:hanging="142"/>
        <w:contextualSpacing w:val="0"/>
        <w:rPr>
          <w:lang w:val="el-GR"/>
        </w:rPr>
      </w:pPr>
      <w:r w:rsidRPr="00603221">
        <w:rPr>
          <w:lang w:val="el-GR"/>
        </w:rPr>
        <w:t>η οποία είναι υπό αίρεση,</w:t>
      </w:r>
    </w:p>
    <w:p w14:paraId="3E0B3A1C" w14:textId="77777777" w:rsidR="00DE6525" w:rsidRPr="00603221" w:rsidRDefault="00DE6525">
      <w:pPr>
        <w:pStyle w:val="aff"/>
        <w:numPr>
          <w:ilvl w:val="0"/>
          <w:numId w:val="32"/>
        </w:numPr>
        <w:spacing w:before="120"/>
        <w:ind w:left="284" w:hanging="142"/>
        <w:contextualSpacing w:val="0"/>
        <w:rPr>
          <w:lang w:val="el-GR"/>
        </w:rPr>
      </w:pPr>
      <w:r w:rsidRPr="00603221">
        <w:rPr>
          <w:lang w:val="el-GR"/>
        </w:rPr>
        <w:t>η οποία θέτει όρο αναπροσαρμογής,</w:t>
      </w:r>
    </w:p>
    <w:p w14:paraId="3E0B3A1D" w14:textId="77777777" w:rsidR="00250252" w:rsidRDefault="00250252">
      <w:pPr>
        <w:pStyle w:val="aff"/>
        <w:numPr>
          <w:ilvl w:val="0"/>
          <w:numId w:val="32"/>
        </w:numPr>
        <w:spacing w:before="120"/>
        <w:ind w:left="284" w:hanging="142"/>
        <w:contextualSpacing w:val="0"/>
        <w:rPr>
          <w:lang w:val="el-GR"/>
        </w:rPr>
      </w:pPr>
      <w:r w:rsidRPr="00603221">
        <w:rPr>
          <w:lang w:val="el-GR"/>
        </w:rPr>
        <w:lastRenderedPageBreak/>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E0B3A1E" w14:textId="77777777" w:rsidR="00FA03E7" w:rsidRPr="00FA03E7" w:rsidRDefault="00FA03E7">
      <w:pPr>
        <w:pStyle w:val="aff"/>
        <w:numPr>
          <w:ilvl w:val="0"/>
          <w:numId w:val="32"/>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3E0B3A1F" w14:textId="77777777" w:rsidR="00957A03" w:rsidRPr="00957A03" w:rsidRDefault="00957A03">
      <w:pPr>
        <w:pStyle w:val="aff"/>
        <w:numPr>
          <w:ilvl w:val="0"/>
          <w:numId w:val="32"/>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3E0B3A20" w14:textId="77777777" w:rsidR="00957A03" w:rsidRPr="00957A03" w:rsidRDefault="00957A03">
      <w:pPr>
        <w:pStyle w:val="aff"/>
        <w:numPr>
          <w:ilvl w:val="0"/>
          <w:numId w:val="32"/>
        </w:numPr>
        <w:spacing w:before="120"/>
        <w:ind w:left="284" w:hanging="142"/>
        <w:rPr>
          <w:lang w:val="el-GR"/>
        </w:rPr>
      </w:pPr>
      <w:r w:rsidRPr="11E90C04">
        <w:rPr>
          <w:lang w:val="el-GR"/>
        </w:rPr>
        <w:t>η οποία παρουσιάζει αποκλίσεις ως προς τους όρους και τις τεχνικές προδιαγραφές της σύμβασης</w:t>
      </w:r>
      <w:r w:rsidR="00502A32" w:rsidRPr="11E90C04">
        <w:rPr>
          <w:lang w:val="el-GR"/>
        </w:rPr>
        <w:t xml:space="preserve"> που έχουν ρητώς καθοριστεί, επί ποινή αποκλεισμού, στην παρούσα </w:t>
      </w:r>
      <w:r w:rsidR="00BC1A1C" w:rsidRPr="11E90C04">
        <w:rPr>
          <w:lang w:val="el-GR"/>
        </w:rPr>
        <w:t>Δ</w:t>
      </w:r>
      <w:r w:rsidR="00502A32" w:rsidRPr="11E90C04">
        <w:rPr>
          <w:lang w:val="el-GR"/>
        </w:rPr>
        <w:t>ιακήρυξη</w:t>
      </w:r>
      <w:r w:rsidRPr="11E90C04">
        <w:rPr>
          <w:lang w:val="el-GR"/>
        </w:rPr>
        <w:t>,</w:t>
      </w:r>
    </w:p>
    <w:p w14:paraId="3E0B3A21" w14:textId="77777777" w:rsidR="00FA03E7" w:rsidRDefault="00957A03">
      <w:pPr>
        <w:pStyle w:val="aff"/>
        <w:numPr>
          <w:ilvl w:val="0"/>
          <w:numId w:val="32"/>
        </w:numPr>
        <w:spacing w:before="120"/>
        <w:ind w:left="284" w:hanging="142"/>
        <w:rPr>
          <w:lang w:val="el-GR"/>
        </w:rPr>
      </w:pPr>
      <w:r w:rsidRPr="11E90C04">
        <w:rPr>
          <w:lang w:val="el-GR"/>
        </w:rPr>
        <w:t xml:space="preserve">η οποία παρουσιάζει ελλείψεις ως προς τα δικαιολογητικά που ζητούνται από τα έγγραφα της παρούσας </w:t>
      </w:r>
      <w:r w:rsidR="00BC1A1C" w:rsidRPr="11E90C04">
        <w:rPr>
          <w:lang w:val="el-GR"/>
        </w:rPr>
        <w:t>Δ</w:t>
      </w:r>
      <w:r w:rsidRPr="11E90C04">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E0B3A22" w14:textId="77777777" w:rsidR="00957A03" w:rsidRPr="00957A03" w:rsidRDefault="00957A03">
      <w:pPr>
        <w:pStyle w:val="aff"/>
        <w:numPr>
          <w:ilvl w:val="0"/>
          <w:numId w:val="32"/>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Pr>
          <w:lang w:val="el-GR"/>
        </w:rPr>
        <w:t>έως 2.2.7</w:t>
      </w:r>
      <w:r w:rsidRPr="00957A03">
        <w:rPr>
          <w:lang w:val="el-GR"/>
        </w:rPr>
        <w:t>, περί κριτηρίων επιλογής,</w:t>
      </w:r>
    </w:p>
    <w:p w14:paraId="3E0B3A23" w14:textId="77777777" w:rsidR="00957A03" w:rsidRPr="00957A03" w:rsidRDefault="00957A03">
      <w:pPr>
        <w:pStyle w:val="aff"/>
        <w:numPr>
          <w:ilvl w:val="0"/>
          <w:numId w:val="32"/>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3E0B3A24" w14:textId="77777777" w:rsidR="00250252" w:rsidRPr="00603221" w:rsidRDefault="00250252">
      <w:pPr>
        <w:pStyle w:val="aff"/>
        <w:numPr>
          <w:ilvl w:val="0"/>
          <w:numId w:val="32"/>
        </w:numPr>
        <w:spacing w:before="120"/>
        <w:ind w:left="284" w:hanging="142"/>
        <w:contextualSpacing w:val="0"/>
        <w:rPr>
          <w:lang w:val="el-GR"/>
        </w:rPr>
      </w:pPr>
      <w:bookmarkStart w:id="266"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66"/>
    <w:p w14:paraId="3E0B3A25" w14:textId="77777777" w:rsidR="004E79B7" w:rsidRDefault="00250252">
      <w:pPr>
        <w:pStyle w:val="aff"/>
        <w:numPr>
          <w:ilvl w:val="0"/>
          <w:numId w:val="32"/>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3E0B3A26" w14:textId="77777777" w:rsidR="004E79B7" w:rsidRPr="00CF34CF" w:rsidRDefault="004E79B7">
      <w:pPr>
        <w:pStyle w:val="aff"/>
        <w:numPr>
          <w:ilvl w:val="0"/>
          <w:numId w:val="32"/>
        </w:numPr>
        <w:spacing w:before="120"/>
        <w:ind w:left="284" w:hanging="142"/>
        <w:contextualSpacing w:val="0"/>
        <w:rPr>
          <w:lang w:val="el-GR"/>
        </w:rPr>
      </w:pPr>
      <w:bookmarkStart w:id="267" w:name="_Hlk126499378"/>
      <w:r w:rsidRPr="00CF34CF">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267"/>
    <w:p w14:paraId="3E0B3A27" w14:textId="77777777" w:rsidR="00250252" w:rsidRPr="00D472F0" w:rsidRDefault="00250252" w:rsidP="00DE6525">
      <w:pPr>
        <w:rPr>
          <w:iCs/>
          <w:lang w:val="el-GR"/>
        </w:rPr>
      </w:pPr>
    </w:p>
    <w:p w14:paraId="3E0B3A28" w14:textId="77777777" w:rsidR="008338F0" w:rsidRPr="00603221" w:rsidRDefault="003355E7" w:rsidP="002D0CD6">
      <w:pPr>
        <w:pStyle w:val="1"/>
        <w:rPr>
          <w:rFonts w:cs="Tahoma"/>
          <w:sz w:val="22"/>
          <w:szCs w:val="22"/>
        </w:rPr>
      </w:pPr>
      <w:bookmarkStart w:id="268" w:name="_Toc97194442"/>
      <w:bookmarkStart w:id="269" w:name="_Toc189730654"/>
      <w:r w:rsidRPr="00603221">
        <w:rPr>
          <w:rFonts w:cs="Tahoma"/>
          <w:sz w:val="22"/>
          <w:szCs w:val="22"/>
        </w:rPr>
        <w:lastRenderedPageBreak/>
        <w:t>ΔΙΕΝΕΡΓΕΙΑ ΔΙΑΔΙΚΑΣΙΑΣ - ΑΞΙΟΛΟΓΗΣΗ ΠΡΟΣΦΟΡΩΝ</w:t>
      </w:r>
      <w:bookmarkEnd w:id="268"/>
      <w:bookmarkEnd w:id="269"/>
      <w:r w:rsidR="00E1337D" w:rsidRPr="00603221">
        <w:rPr>
          <w:rFonts w:cs="Tahoma"/>
          <w:sz w:val="22"/>
          <w:szCs w:val="22"/>
        </w:rPr>
        <w:t xml:space="preserve"> </w:t>
      </w:r>
    </w:p>
    <w:p w14:paraId="3E0B3A29" w14:textId="77777777" w:rsidR="005A26E2" w:rsidRPr="002802F6" w:rsidRDefault="005A26E2" w:rsidP="11E90C04">
      <w:pPr>
        <w:textAlignment w:val="baseline"/>
        <w:rPr>
          <w:i/>
          <w:iCs/>
          <w:color w:val="5B9AD5"/>
          <w:kern w:val="1"/>
          <w:lang w:val="el-GR" w:eastAsia="el-GR"/>
        </w:rPr>
      </w:pPr>
    </w:p>
    <w:p w14:paraId="3E0B3A2A" w14:textId="77777777" w:rsidR="008338F0" w:rsidRPr="00603221" w:rsidRDefault="003355E7" w:rsidP="003A109E">
      <w:pPr>
        <w:pStyle w:val="2"/>
        <w:rPr>
          <w:rFonts w:cs="Tahoma"/>
          <w:lang w:val="el-GR"/>
        </w:rPr>
      </w:pPr>
      <w:bookmarkStart w:id="270" w:name="_Ref496542534"/>
      <w:bookmarkStart w:id="271" w:name="_Toc97194311"/>
      <w:bookmarkStart w:id="272" w:name="_Toc97194443"/>
      <w:bookmarkStart w:id="273" w:name="_Toc189730655"/>
      <w:r w:rsidRPr="00603221">
        <w:rPr>
          <w:rFonts w:cs="Tahoma"/>
          <w:lang w:val="el-GR"/>
        </w:rPr>
        <w:t>Αποσφράγιση και αξιολόγηση προσφορών</w:t>
      </w:r>
      <w:bookmarkEnd w:id="270"/>
      <w:bookmarkEnd w:id="271"/>
      <w:bookmarkEnd w:id="272"/>
      <w:bookmarkEnd w:id="273"/>
      <w:r w:rsidRPr="00603221">
        <w:rPr>
          <w:rFonts w:cs="Tahoma"/>
          <w:lang w:val="el-GR"/>
        </w:rPr>
        <w:t xml:space="preserve"> </w:t>
      </w:r>
    </w:p>
    <w:p w14:paraId="3E0B3A2B" w14:textId="77777777" w:rsidR="008338F0" w:rsidRPr="00603221" w:rsidRDefault="003355E7" w:rsidP="00FA2B14">
      <w:pPr>
        <w:pStyle w:val="3"/>
        <w:ind w:left="1134" w:hanging="992"/>
        <w:rPr>
          <w:lang w:val="el-GR"/>
        </w:rPr>
      </w:pPr>
      <w:bookmarkStart w:id="274" w:name="_Ref496542486"/>
      <w:bookmarkStart w:id="275" w:name="_Toc97194312"/>
      <w:bookmarkStart w:id="276" w:name="_Toc97194444"/>
      <w:bookmarkStart w:id="277" w:name="_Toc189730656"/>
      <w:r w:rsidRPr="00603221">
        <w:rPr>
          <w:lang w:val="el-GR"/>
        </w:rPr>
        <w:t>Ηλεκτρονική αποσφράγιση προσφορών</w:t>
      </w:r>
      <w:bookmarkEnd w:id="274"/>
      <w:bookmarkEnd w:id="275"/>
      <w:bookmarkEnd w:id="276"/>
      <w:bookmarkEnd w:id="277"/>
    </w:p>
    <w:p w14:paraId="3E0B3A2C" w14:textId="77777777" w:rsidR="00B23FCC" w:rsidRDefault="00B23FCC" w:rsidP="00B23FCC">
      <w:pPr>
        <w:rPr>
          <w:lang w:val="el-GR"/>
        </w:rPr>
      </w:pPr>
      <w:r w:rsidRPr="11E90C04">
        <w:rPr>
          <w:lang w:val="el-GR"/>
        </w:rPr>
        <w:t>Το πιστοποιημένο στο ΕΣΗΔΗΣ, για την αποσφράγιση των</w:t>
      </w:r>
      <w:r w:rsidR="00E1337D" w:rsidRPr="11E90C04">
        <w:rPr>
          <w:lang w:val="el-GR"/>
        </w:rPr>
        <w:t xml:space="preserve"> </w:t>
      </w:r>
      <w:r w:rsidRPr="11E90C04">
        <w:rPr>
          <w:lang w:val="el-GR"/>
        </w:rPr>
        <w:t>προσφορών</w:t>
      </w:r>
      <w:r w:rsidR="00E1337D" w:rsidRPr="11E90C04">
        <w:rPr>
          <w:lang w:val="el-GR"/>
        </w:rPr>
        <w:t xml:space="preserve"> </w:t>
      </w:r>
      <w:r w:rsidRPr="11E90C04">
        <w:rPr>
          <w:lang w:val="el-GR"/>
        </w:rPr>
        <w:t xml:space="preserve">αρμόδιο όργανο της </w:t>
      </w:r>
      <w:r w:rsidR="00201A07" w:rsidRPr="11E90C04">
        <w:rPr>
          <w:lang w:val="el-GR"/>
        </w:rPr>
        <w:t>α</w:t>
      </w:r>
      <w:r w:rsidRPr="11E90C04">
        <w:rPr>
          <w:lang w:val="el-GR"/>
        </w:rPr>
        <w:t xml:space="preserve">ναθέτουσας </w:t>
      </w:r>
      <w:r w:rsidR="00201A07" w:rsidRPr="11E90C04">
        <w:rPr>
          <w:lang w:val="el-GR"/>
        </w:rPr>
        <w:t>α</w:t>
      </w:r>
      <w:r w:rsidRPr="11E90C04">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E0B3A2D" w14:textId="0FFD764F" w:rsidR="00032BBA" w:rsidRPr="00DD45A7" w:rsidRDefault="00032BBA" w:rsidP="71D27C3B">
      <w:pPr>
        <w:pStyle w:val="aff"/>
        <w:numPr>
          <w:ilvl w:val="0"/>
          <w:numId w:val="6"/>
        </w:numPr>
        <w:textAlignment w:val="baseline"/>
        <w:rPr>
          <w:kern w:val="1"/>
          <w:lang w:val="el-GR" w:eastAsia="ar-SA"/>
        </w:rPr>
      </w:pPr>
      <w:r w:rsidRPr="00DD45A7">
        <w:rPr>
          <w:kern w:val="1"/>
          <w:lang w:val="el-GR" w:eastAsia="ar-SA"/>
        </w:rPr>
        <w:t xml:space="preserve">Ηλεκτρονική Αποσφράγιση του (υπό)φακέλου «Δικαιολογητικά Συμμετοχής-Τεχνική Προσφορά», </w:t>
      </w:r>
      <w:r w:rsidRPr="00201C11">
        <w:rPr>
          <w:b/>
          <w:bCs/>
          <w:lang w:val="el-GR"/>
        </w:rPr>
        <w:t>τέσσερις (4) εργάσιμες ημέρες</w:t>
      </w:r>
      <w:r w:rsidRPr="00DD45A7">
        <w:rPr>
          <w:lang w:val="el-GR"/>
        </w:rPr>
        <w:t xml:space="preserve"> μετά την καταληκτική ημερομηνία </w:t>
      </w:r>
      <w:r w:rsidRPr="00201C11">
        <w:rPr>
          <w:lang w:val="el-GR"/>
        </w:rPr>
        <w:t xml:space="preserve">προσφορών ήτοι </w:t>
      </w:r>
      <w:r w:rsidR="00201C11" w:rsidRPr="00201C11">
        <w:rPr>
          <w:b/>
          <w:bCs/>
          <w:lang w:val="el-GR"/>
        </w:rPr>
        <w:t>04-04-2025</w:t>
      </w:r>
      <w:r w:rsidR="00201C11" w:rsidRPr="00201C11">
        <w:rPr>
          <w:lang w:val="el-GR"/>
        </w:rPr>
        <w:t xml:space="preserve"> ημέρα </w:t>
      </w:r>
      <w:r w:rsidR="00201C11" w:rsidRPr="00201C11">
        <w:rPr>
          <w:b/>
          <w:bCs/>
          <w:lang w:val="el-GR"/>
        </w:rPr>
        <w:t>Παρασκευή</w:t>
      </w:r>
      <w:r w:rsidRPr="00201C11">
        <w:rPr>
          <w:b/>
          <w:bCs/>
          <w:lang w:val="el-GR"/>
        </w:rPr>
        <w:t xml:space="preserve"> </w:t>
      </w:r>
      <w:r w:rsidRPr="00201C11">
        <w:rPr>
          <w:lang w:val="el-GR"/>
        </w:rPr>
        <w:t xml:space="preserve"> και ώρα </w:t>
      </w:r>
      <w:r w:rsidR="00201C11" w:rsidRPr="00201C11">
        <w:rPr>
          <w:b/>
          <w:bCs/>
          <w:lang w:val="el-GR"/>
        </w:rPr>
        <w:t>14:00</w:t>
      </w:r>
      <w:r w:rsidRPr="00201C11">
        <w:rPr>
          <w:lang w:val="el-GR"/>
        </w:rPr>
        <w:t>.</w:t>
      </w:r>
      <w:r w:rsidRPr="00DD45A7">
        <w:rPr>
          <w:lang w:val="el-GR"/>
        </w:rPr>
        <w:t xml:space="preserve">  </w:t>
      </w:r>
    </w:p>
    <w:p w14:paraId="3E0B3A2E" w14:textId="77777777" w:rsidR="00032BBA" w:rsidRPr="00032BBA" w:rsidRDefault="00032BBA">
      <w:pPr>
        <w:numPr>
          <w:ilvl w:val="0"/>
          <w:numId w:val="15"/>
        </w:numPr>
        <w:spacing w:after="60"/>
        <w:textAlignment w:val="baseline"/>
        <w:rPr>
          <w:kern w:val="1"/>
          <w:lang w:val="el-GR" w:eastAsia="ar-SA"/>
        </w:rPr>
      </w:pPr>
      <w:r w:rsidRPr="00032BBA">
        <w:rPr>
          <w:kern w:val="1"/>
          <w:lang w:val="el-GR" w:eastAsia="ar-SA"/>
        </w:rPr>
        <w:t xml:space="preserve">Ηλεκτρονική Αποσφράγιση του (υπό)φακέλου «Οικονομική Προσφορά», κατά την ημερομηνία και ώρα που θα ορίσει η </w:t>
      </w:r>
      <w:r w:rsidR="00201A07">
        <w:rPr>
          <w:kern w:val="1"/>
          <w:lang w:val="el-GR" w:eastAsia="ar-SA"/>
        </w:rPr>
        <w:t>α</w:t>
      </w:r>
      <w:r w:rsidRPr="00032BBA">
        <w:rPr>
          <w:kern w:val="1"/>
          <w:lang w:val="el-GR" w:eastAsia="ar-SA"/>
        </w:rPr>
        <w:t xml:space="preserve">ναθέτουσα </w:t>
      </w:r>
      <w:r w:rsidR="00201A07">
        <w:rPr>
          <w:kern w:val="1"/>
          <w:lang w:val="el-GR" w:eastAsia="ar-SA"/>
        </w:rPr>
        <w:t>α</w:t>
      </w:r>
      <w:r w:rsidRPr="00032BBA">
        <w:rPr>
          <w:kern w:val="1"/>
          <w:lang w:val="el-GR" w:eastAsia="ar-SA"/>
        </w:rPr>
        <w:t>ρχή</w:t>
      </w:r>
    </w:p>
    <w:p w14:paraId="3E0B3A2F" w14:textId="77777777" w:rsidR="00032BBA" w:rsidRPr="00CE73AA" w:rsidRDefault="00032BBA" w:rsidP="00032BBA">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w:t>
      </w:r>
      <w:r w:rsidR="00201A07">
        <w:rPr>
          <w:kern w:val="1"/>
          <w:lang w:val="el-GR" w:eastAsia="ar-SA"/>
        </w:rPr>
        <w:t>α</w:t>
      </w:r>
      <w:r w:rsidRPr="00CE73AA">
        <w:rPr>
          <w:kern w:val="1"/>
          <w:lang w:val="el-GR" w:eastAsia="ar-SA"/>
        </w:rPr>
        <w:t xml:space="preserve">ναθέτουσα </w:t>
      </w:r>
      <w:r w:rsidR="00201A07">
        <w:rPr>
          <w:kern w:val="1"/>
          <w:lang w:val="el-GR" w:eastAsia="ar-SA"/>
        </w:rPr>
        <w:t>α</w:t>
      </w:r>
      <w:r w:rsidRPr="00CE73AA">
        <w:rPr>
          <w:kern w:val="1"/>
          <w:lang w:val="el-GR" w:eastAsia="ar-SA"/>
        </w:rPr>
        <w:t>ρχή.</w:t>
      </w:r>
    </w:p>
    <w:p w14:paraId="3E0B3A30" w14:textId="77777777" w:rsidR="00032BBA" w:rsidRPr="00032BBA" w:rsidRDefault="00032BBA" w:rsidP="00B23FCC">
      <w:pPr>
        <w:rPr>
          <w:lang w:val="el-GR"/>
        </w:rPr>
      </w:pPr>
    </w:p>
    <w:p w14:paraId="3E0B3A31" w14:textId="77777777" w:rsidR="008338F0" w:rsidRPr="00603221" w:rsidRDefault="003355E7" w:rsidP="00FA2B14">
      <w:pPr>
        <w:pStyle w:val="3"/>
        <w:ind w:left="1134" w:hanging="992"/>
        <w:rPr>
          <w:lang w:val="el-GR"/>
        </w:rPr>
      </w:pPr>
      <w:bookmarkStart w:id="278" w:name="_Toc74566885"/>
      <w:bookmarkStart w:id="279" w:name="_Toc74566886"/>
      <w:bookmarkStart w:id="280" w:name="_Toc74566887"/>
      <w:bookmarkStart w:id="281" w:name="_Toc74566888"/>
      <w:bookmarkStart w:id="282" w:name="_Toc74566889"/>
      <w:bookmarkStart w:id="283" w:name="_Toc74566890"/>
      <w:bookmarkStart w:id="284" w:name="_Toc74566891"/>
      <w:bookmarkStart w:id="285" w:name="_Toc74566892"/>
      <w:bookmarkStart w:id="286" w:name="_Ref40981105"/>
      <w:bookmarkStart w:id="287" w:name="_Ref40981122"/>
      <w:bookmarkStart w:id="288" w:name="_Ref40981155"/>
      <w:bookmarkStart w:id="289" w:name="_Toc97194313"/>
      <w:bookmarkStart w:id="290" w:name="_Toc97194445"/>
      <w:bookmarkStart w:id="291" w:name="_Toc189730657"/>
      <w:bookmarkEnd w:id="278"/>
      <w:bookmarkEnd w:id="279"/>
      <w:bookmarkEnd w:id="280"/>
      <w:bookmarkEnd w:id="281"/>
      <w:bookmarkEnd w:id="282"/>
      <w:bookmarkEnd w:id="283"/>
      <w:bookmarkEnd w:id="284"/>
      <w:bookmarkEnd w:id="285"/>
      <w:r w:rsidRPr="00603221">
        <w:rPr>
          <w:lang w:val="el-GR"/>
        </w:rPr>
        <w:t>Αξιολόγηση προσφορών</w:t>
      </w:r>
      <w:bookmarkEnd w:id="286"/>
      <w:bookmarkEnd w:id="287"/>
      <w:bookmarkEnd w:id="288"/>
      <w:bookmarkEnd w:id="289"/>
      <w:bookmarkEnd w:id="290"/>
      <w:bookmarkEnd w:id="291"/>
    </w:p>
    <w:p w14:paraId="3E0B3A32" w14:textId="77777777" w:rsidR="006119DB" w:rsidRDefault="006119DB" w:rsidP="006119DB">
      <w:pPr>
        <w:textAlignment w:val="baseline"/>
        <w:rPr>
          <w:lang w:val="el-GR"/>
        </w:rPr>
      </w:pPr>
      <w:r w:rsidRPr="00821852">
        <w:rPr>
          <w:lang w:val="el-GR"/>
        </w:rPr>
        <w:t xml:space="preserve">Μετά την </w:t>
      </w:r>
      <w:r w:rsidR="00EF25B0" w:rsidRPr="00CE73AA">
        <w:rPr>
          <w:kern w:val="1"/>
          <w:lang w:val="el-GR" w:eastAsia="ar-SA"/>
        </w:rPr>
        <w:t xml:space="preserve">κατά περίπτωση </w:t>
      </w:r>
      <w:r w:rsidRPr="00821852">
        <w:rPr>
          <w:lang w:val="el-GR"/>
        </w:rPr>
        <w:t xml:space="preserve">ηλεκτρονική αποσφράγιση των προσφορών η </w:t>
      </w:r>
      <w:r w:rsidR="00201A07">
        <w:rPr>
          <w:lang w:val="el-GR"/>
        </w:rPr>
        <w:t>α</w:t>
      </w:r>
      <w:r w:rsidRPr="00821852">
        <w:rPr>
          <w:lang w:val="el-GR"/>
        </w:rPr>
        <w:t xml:space="preserve">ναθέτουσα </w:t>
      </w:r>
      <w:r w:rsidR="00201A07">
        <w:rPr>
          <w:lang w:val="el-GR"/>
        </w:rPr>
        <w:t>α</w:t>
      </w:r>
      <w:r w:rsidRPr="00821852">
        <w:rPr>
          <w:lang w:val="el-GR"/>
        </w:rPr>
        <w:t xml:space="preserve">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3E0B3A33"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E0B3A34" w14:textId="77777777" w:rsidR="00607F50" w:rsidRPr="006B79C9" w:rsidRDefault="00E57533" w:rsidP="11E90C04">
      <w:pPr>
        <w:textAlignment w:val="baseline"/>
        <w:rPr>
          <w:rFonts w:eastAsia="Calibri"/>
          <w:i/>
          <w:iCs/>
          <w:color w:val="5B9BD5"/>
          <w:kern w:val="1"/>
          <w:lang w:val="el-GR" w:eastAsia="el-GR"/>
        </w:rPr>
      </w:pPr>
      <w:bookmarkStart w:id="292" w:name="_Hlk164947833"/>
      <w:bookmarkEnd w:id="292"/>
      <w:r>
        <w:rPr>
          <w:kern w:val="1"/>
          <w:lang w:val="el-GR"/>
        </w:rPr>
        <w:t>Ειδικότερα:</w:t>
      </w:r>
    </w:p>
    <w:p w14:paraId="3E0B3A35" w14:textId="77777777"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w:t>
      </w:r>
      <w:r w:rsidR="00363E22">
        <w:rPr>
          <w:kern w:val="1"/>
          <w:lang w:val="el-GR"/>
        </w:rPr>
        <w:t>υποβολή</w:t>
      </w:r>
      <w:r w:rsidRPr="00911940">
        <w:rPr>
          <w:kern w:val="1"/>
          <w:lang w:val="el-GR"/>
        </w:rPr>
        <w:t xml:space="preserve"> της εγγύησης συμμετοχής, σύμφωνα με την παρ. 1 του άρθρου 72. Σε περίπτωση παράλειψης </w:t>
      </w:r>
      <w:r w:rsidR="00363E22">
        <w:rPr>
          <w:kern w:val="1"/>
          <w:lang w:val="el-GR"/>
        </w:rPr>
        <w:t>υποβολής</w:t>
      </w:r>
      <w:r w:rsidRPr="00911940">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363E22">
        <w:rPr>
          <w:kern w:val="1"/>
          <w:lang w:val="el-GR"/>
        </w:rPr>
        <w:t xml:space="preserve">με το </w:t>
      </w:r>
      <w:r w:rsidRPr="00911940">
        <w:rPr>
          <w:kern w:val="1"/>
          <w:lang w:val="el-GR"/>
        </w:rPr>
        <w:t xml:space="preserve">οποίο εισηγείται την απόρριψη της προσφοράς ως απαράδεκτης. </w:t>
      </w:r>
    </w:p>
    <w:p w14:paraId="3E0B3A36"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0B3A37" w14:textId="77777777" w:rsidR="00130942" w:rsidRPr="00911940" w:rsidRDefault="00130942" w:rsidP="00130942">
      <w:pPr>
        <w:textAlignment w:val="baseline"/>
        <w:rPr>
          <w:kern w:val="1"/>
          <w:lang w:val="el-GR"/>
        </w:rPr>
      </w:pPr>
      <w:r w:rsidRPr="00911940">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3E0B3A38"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E0B3A39" w14:textId="77777777"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w:t>
      </w:r>
      <w:r w:rsidR="00363E22">
        <w:rPr>
          <w:kern w:val="1"/>
          <w:lang w:val="el-GR"/>
        </w:rPr>
        <w:t>ακολούθως</w:t>
      </w:r>
      <w:r w:rsidRPr="00911940">
        <w:rPr>
          <w:kern w:val="1"/>
          <w:lang w:val="el-GR"/>
        </w:rPr>
        <w:t xml:space="preserve"> στην αξιολόγηση και βαθμολόγηση των τεχνικών προσφορών των προσφερόντων, τα δικαιολογητικά συμμετοχής </w:t>
      </w:r>
      <w:r w:rsidR="00363E22" w:rsidRPr="00911940">
        <w:rPr>
          <w:kern w:val="1"/>
          <w:lang w:val="el-GR"/>
        </w:rPr>
        <w:t xml:space="preserve">των οποίων </w:t>
      </w:r>
      <w:r w:rsidRPr="00911940">
        <w:rPr>
          <w:kern w:val="1"/>
          <w:lang w:val="el-GR"/>
        </w:rPr>
        <w:t>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sidR="00363E22">
        <w:rPr>
          <w:kern w:val="1"/>
          <w:lang w:val="el-GR"/>
        </w:rPr>
        <w:t xml:space="preserve"> και</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3E0B3A3A"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3E0B3A3B"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3E0B3A3C"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3E0B3A3D"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Η Επιτροπή Διαγωνισμού προβαίνει στην αξιολόγηση των οικονομικών προσφορών που αποσφραγίστηκαν και συντάσσει πρακτικό στο οποίο καταχωρ</w:t>
      </w:r>
      <w:r w:rsidR="00F2094E">
        <w:rPr>
          <w:kern w:val="1"/>
          <w:lang w:val="el-GR"/>
        </w:rPr>
        <w:t>ίζο</w:t>
      </w:r>
      <w:r w:rsidRPr="004E592B">
        <w:rPr>
          <w:kern w:val="1"/>
          <w:lang w:val="el-GR"/>
        </w:rPr>
        <w:t xml:space="preserve">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3E0B3A3E"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sidR="000A2235">
        <w:rPr>
          <w:kern w:val="1"/>
          <w:lang w:val="el-GR"/>
        </w:rPr>
        <w:t xml:space="preserve">με </w:t>
      </w:r>
      <w:r w:rsidRPr="00CE73AA">
        <w:rPr>
          <w:kern w:val="1"/>
          <w:lang w:val="el-GR"/>
        </w:rPr>
        <w:t>τα παρεχόμενα στοιχεία δεν εξηγ</w:t>
      </w:r>
      <w:r w:rsidR="000A2235">
        <w:rPr>
          <w:kern w:val="1"/>
          <w:lang w:val="el-GR"/>
        </w:rPr>
        <w:t>είται</w:t>
      </w:r>
      <w:r w:rsidRPr="00CE73AA">
        <w:rPr>
          <w:kern w:val="1"/>
          <w:lang w:val="el-GR"/>
        </w:rPr>
        <w:t xml:space="preserve">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3E0B3A3F"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w:t>
      </w:r>
      <w:r w:rsidR="000A2235">
        <w:rPr>
          <w:kern w:val="1"/>
          <w:lang w:val="el-GR"/>
        </w:rPr>
        <w:t>ό</w:t>
      </w:r>
      <w:r>
        <w:rPr>
          <w:kern w:val="1"/>
          <w:lang w:val="el-GR"/>
        </w:rPr>
        <w:t>τ</w:t>
      </w:r>
      <w:r w:rsidR="000A2235">
        <w:rPr>
          <w:kern w:val="1"/>
          <w:lang w:val="el-GR"/>
        </w:rPr>
        <w:t>ε</w:t>
      </w:r>
      <w:r>
        <w:rPr>
          <w:kern w:val="1"/>
          <w:lang w:val="el-GR"/>
        </w:rPr>
        <w:t>ρων προσφερόντων, η ανάθεση γίνεται</w:t>
      </w:r>
      <w:r w:rsidRPr="00A72F25">
        <w:rPr>
          <w:kern w:val="1"/>
          <w:lang w:val="el-GR"/>
        </w:rPr>
        <w:t xml:space="preserve"> στ</w:t>
      </w:r>
      <w:r w:rsidR="000A2235">
        <w:rPr>
          <w:kern w:val="1"/>
          <w:lang w:val="el-GR"/>
        </w:rPr>
        <w:t>ο</w:t>
      </w:r>
      <w:r w:rsidRPr="00A72F25">
        <w:rPr>
          <w:kern w:val="1"/>
          <w:lang w:val="el-GR"/>
        </w:rPr>
        <w:t>ν προσφ</w:t>
      </w:r>
      <w:r w:rsidR="000A2235">
        <w:rPr>
          <w:kern w:val="1"/>
          <w:lang w:val="el-GR"/>
        </w:rPr>
        <w:t>έροντα</w:t>
      </w:r>
      <w:r w:rsidRPr="00A72F25">
        <w:rPr>
          <w:kern w:val="1"/>
          <w:lang w:val="el-GR"/>
        </w:rPr>
        <w:t xml:space="preserve"> με τη μεγαλύτερη βαθμολογία τεχνικής προσφοράς. </w:t>
      </w:r>
    </w:p>
    <w:p w14:paraId="3E0B3A40" w14:textId="77777777"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26"/>
      </w:r>
      <w:r w:rsidRPr="11E90C04">
        <w:rPr>
          <w:i/>
          <w:iCs/>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3E0B3A41" w14:textId="77777777"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lastRenderedPageBreak/>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E0B3A42" w14:textId="77777777" w:rsidR="0084517C" w:rsidRPr="0084517C" w:rsidRDefault="0084517C" w:rsidP="00130942">
      <w:pPr>
        <w:textAlignment w:val="baseline"/>
        <w:rPr>
          <w:kern w:val="1"/>
          <w:lang w:val="el-GR" w:eastAsia="el-GR"/>
        </w:rPr>
      </w:pPr>
    </w:p>
    <w:p w14:paraId="3E0B3A43" w14:textId="77777777" w:rsidR="0084517C" w:rsidRPr="00CD0FD9" w:rsidDel="001B5BEE" w:rsidRDefault="0084517C" w:rsidP="71D27C3B">
      <w:pPr>
        <w:textAlignment w:val="baseline"/>
        <w:rPr>
          <w:lang w:val="el-GR"/>
        </w:rPr>
      </w:pPr>
      <w:r w:rsidRPr="00CD0FD9">
        <w:rPr>
          <w:color w:val="000000"/>
          <w:shd w:val="clear" w:color="auto" w:fill="FFFFFF"/>
          <w:lang w:val="el-GR"/>
        </w:rPr>
        <w:t xml:space="preserve">Σε κάθε περίπτωση, όταν έχει υποβληθεί </w:t>
      </w:r>
      <w:r w:rsidR="001B5BEE" w:rsidRPr="00CD0FD9">
        <w:rPr>
          <w:color w:val="000000" w:themeColor="text1"/>
          <w:lang w:val="el-GR"/>
        </w:rPr>
        <w:t xml:space="preserve">εξ αρχής </w:t>
      </w:r>
      <w:r w:rsidRPr="00CD0FD9">
        <w:rPr>
          <w:color w:val="000000"/>
          <w:shd w:val="clear" w:color="auto" w:fill="FFFFFF"/>
          <w:lang w:val="el-GR"/>
        </w:rPr>
        <w:t xml:space="preserve">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CD0FD9">
        <w:rPr>
          <w:lang w:val="el-GR"/>
        </w:rPr>
        <w:t>Ενιαίας Αρχής Δημοσίων Συμβάσεων (Ε.Α.ΔΗ.ΣΥ.)</w:t>
      </w:r>
      <w:r w:rsidRPr="00CD0FD9">
        <w:rPr>
          <w:color w:val="000000"/>
          <w:shd w:val="clear" w:color="auto" w:fill="FFFFFF"/>
          <w:lang w:val="el-GR"/>
        </w:rPr>
        <w:t>σύμφωνα με όσα προβλέπονται στην παράγραφο 3.4 της παρούσας</w:t>
      </w:r>
      <w:r w:rsidRPr="71D27C3B">
        <w:rPr>
          <w:rStyle w:val="ab"/>
          <w:color w:val="000000"/>
          <w:shd w:val="clear" w:color="auto" w:fill="FFFFFF"/>
        </w:rPr>
        <w:footnoteReference w:id="27"/>
      </w:r>
      <w:r w:rsidRPr="00CD0FD9">
        <w:rPr>
          <w:color w:val="000000"/>
          <w:shd w:val="clear" w:color="auto" w:fill="FFFFFF"/>
          <w:lang w:val="el-GR"/>
        </w:rPr>
        <w:t>.</w:t>
      </w:r>
      <w:r w:rsidRPr="00CD0FD9">
        <w:rPr>
          <w:lang w:val="el-GR"/>
        </w:rPr>
        <w:br w:type="page"/>
      </w:r>
    </w:p>
    <w:p w14:paraId="3E0B3A44" w14:textId="77777777" w:rsidR="00E03665" w:rsidRPr="00603221" w:rsidRDefault="00E03665" w:rsidP="00E03665">
      <w:pPr>
        <w:rPr>
          <w:lang w:val="el-GR"/>
        </w:rPr>
      </w:pPr>
      <w:bookmarkStart w:id="293" w:name="__RefHeading___Toc491950129"/>
      <w:bookmarkEnd w:id="293"/>
    </w:p>
    <w:p w14:paraId="3E0B3A45" w14:textId="77777777" w:rsidR="008338F0" w:rsidRDefault="003355E7" w:rsidP="003A109E">
      <w:pPr>
        <w:pStyle w:val="2"/>
        <w:rPr>
          <w:rFonts w:cs="Tahoma"/>
          <w:lang w:val="el-GR"/>
        </w:rPr>
      </w:pPr>
      <w:r w:rsidRPr="00603221">
        <w:rPr>
          <w:rFonts w:cs="Tahoma"/>
          <w:lang w:val="el-GR"/>
        </w:rPr>
        <w:tab/>
      </w:r>
      <w:bookmarkStart w:id="294" w:name="_Ref496542592"/>
      <w:bookmarkStart w:id="295" w:name="_Ref67613215"/>
      <w:bookmarkStart w:id="296" w:name="_Toc97194314"/>
      <w:bookmarkStart w:id="297" w:name="_Toc97194446"/>
      <w:bookmarkStart w:id="298" w:name="_Toc189730658"/>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94"/>
      <w:r w:rsidR="00BB3801" w:rsidRPr="00603221">
        <w:rPr>
          <w:rFonts w:cs="Tahoma"/>
          <w:lang w:val="el-GR"/>
        </w:rPr>
        <w:t>προσωρινού αναδόχου</w:t>
      </w:r>
      <w:bookmarkEnd w:id="295"/>
      <w:bookmarkEnd w:id="296"/>
      <w:bookmarkEnd w:id="297"/>
      <w:bookmarkEnd w:id="298"/>
      <w:r w:rsidR="00BB3801" w:rsidRPr="00603221">
        <w:rPr>
          <w:rFonts w:cs="Tahoma"/>
          <w:lang w:val="el-GR"/>
        </w:rPr>
        <w:t xml:space="preserve"> </w:t>
      </w:r>
    </w:p>
    <w:p w14:paraId="3E0B3A46" w14:textId="77777777" w:rsidR="00130942" w:rsidRDefault="00095840" w:rsidP="006119DB">
      <w:pPr>
        <w:rPr>
          <w:lang w:val="el-GR"/>
        </w:rPr>
      </w:pPr>
      <w:r w:rsidRPr="11E90C04">
        <w:rPr>
          <w:lang w:val="el-GR"/>
        </w:rPr>
        <w:t xml:space="preserve">Μετά την αξιολόγηση των προσφορών, η αναθέτουσα αρχή </w:t>
      </w:r>
      <w:r w:rsidR="00130942" w:rsidRPr="11E90C04">
        <w:rPr>
          <w:lang w:val="el-GR" w:eastAsia="ar-SA"/>
        </w:rPr>
        <w:t>αποστέλλει σχετική ηλεκτρονική  πρόσκληση</w:t>
      </w:r>
      <w:r w:rsidR="00130942" w:rsidRPr="11E90C04">
        <w:rPr>
          <w:lang w:val="el-GR"/>
        </w:rPr>
        <w:t xml:space="preserve"> σ</w:t>
      </w:r>
      <w:r w:rsidRPr="11E90C04">
        <w:rPr>
          <w:lang w:val="el-GR"/>
        </w:rPr>
        <w:t xml:space="preserve">τον προσφέροντα, στον οποίο πρόκειται να γίνει η κατακύρωση («προσωρινό ανάδοχο»), </w:t>
      </w:r>
      <w:r w:rsidR="00130942" w:rsidRPr="11E90C04">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903D7A" w:rsidRPr="11E90C04">
        <w:rPr>
          <w:lang w:val="el-GR" w:eastAsia="ar-SA"/>
        </w:rPr>
        <w:t>Δ</w:t>
      </w:r>
      <w:r w:rsidR="00130942" w:rsidRPr="11E90C04">
        <w:rPr>
          <w:lang w:val="el-GR" w:eastAsia="ar-SA"/>
        </w:rPr>
        <w:t xml:space="preserve">ιακήρυξης, ως αποδεικτικά στοιχεία για τη μη συνδρομή των λόγων αποκλεισμού της παραγράφου 2.2.3 της </w:t>
      </w:r>
      <w:r w:rsidR="00A5332C" w:rsidRPr="11E90C04">
        <w:rPr>
          <w:lang w:val="el-GR" w:eastAsia="ar-SA"/>
        </w:rPr>
        <w:t>Δ</w:t>
      </w:r>
      <w:r w:rsidR="00130942" w:rsidRPr="11E90C04">
        <w:rPr>
          <w:lang w:val="el-GR" w:eastAsia="ar-SA"/>
        </w:rPr>
        <w:t xml:space="preserve">ιακήρυξης, καθώς και για την πλήρωση των κριτηρίων ποιοτικής επιλογής των παραγράφων 2.2.4 </w:t>
      </w:r>
      <w:r w:rsidR="00A5332C" w:rsidRPr="11E90C04">
        <w:rPr>
          <w:lang w:val="el-GR" w:eastAsia="ar-SA"/>
        </w:rPr>
        <w:t>–</w:t>
      </w:r>
      <w:r w:rsidR="00130942" w:rsidRPr="11E90C04">
        <w:rPr>
          <w:lang w:val="el-GR" w:eastAsia="ar-SA"/>
        </w:rPr>
        <w:t xml:space="preserve"> 2.2.8  </w:t>
      </w:r>
      <w:r w:rsidR="00C00213">
        <w:rPr>
          <w:lang w:val="el-GR" w:eastAsia="ar-SA"/>
        </w:rPr>
        <w:t>της παρούσας</w:t>
      </w:r>
      <w:r w:rsidR="00130942" w:rsidRPr="11E90C04">
        <w:rPr>
          <w:lang w:val="el-GR" w:eastAsia="ar-SA"/>
        </w:rPr>
        <w:t>.</w:t>
      </w:r>
    </w:p>
    <w:p w14:paraId="3E0B3A47" w14:textId="77777777" w:rsidR="00084419" w:rsidRPr="00CE73AA" w:rsidRDefault="00084419" w:rsidP="00084419">
      <w:pPr>
        <w:rPr>
          <w:color w:val="000000"/>
          <w:lang w:val="el-GR" w:eastAsia="ar-SA"/>
        </w:rPr>
      </w:pPr>
      <w:r w:rsidRPr="11E90C04">
        <w:rPr>
          <w:color w:val="000000" w:themeColor="text1"/>
          <w:lang w:val="el-GR" w:eastAsia="ar-SA"/>
        </w:rPr>
        <w:t xml:space="preserve">Ειδικότερα, το σύνολο των στοιχείων και </w:t>
      </w:r>
      <w:r w:rsidR="00D32885" w:rsidRPr="11E90C04">
        <w:rPr>
          <w:color w:val="000000" w:themeColor="text1"/>
          <w:lang w:val="el-GR" w:eastAsia="ar-SA"/>
        </w:rPr>
        <w:t>δικαιολογητικών</w:t>
      </w:r>
      <w:r w:rsidRPr="11E90C04">
        <w:rPr>
          <w:color w:val="000000" w:themeColor="text1"/>
          <w:lang w:val="el-GR" w:eastAsia="ar-SA"/>
        </w:rPr>
        <w:t xml:space="preserve"> της ως άνω παραγράφου αποστέλλονται από</w:t>
      </w:r>
      <w:r w:rsidR="00A5332C" w:rsidRPr="11E90C04">
        <w:rPr>
          <w:color w:val="000000" w:themeColor="text1"/>
          <w:lang w:val="el-GR" w:eastAsia="ar-SA"/>
        </w:rPr>
        <w:t xml:space="preserve"> τον προσωρινό ανάδοχο</w:t>
      </w:r>
      <w:r w:rsidRPr="11E90C04">
        <w:rPr>
          <w:color w:val="000000" w:themeColor="text1"/>
          <w:lang w:val="el-GR" w:eastAsia="ar-SA"/>
        </w:rPr>
        <w:t xml:space="preserve"> σε μορφή ηλεκτρονικών αρχείων με </w:t>
      </w:r>
      <w:proofErr w:type="spellStart"/>
      <w:r w:rsidRPr="11E90C04">
        <w:rPr>
          <w:color w:val="000000" w:themeColor="text1"/>
          <w:lang w:val="el-GR" w:eastAsia="ar-SA"/>
        </w:rPr>
        <w:t>μορφότυπο</w:t>
      </w:r>
      <w:proofErr w:type="spellEnd"/>
      <w:r w:rsidRPr="11E90C04">
        <w:rPr>
          <w:color w:val="000000" w:themeColor="text1"/>
          <w:lang w:val="el-GR" w:eastAsia="ar-SA"/>
        </w:rPr>
        <w:t xml:space="preserve"> PDF, σύμφωνα με τα ειδικώς οριζόμενα στην παράγραφο 2.4.2.5 της παρούσας.</w:t>
      </w:r>
    </w:p>
    <w:p w14:paraId="3E0B3A48" w14:textId="77777777" w:rsidR="00084419" w:rsidRPr="00CE73AA" w:rsidRDefault="00084419" w:rsidP="00084419">
      <w:pPr>
        <w:rPr>
          <w:strike/>
          <w:lang w:val="el-GR" w:eastAsia="ar-SA"/>
        </w:rPr>
      </w:pPr>
      <w:r w:rsidRPr="11E90C04">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A5332C" w:rsidRPr="11E90C04">
        <w:rPr>
          <w:lang w:val="el-GR" w:eastAsia="ar-SA"/>
        </w:rPr>
        <w:t>τ</w:t>
      </w:r>
      <w:r w:rsidRPr="11E90C04">
        <w:rPr>
          <w:lang w:val="el-GR" w:eastAsia="ar-SA"/>
        </w:rPr>
        <w:t>ούν σε έντυπη μορφή (ως πρωτότυπα ή ακριβή αντίγραφα)</w:t>
      </w:r>
      <w:r w:rsidRPr="11E90C04">
        <w:rPr>
          <w:color w:val="000000" w:themeColor="text1"/>
          <w:lang w:val="el-GR" w:eastAsia="ar-SA"/>
        </w:rPr>
        <w:t>, σύμφωνα με τα προβλεπόμενα στις διατάξεις της ως άνω παραγράφου 2.4.2.5</w:t>
      </w:r>
      <w:r w:rsidRPr="11E90C04">
        <w:rPr>
          <w:lang w:val="el-GR" w:eastAsia="ar-SA"/>
        </w:rPr>
        <w:t xml:space="preserve">. </w:t>
      </w:r>
    </w:p>
    <w:p w14:paraId="3E0B3A49" w14:textId="77777777" w:rsidR="00294393" w:rsidRPr="00CE73AA" w:rsidRDefault="00294393" w:rsidP="00294393">
      <w:pPr>
        <w:rPr>
          <w:lang w:val="el-GR" w:eastAsia="ar-SA"/>
        </w:rPr>
      </w:pPr>
      <w:r w:rsidRPr="11E90C04">
        <w:rPr>
          <w:lang w:val="el-GR" w:eastAsia="ar-SA"/>
        </w:rPr>
        <w:t>Αν δεν προσκομισ</w:t>
      </w:r>
      <w:r w:rsidR="00A5332C" w:rsidRPr="11E90C04">
        <w:rPr>
          <w:lang w:val="el-GR" w:eastAsia="ar-SA"/>
        </w:rPr>
        <w:t>τ</w:t>
      </w:r>
      <w:r w:rsidRPr="11E90C04">
        <w:rPr>
          <w:lang w:val="el-GR" w:eastAsia="ar-SA"/>
        </w:rPr>
        <w:t xml:space="preserve">ούν τα παραπάνω δικαιολογητικά ή υπάρχουν ελλείψεις σε αυτά που </w:t>
      </w:r>
      <w:proofErr w:type="spellStart"/>
      <w:r w:rsidRPr="11E90C04">
        <w:rPr>
          <w:lang w:val="el-GR" w:eastAsia="ar-SA"/>
        </w:rPr>
        <w:t>υπoβλήθηκαν</w:t>
      </w:r>
      <w:proofErr w:type="spellEnd"/>
      <w:r w:rsidRPr="11E90C04">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A5332C" w:rsidRPr="11E90C04">
        <w:rPr>
          <w:lang w:val="el-GR" w:eastAsia="ar-SA"/>
        </w:rPr>
        <w:t xml:space="preserve"> κατά το </w:t>
      </w:r>
      <w:r w:rsidRPr="11E90C04">
        <w:rPr>
          <w:lang w:val="el-GR" w:eastAsia="ar-SA"/>
        </w:rPr>
        <w:t>άρθρο 102 του ν. 4412/2016, εντός δέκα (10) ημερών από την κοινοποίηση της σχετικής πρόσκλησης σε αυτόν.</w:t>
      </w:r>
    </w:p>
    <w:p w14:paraId="3E0B3A4A" w14:textId="77777777" w:rsidR="00294393" w:rsidRPr="00CE73AA" w:rsidRDefault="00294393" w:rsidP="00294393">
      <w:pPr>
        <w:rPr>
          <w:lang w:val="el-GR" w:eastAsia="ar-SA"/>
        </w:rPr>
      </w:pPr>
      <w:r w:rsidRPr="11E90C04">
        <w:rPr>
          <w:lang w:val="el-GR" w:eastAsia="ar-SA"/>
        </w:rPr>
        <w:t>Ο προσωρινός ανάδοχος δύναται να υποβάλει</w:t>
      </w:r>
      <w:r w:rsidR="00806F1D" w:rsidRPr="11E90C04">
        <w:rPr>
          <w:lang w:val="el-GR" w:eastAsia="ar-SA"/>
        </w:rPr>
        <w:t xml:space="preserve"> προς την αναθέτουσα αρχή,</w:t>
      </w:r>
      <w:r w:rsidRPr="11E90C04">
        <w:rPr>
          <w:lang w:val="el-GR" w:eastAsia="ar-SA"/>
        </w:rPr>
        <w:t xml:space="preserve"> μέσω της λειτουργικότητας της «Επικοινωνίας» του ηλεκτρονικού διαγωνισμού στο ΕΣΗΔΗΣ</w:t>
      </w:r>
      <w:r w:rsidR="002544E4" w:rsidRPr="11E90C04">
        <w:rPr>
          <w:lang w:val="el-GR" w:eastAsia="ar-SA"/>
        </w:rPr>
        <w:t xml:space="preserve"> </w:t>
      </w:r>
      <w:r w:rsidR="00806F1D" w:rsidRPr="11E90C04">
        <w:rPr>
          <w:lang w:val="el-GR" w:eastAsia="ar-SA"/>
        </w:rPr>
        <w:t>αίτημα</w:t>
      </w:r>
      <w:r w:rsidRPr="11E90C04">
        <w:rPr>
          <w:lang w:val="el-GR" w:eastAsia="ar-SA"/>
        </w:rPr>
        <w:t>,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w:t>
      </w:r>
      <w:r w:rsidR="006F365E" w:rsidRPr="11E90C04">
        <w:rPr>
          <w:lang w:val="el-GR" w:eastAsia="ar-SA"/>
        </w:rPr>
        <w:t xml:space="preserve"> τους</w:t>
      </w:r>
      <w:r w:rsidRPr="11E90C04">
        <w:rPr>
          <w:lang w:val="el-GR" w:eastAsia="ar-SA"/>
        </w:rPr>
        <w:t>,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sidR="006F365E" w:rsidRPr="11E90C04">
        <w:rPr>
          <w:lang w:val="el-GR" w:eastAsia="ar-SA"/>
        </w:rPr>
        <w:t xml:space="preserve"> όπως</w:t>
      </w:r>
      <w:r w:rsidRPr="11E90C04">
        <w:rPr>
          <w:lang w:val="el-GR" w:eastAsia="ar-SA"/>
        </w:rPr>
        <w:t xml:space="preserve"> προβλέπεται</w:t>
      </w:r>
      <w:r w:rsidR="00CD72CC" w:rsidRPr="11E90C04">
        <w:rPr>
          <w:lang w:val="el-GR" w:eastAsia="ar-SA"/>
        </w:rPr>
        <w:t xml:space="preserve"> ανωτέρω</w:t>
      </w:r>
      <w:r w:rsidRPr="11E90C04">
        <w:rPr>
          <w:lang w:val="el-GR" w:eastAsia="ar-SA"/>
        </w:rPr>
        <w:t xml:space="preserve">.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11E90C04">
        <w:rPr>
          <w:lang w:val="el-GR" w:eastAsia="ar-SA"/>
        </w:rPr>
        <w:t>κατ</w:t>
      </w:r>
      <w:proofErr w:type="spellEnd"/>
      <w:r w:rsidRPr="11E90C04">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3E0B3A4B"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3E0B3A4C"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3E0B3A4D" w14:textId="77777777" w:rsidR="00DD0F6F" w:rsidRPr="00CE73AA" w:rsidRDefault="00DD0F6F" w:rsidP="00DD0F6F">
      <w:pPr>
        <w:rPr>
          <w:lang w:val="el-GR" w:eastAsia="ar-SA"/>
        </w:rPr>
      </w:pPr>
      <w:proofErr w:type="spellStart"/>
      <w:r w:rsidRPr="00CE73AA">
        <w:rPr>
          <w:lang w:val="el-GR" w:eastAsia="ar-SA"/>
        </w:rPr>
        <w:lastRenderedPageBreak/>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3E0B3A4E" w14:textId="77777777" w:rsidR="00DD0F6F" w:rsidRPr="00CE73AA" w:rsidRDefault="00DD0F6F" w:rsidP="00DD0F6F">
      <w:pPr>
        <w:rPr>
          <w:lang w:val="el-GR" w:eastAsia="ar-SA"/>
        </w:rPr>
      </w:pPr>
      <w:proofErr w:type="spellStart"/>
      <w:r w:rsidRPr="11E90C04">
        <w:rPr>
          <w:lang w:val="el-GR" w:eastAsia="ar-SA"/>
        </w:rPr>
        <w:t>iii</w:t>
      </w:r>
      <w:proofErr w:type="spellEnd"/>
      <w:r w:rsidRPr="11E90C04">
        <w:rPr>
          <w:lang w:val="el-GR" w:eastAsia="ar-SA"/>
        </w:rPr>
        <w:t>) από τα δικαιολογητικά που προσκομίσ</w:t>
      </w:r>
      <w:r w:rsidR="00CD72CC" w:rsidRPr="11E90C04">
        <w:rPr>
          <w:lang w:val="el-GR" w:eastAsia="ar-SA"/>
        </w:rPr>
        <w:t>τ</w:t>
      </w:r>
      <w:r w:rsidRPr="11E90C04">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CD72CC" w:rsidRPr="11E90C04">
        <w:rPr>
          <w:lang w:val="el-GR" w:eastAsia="ar-SA"/>
        </w:rPr>
        <w:t>ό</w:t>
      </w:r>
      <w:r w:rsidRPr="11E90C04">
        <w:rPr>
          <w:lang w:val="el-GR" w:eastAsia="ar-SA"/>
        </w:rPr>
        <w:t>τ</w:t>
      </w:r>
      <w:r w:rsidR="00CD72CC" w:rsidRPr="11E90C04">
        <w:rPr>
          <w:lang w:val="el-GR" w:eastAsia="ar-SA"/>
        </w:rPr>
        <w:t>ε</w:t>
      </w:r>
      <w:r w:rsidRPr="11E90C04">
        <w:rPr>
          <w:lang w:val="el-GR" w:eastAsia="ar-SA"/>
        </w:rPr>
        <w:t xml:space="preserve">ρων από τις απαιτήσεις των κριτηρίων ποιοτικής επιλογής σύμφωνα με τις παραγράφους 2.2.4 έως 2.2.8 (κριτήρια ποιοτικής επιλογής) της παρούσας, </w:t>
      </w:r>
    </w:p>
    <w:p w14:paraId="3E0B3A4F" w14:textId="77777777" w:rsidR="00DD0F6F" w:rsidRPr="00CE73AA" w:rsidRDefault="00DD0F6F" w:rsidP="00DD0F6F">
      <w:pPr>
        <w:rPr>
          <w:lang w:val="el-GR" w:eastAsia="ar-SA"/>
        </w:rPr>
      </w:pPr>
      <w:r w:rsidRPr="11E90C04">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11E90C04">
        <w:rPr>
          <w:i/>
          <w:iCs/>
          <w:color w:val="5B9BD5" w:themeColor="accent1"/>
          <w:lang w:val="el-GR" w:eastAsia="el-GR"/>
        </w:rPr>
        <w:t xml:space="preserve"> </w:t>
      </w:r>
      <w:r w:rsidRPr="11E90C04">
        <w:rPr>
          <w:lang w:val="el-GR" w:eastAsia="ar-SA"/>
        </w:rPr>
        <w:t xml:space="preserve">το Ευρωπαϊκό Ενιαίο Έγγραφο Σύμβασης (ΕΕΕΣ) ότι πληροί,  οι οποίες μεταβολές </w:t>
      </w:r>
      <w:r w:rsidR="008F22E7" w:rsidRPr="11E90C04">
        <w:rPr>
          <w:lang w:val="el-GR" w:eastAsia="ar-SA"/>
        </w:rPr>
        <w:t xml:space="preserve">είτε </w:t>
      </w:r>
      <w:r w:rsidRPr="11E90C04">
        <w:rPr>
          <w:lang w:val="el-GR" w:eastAsia="ar-SA"/>
        </w:rPr>
        <w:t xml:space="preserve">επήλθαν </w:t>
      </w:r>
      <w:r w:rsidR="008F22E7" w:rsidRPr="11E90C04">
        <w:rPr>
          <w:lang w:val="el-GR" w:eastAsia="ar-SA"/>
        </w:rPr>
        <w:t xml:space="preserve">είτε </w:t>
      </w:r>
      <w:r w:rsidRPr="11E90C04">
        <w:rPr>
          <w:lang w:val="el-GR" w:eastAsia="ar-SA"/>
        </w:rPr>
        <w:t xml:space="preserve">έλαβε γνώση </w:t>
      </w:r>
      <w:r w:rsidR="008F22E7" w:rsidRPr="11E90C04">
        <w:rPr>
          <w:lang w:val="el-GR" w:eastAsia="ar-SA"/>
        </w:rPr>
        <w:t xml:space="preserve">αυτών </w:t>
      </w:r>
      <w:r w:rsidRPr="11E90C04">
        <w:rPr>
          <w:lang w:val="el-GR" w:eastAsia="ar-SA"/>
        </w:rPr>
        <w:t>μετά τη δήλωση και μέχρι την ημέρα της σύναψης της σύμβασης (</w:t>
      </w:r>
      <w:proofErr w:type="spellStart"/>
      <w:r w:rsidRPr="11E90C04">
        <w:rPr>
          <w:lang w:val="el-GR" w:eastAsia="ar-SA"/>
        </w:rPr>
        <w:t>οψιγενείς</w:t>
      </w:r>
      <w:proofErr w:type="spellEnd"/>
      <w:r w:rsidRPr="11E90C04">
        <w:rPr>
          <w:lang w:val="el-GR" w:eastAsia="ar-SA"/>
        </w:rPr>
        <w:t xml:space="preserve"> μεταβολές), δεν καταπίπτει υπέρ της </w:t>
      </w:r>
      <w:r w:rsidR="008F22E7" w:rsidRPr="11E90C04">
        <w:rPr>
          <w:lang w:val="el-GR" w:eastAsia="ar-SA"/>
        </w:rPr>
        <w:t>α</w:t>
      </w:r>
      <w:r w:rsidRPr="11E90C04">
        <w:rPr>
          <w:lang w:val="el-GR" w:eastAsia="ar-SA"/>
        </w:rPr>
        <w:t xml:space="preserve">ναθέτουσας </w:t>
      </w:r>
      <w:r w:rsidR="008F22E7" w:rsidRPr="11E90C04">
        <w:rPr>
          <w:lang w:val="el-GR" w:eastAsia="ar-SA"/>
        </w:rPr>
        <w:t>α</w:t>
      </w:r>
      <w:r w:rsidRPr="11E90C04">
        <w:rPr>
          <w:lang w:val="el-GR" w:eastAsia="ar-SA"/>
        </w:rPr>
        <w:t xml:space="preserve">ρχής η εγγύηση συμμετοχής του. </w:t>
      </w:r>
    </w:p>
    <w:p w14:paraId="3E0B3A50" w14:textId="77777777" w:rsidR="00DD0F6F" w:rsidRPr="00CE73AA" w:rsidRDefault="00DD0F6F" w:rsidP="00DD0F6F">
      <w:pPr>
        <w:rPr>
          <w:lang w:val="el-GR" w:eastAsia="ar-SA"/>
        </w:rPr>
      </w:pPr>
      <w:r w:rsidRPr="11E90C04">
        <w:rPr>
          <w:lang w:val="el-GR" w:eastAsia="ar-SA"/>
        </w:rPr>
        <w:t xml:space="preserve">Αν κανένας από τους προσφέροντες δεν υποβάλει αληθή ή ακριβή δήλωση </w:t>
      </w:r>
      <w:r w:rsidRPr="11E90C04">
        <w:rPr>
          <w:b/>
          <w:bCs/>
          <w:lang w:val="el-GR" w:eastAsia="ar-SA"/>
        </w:rPr>
        <w:t>ή</w:t>
      </w:r>
      <w:r w:rsidRPr="11E90C04">
        <w:rPr>
          <w:lang w:val="el-GR" w:eastAsia="ar-SA"/>
        </w:rPr>
        <w:t xml:space="preserve"> δεν προσκομίσει ένα ή περισσότερα από τα απαιτούμενα έγγραφα και δικαιολογητικά </w:t>
      </w:r>
      <w:r w:rsidRPr="11E90C04">
        <w:rPr>
          <w:b/>
          <w:bCs/>
          <w:lang w:val="el-GR" w:eastAsia="ar-SA"/>
        </w:rPr>
        <w:t>ή</w:t>
      </w:r>
      <w:r w:rsidRPr="11E90C04">
        <w:rPr>
          <w:lang w:val="el-GR" w:eastAsia="ar-SA"/>
        </w:rPr>
        <w:t xml:space="preserve"> δεν αποδείξει ότι: α) δεν βρίσκεται σε μία από τις καταστάσεις της παραγράφου 2.2.3 της παρούσας </w:t>
      </w:r>
      <w:r w:rsidR="007C7949" w:rsidRPr="11E90C04">
        <w:rPr>
          <w:lang w:val="el-GR" w:eastAsia="ar-SA"/>
        </w:rPr>
        <w:t>Δ</w:t>
      </w:r>
      <w:r w:rsidRPr="11E90C04">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sidR="007C7949" w:rsidRPr="11E90C04">
        <w:rPr>
          <w:lang w:val="el-GR" w:eastAsia="ar-SA"/>
        </w:rPr>
        <w:t>Δ</w:t>
      </w:r>
      <w:r w:rsidRPr="11E90C04">
        <w:rPr>
          <w:lang w:val="el-GR" w:eastAsia="ar-SA"/>
        </w:rPr>
        <w:t xml:space="preserve">ιακήρυξης, η διαδικασία ματαιώνεται. </w:t>
      </w:r>
    </w:p>
    <w:p w14:paraId="3E0B3A51"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3E0B3A52" w14:textId="77777777" w:rsidR="00DD0F6F" w:rsidRPr="00995186" w:rsidRDefault="00DD0F6F" w:rsidP="07571D1B">
      <w:pPr>
        <w:rPr>
          <w:lang w:val="el-GR" w:eastAsia="ar-SA"/>
        </w:rPr>
      </w:pPr>
      <w:r w:rsidRPr="00995186">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995186">
        <w:rPr>
          <w:lang w:val="el-GR" w:eastAsia="ar-SA"/>
        </w:rPr>
        <w:t>παρούσα</w:t>
      </w:r>
      <w:r w:rsidRPr="00995186">
        <w:rPr>
          <w:lang w:val="el-GR" w:eastAsia="ar-SA"/>
        </w:rPr>
        <w:t xml:space="preserve"> σε ποσοστό και ως εξής: </w:t>
      </w:r>
      <w:proofErr w:type="spellStart"/>
      <w:r w:rsidR="006E75EE" w:rsidRPr="00995186">
        <w:rPr>
          <w:lang w:val="el-GR" w:eastAsia="ar-SA"/>
        </w:rPr>
        <w:t>εκατόν</w:t>
      </w:r>
      <w:proofErr w:type="spellEnd"/>
      <w:r w:rsidR="006E75EE" w:rsidRPr="00995186">
        <w:rPr>
          <w:lang w:val="el-GR" w:eastAsia="ar-SA"/>
        </w:rPr>
        <w:t xml:space="preserve"> είκοσι </w:t>
      </w:r>
      <w:r w:rsidRPr="00995186">
        <w:rPr>
          <w:lang w:val="el-GR" w:eastAsia="ar-SA"/>
        </w:rPr>
        <w:t>τοις εκατό (</w:t>
      </w:r>
      <w:r w:rsidR="006E75EE" w:rsidRPr="00995186">
        <w:rPr>
          <w:lang w:val="el-GR" w:eastAsia="ar-SA"/>
        </w:rPr>
        <w:t>120</w:t>
      </w:r>
      <w:r w:rsidRPr="00995186">
        <w:rPr>
          <w:lang w:val="el-GR" w:eastAsia="ar-SA"/>
        </w:rPr>
        <w:t>%)</w:t>
      </w:r>
      <w:r w:rsidRPr="07571D1B">
        <w:rPr>
          <w:vertAlign w:val="superscript"/>
          <w:lang w:eastAsia="ar-SA"/>
        </w:rPr>
        <w:footnoteReference w:id="28"/>
      </w:r>
      <w:r w:rsidRPr="00995186">
        <w:rPr>
          <w:lang w:val="el-GR" w:eastAsia="ar-SA"/>
        </w:rPr>
        <w:t xml:space="preserve"> στην περίπτωση της μεγαλύτερης ποσότητας και </w:t>
      </w:r>
      <w:r w:rsidR="006E75EE" w:rsidRPr="00995186">
        <w:rPr>
          <w:lang w:val="el-GR" w:eastAsia="ar-SA"/>
        </w:rPr>
        <w:t xml:space="preserve">ογδόντα </w:t>
      </w:r>
      <w:r w:rsidRPr="00995186">
        <w:rPr>
          <w:lang w:val="el-GR" w:eastAsia="ar-SA"/>
        </w:rPr>
        <w:t>τοις εκατό (</w:t>
      </w:r>
      <w:r w:rsidR="006E75EE" w:rsidRPr="00995186">
        <w:rPr>
          <w:lang w:val="el-GR" w:eastAsia="ar-SA"/>
        </w:rPr>
        <w:t>80</w:t>
      </w:r>
      <w:r w:rsidRPr="00995186">
        <w:rPr>
          <w:lang w:val="el-GR" w:eastAsia="ar-SA"/>
        </w:rPr>
        <w:t>%)</w:t>
      </w:r>
      <w:r w:rsidRPr="07571D1B">
        <w:rPr>
          <w:vertAlign w:val="superscript"/>
          <w:lang w:eastAsia="ar-SA"/>
        </w:rPr>
        <w:footnoteReference w:id="29"/>
      </w:r>
      <w:r w:rsidRPr="00995186">
        <w:rPr>
          <w:lang w:val="el-GR" w:eastAsia="ar-SA"/>
        </w:rPr>
        <w:t xml:space="preserve"> στην περίπτωση μικρότερης ποσότητας.</w:t>
      </w:r>
    </w:p>
    <w:p w14:paraId="3E0B3A53" w14:textId="77777777" w:rsidR="00095840" w:rsidRPr="007F247D" w:rsidRDefault="00095840" w:rsidP="00095840">
      <w:pPr>
        <w:rPr>
          <w:lang w:val="el-GR"/>
        </w:rPr>
      </w:pPr>
      <w:r w:rsidRPr="007F247D">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3E0B3A54" w14:textId="77777777" w:rsidR="00F005B4" w:rsidRPr="00841073" w:rsidRDefault="00F005B4" w:rsidP="00F005B4">
      <w:pPr>
        <w:textAlignment w:val="baseline"/>
        <w:rPr>
          <w:rFonts w:ascii="Calibri" w:eastAsiaTheme="minorHAnsi" w:hAnsi="Calibri"/>
          <w:color w:val="000000"/>
          <w:shd w:val="clear" w:color="auto" w:fill="FFFFFF"/>
          <w:lang w:val="el-GR" w:eastAsia="en-US"/>
        </w:rPr>
      </w:pPr>
      <w:r w:rsidRPr="07571D1B">
        <w:rPr>
          <w:rFonts w:eastAsiaTheme="minorEastAsia"/>
          <w:color w:val="000000"/>
          <w:shd w:val="clear" w:color="auto" w:fill="FFFFFF"/>
          <w:lang w:val="el-GR" w:eastAsia="en-US"/>
        </w:rPr>
        <w:t>Σε κάθε περίπτωση,</w:t>
      </w:r>
      <w:r w:rsidRPr="005C13A7">
        <w:rPr>
          <w:color w:val="000000"/>
          <w:shd w:val="clear" w:color="auto" w:fill="FFFFFF"/>
          <w:lang w:val="el-GR"/>
        </w:rPr>
        <w:t xml:space="preserve"> </w:t>
      </w:r>
      <w:r w:rsidRPr="07571D1B">
        <w:rPr>
          <w:rFonts w:eastAsiaTheme="minorEastAsia"/>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7571D1B">
        <w:rPr>
          <w:rFonts w:eastAsiaTheme="minorEastAsia"/>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7571D1B">
        <w:rPr>
          <w:rFonts w:eastAsiaTheme="minorEastAsia"/>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7571D1B">
        <w:rPr>
          <w:rStyle w:val="ab"/>
          <w:rFonts w:ascii="Calibri" w:eastAsiaTheme="minorEastAsia" w:hAnsi="Calibri"/>
          <w:color w:val="000000"/>
          <w:shd w:val="clear" w:color="auto" w:fill="FFFFFF"/>
          <w:lang w:val="el-GR" w:eastAsia="en-US"/>
        </w:rPr>
        <w:footnoteReference w:id="30"/>
      </w:r>
      <w:r w:rsidRPr="07571D1B">
        <w:rPr>
          <w:rFonts w:ascii="Calibri" w:eastAsiaTheme="minorEastAsia" w:hAnsi="Calibri"/>
          <w:color w:val="000000"/>
          <w:shd w:val="clear" w:color="auto" w:fill="FFFFFF"/>
          <w:lang w:val="el-GR" w:eastAsia="en-US"/>
        </w:rPr>
        <w:t>.</w:t>
      </w:r>
    </w:p>
    <w:p w14:paraId="3E0B3A55" w14:textId="77777777" w:rsidR="006119DB" w:rsidRPr="006119DB" w:rsidRDefault="006119DB" w:rsidP="00821852">
      <w:pPr>
        <w:rPr>
          <w:lang w:val="el-GR"/>
        </w:rPr>
      </w:pPr>
    </w:p>
    <w:p w14:paraId="3E0B3A56" w14:textId="77777777" w:rsidR="008338F0" w:rsidRDefault="003355E7" w:rsidP="003A109E">
      <w:pPr>
        <w:pStyle w:val="2"/>
        <w:rPr>
          <w:rFonts w:cs="Tahoma"/>
          <w:lang w:val="el-GR"/>
        </w:rPr>
      </w:pPr>
      <w:bookmarkStart w:id="299" w:name="_Toc74566895"/>
      <w:bookmarkStart w:id="300" w:name="_Toc74566896"/>
      <w:bookmarkStart w:id="301" w:name="_Toc74566897"/>
      <w:bookmarkStart w:id="302" w:name="_Toc74566898"/>
      <w:bookmarkStart w:id="303" w:name="_Toc74566899"/>
      <w:bookmarkStart w:id="304" w:name="_Toc74566900"/>
      <w:bookmarkStart w:id="305" w:name="_Toc74566901"/>
      <w:bookmarkStart w:id="306" w:name="_Toc74566902"/>
      <w:bookmarkStart w:id="307" w:name="_Toc74566903"/>
      <w:bookmarkStart w:id="308" w:name="_Toc74566904"/>
      <w:bookmarkStart w:id="309" w:name="_Toc74566905"/>
      <w:bookmarkStart w:id="310" w:name="_Toc74566906"/>
      <w:bookmarkStart w:id="311" w:name="_Toc74566907"/>
      <w:bookmarkStart w:id="312" w:name="_Toc74566908"/>
      <w:bookmarkStart w:id="313" w:name="_Toc74566909"/>
      <w:bookmarkStart w:id="314" w:name="_Toc74566910"/>
      <w:bookmarkStart w:id="315" w:name="_Toc74566911"/>
      <w:bookmarkStart w:id="316" w:name="_Toc74566912"/>
      <w:bookmarkStart w:id="317" w:name="_Toc74566913"/>
      <w:bookmarkStart w:id="318" w:name="_Toc74566914"/>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603221">
        <w:rPr>
          <w:rFonts w:cs="Tahoma"/>
          <w:lang w:val="el-GR"/>
        </w:rPr>
        <w:tab/>
      </w:r>
      <w:bookmarkStart w:id="319" w:name="_Toc97194315"/>
      <w:bookmarkStart w:id="320" w:name="_Toc97194447"/>
      <w:bookmarkStart w:id="321" w:name="_Ref113958813"/>
      <w:bookmarkStart w:id="322" w:name="_Ref113958825"/>
      <w:bookmarkStart w:id="323" w:name="_Ref113958826"/>
      <w:bookmarkStart w:id="324" w:name="_Ref151371133"/>
      <w:bookmarkStart w:id="325" w:name="_Ref151371141"/>
      <w:bookmarkStart w:id="326" w:name="_Toc189730659"/>
      <w:r w:rsidRPr="00603221">
        <w:rPr>
          <w:rFonts w:cs="Tahoma"/>
          <w:lang w:val="el-GR"/>
        </w:rPr>
        <w:t>Κατακύρωση - σύναψη σύμβασης</w:t>
      </w:r>
      <w:bookmarkEnd w:id="319"/>
      <w:bookmarkEnd w:id="320"/>
      <w:bookmarkEnd w:id="321"/>
      <w:bookmarkEnd w:id="322"/>
      <w:bookmarkEnd w:id="323"/>
      <w:bookmarkEnd w:id="324"/>
      <w:bookmarkEnd w:id="325"/>
      <w:bookmarkEnd w:id="326"/>
      <w:r w:rsidRPr="00603221">
        <w:rPr>
          <w:rFonts w:cs="Tahoma"/>
          <w:lang w:val="el-GR"/>
        </w:rPr>
        <w:t xml:space="preserve"> </w:t>
      </w:r>
    </w:p>
    <w:p w14:paraId="3E0B3A57"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3E0B3A58" w14:textId="77777777" w:rsidR="005B1D5A" w:rsidRDefault="005B1D5A" w:rsidP="005B1D5A">
      <w:pPr>
        <w:rPr>
          <w:lang w:val="el-GR" w:eastAsia="ar-SA"/>
        </w:rPr>
      </w:pPr>
      <w:r w:rsidRPr="11E90C04">
        <w:rPr>
          <w:lang w:val="el-GR" w:eastAsia="ar-SA"/>
        </w:rPr>
        <w:lastRenderedPageBreak/>
        <w:t>Η αναθέτουσα αρχή κοινοποιεί, μέσω της λειτουργικότητας της «Επικοινωνίας»,</w:t>
      </w:r>
      <w:r w:rsidR="00A9707D" w:rsidRPr="11E90C04">
        <w:rPr>
          <w:lang w:val="el-GR" w:eastAsia="ar-SA"/>
        </w:rPr>
        <w:t xml:space="preserve"> στο ΕΣΗΔΗΣ</w:t>
      </w:r>
      <w:r w:rsidRPr="11E90C04">
        <w:rPr>
          <w:lang w:val="el-GR" w:eastAsia="ar-SA"/>
        </w:rPr>
        <w:t xml:space="preserve">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επιπλέον</w:t>
      </w:r>
      <w:r w:rsidR="00CF2B48" w:rsidRPr="11E90C04">
        <w:rPr>
          <w:lang w:val="el-GR" w:eastAsia="ar-SA"/>
        </w:rPr>
        <w:t xml:space="preserve"> δε</w:t>
      </w:r>
      <w:r w:rsidRPr="11E90C04">
        <w:rPr>
          <w:lang w:val="el-GR" w:eastAsia="ar-SA"/>
        </w:rPr>
        <w:t xml:space="preserve">, αναρτά τα δικαιολογητικά του προσωρινού αναδόχου στα «Συνημμένα Ηλεκτρονικού Διαγωνισμού». </w:t>
      </w:r>
    </w:p>
    <w:p w14:paraId="3E0B3A59"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3E0B3A5A"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3E0B3A5B"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3E0B3A5C"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11E90C04">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C95B2F" w:rsidRPr="11E90C04">
        <w:rPr>
          <w:lang w:val="el-GR" w:eastAsia="ar-SA"/>
        </w:rPr>
        <w:t xml:space="preserve"> και ακύρωσης</w:t>
      </w:r>
      <w:r w:rsidRPr="11E90C04">
        <w:rPr>
          <w:lang w:val="el-GR" w:eastAsia="ar-SA"/>
        </w:rPr>
        <w:t xml:space="preserve"> κατά της απόφασης της </w:t>
      </w:r>
      <w:proofErr w:type="spellStart"/>
      <w:r w:rsidR="00602A33" w:rsidRPr="11E90C04">
        <w:rPr>
          <w:lang w:val="el-GR"/>
        </w:rPr>
        <w:t>Ε.Α.ΔΗ.ΣΥ.</w:t>
      </w:r>
      <w:r w:rsidRPr="11E90C04">
        <w:rPr>
          <w:lang w:val="el-GR" w:eastAsia="ar-SA"/>
        </w:rPr>
        <w:t>και</w:t>
      </w:r>
      <w:proofErr w:type="spellEnd"/>
      <w:r w:rsidRPr="11E90C04">
        <w:rPr>
          <w:lang w:val="el-GR" w:eastAsia="ar-SA"/>
        </w:rPr>
        <w:t xml:space="preserve"> σε περίπτωση άσκησης αίτησης αναστολής </w:t>
      </w:r>
      <w:r w:rsidR="00C95B2F" w:rsidRPr="11E90C04">
        <w:rPr>
          <w:lang w:val="el-GR" w:eastAsia="ar-SA"/>
        </w:rPr>
        <w:t xml:space="preserve">και ακύρωσης </w:t>
      </w:r>
      <w:r w:rsidRPr="11E90C04">
        <w:rPr>
          <w:lang w:val="el-GR" w:eastAsia="ar-SA"/>
        </w:rPr>
        <w:t xml:space="preserve">κατά της απόφασης της </w:t>
      </w:r>
      <w:r w:rsidR="00602A33" w:rsidRPr="11E90C04">
        <w:rPr>
          <w:lang w:val="el-GR"/>
        </w:rPr>
        <w:t>Ε.Α.ΔΗ.ΣΥ.</w:t>
      </w:r>
      <w:r w:rsidRPr="11E90C04">
        <w:rPr>
          <w:lang w:val="el-GR" w:eastAsia="ar-SA"/>
        </w:rPr>
        <w:t>, εκδοθεί απόφαση επ</w:t>
      </w:r>
      <w:r w:rsidR="00C95B2F" w:rsidRPr="11E90C04">
        <w:rPr>
          <w:lang w:val="el-GR" w:eastAsia="ar-SA"/>
        </w:rPr>
        <w:t>’ αυτής</w:t>
      </w:r>
      <w:r w:rsidRPr="11E90C04">
        <w:rPr>
          <w:lang w:val="el-GR" w:eastAsia="ar-SA"/>
        </w:rPr>
        <w:t>, με την επιφύλαξη της χορήγησης προσωρινής διαταγής, σύμφωνα με όσα ορίζονται  στο τελευταίο εδάφιο της </w:t>
      </w:r>
      <w:hyperlink r:id="rId29" w:anchor="art372_4" w:history="1">
        <w:r w:rsidRPr="11E90C04">
          <w:rPr>
            <w:lang w:val="el-GR" w:eastAsia="ar-SA"/>
          </w:rPr>
          <w:t>παρ.</w:t>
        </w:r>
      </w:hyperlink>
      <w:r w:rsidR="00D32885" w:rsidRPr="00D32885">
        <w:rPr>
          <w:lang w:val="el-GR"/>
        </w:rPr>
        <w:t xml:space="preserve"> </w:t>
      </w:r>
      <w:hyperlink r:id="rId30" w:anchor="art372_4" w:history="1">
        <w:r w:rsidRPr="11E90C04">
          <w:rPr>
            <w:lang w:val="el-GR" w:eastAsia="ar-SA"/>
          </w:rPr>
          <w:t xml:space="preserve"> 4 του άρθρου 372</w:t>
        </w:r>
      </w:hyperlink>
      <w:r w:rsidRPr="11E90C04">
        <w:rPr>
          <w:lang w:val="el-GR" w:eastAsia="ar-SA"/>
        </w:rPr>
        <w:t xml:space="preserve"> του ν. 4412/2016</w:t>
      </w:r>
      <w:bookmarkStart w:id="327" w:name="_Hlk126503099"/>
      <w:r w:rsidR="00D32885">
        <w:rPr>
          <w:lang w:val="el-GR" w:eastAsia="ar-SA"/>
        </w:rPr>
        <w:t xml:space="preserve"> </w:t>
      </w:r>
      <w:hyperlink r:id="rId31" w:anchor="art372_4" w:history="1">
        <w:r w:rsidR="00D32885" w:rsidRPr="11E90C04">
          <w:rPr>
            <w:rStyle w:val="-"/>
          </w:rPr>
          <w:t>http</w:t>
        </w:r>
        <w:r w:rsidR="00D32885" w:rsidRPr="11E90C04">
          <w:rPr>
            <w:rStyle w:val="-"/>
            <w:lang w:val="el-GR"/>
          </w:rPr>
          <w:t>://</w:t>
        </w:r>
        <w:r w:rsidR="00D32885" w:rsidRPr="11E90C04">
          <w:rPr>
            <w:rStyle w:val="-"/>
          </w:rPr>
          <w:t>www</w:t>
        </w:r>
        <w:r w:rsidR="00D32885" w:rsidRPr="11E90C04">
          <w:rPr>
            <w:rStyle w:val="-"/>
            <w:lang w:val="el-GR"/>
          </w:rPr>
          <w:t>.</w:t>
        </w:r>
        <w:proofErr w:type="spellStart"/>
        <w:r w:rsidR="00D32885" w:rsidRPr="11E90C04">
          <w:rPr>
            <w:rStyle w:val="-"/>
          </w:rPr>
          <w:t>eaadhsy</w:t>
        </w:r>
        <w:proofErr w:type="spellEnd"/>
        <w:r w:rsidR="00D32885" w:rsidRPr="11E90C04">
          <w:rPr>
            <w:rStyle w:val="-"/>
            <w:lang w:val="el-GR"/>
          </w:rPr>
          <w:t>.</w:t>
        </w:r>
        <w:r w:rsidR="00D32885" w:rsidRPr="11E90C04">
          <w:rPr>
            <w:rStyle w:val="-"/>
          </w:rPr>
          <w:t>gr</w:t>
        </w:r>
        <w:r w:rsidR="00D32885" w:rsidRPr="11E90C04">
          <w:rPr>
            <w:rStyle w:val="-"/>
            <w:lang w:val="el-GR"/>
          </w:rPr>
          <w:t>/</w:t>
        </w:r>
        <w:r w:rsidR="00D32885" w:rsidRPr="11E90C04">
          <w:rPr>
            <w:rStyle w:val="-"/>
          </w:rPr>
          <w:t>n</w:t>
        </w:r>
        <w:r w:rsidR="00D32885" w:rsidRPr="11E90C04">
          <w:rPr>
            <w:rStyle w:val="-"/>
            <w:lang w:val="el-GR"/>
          </w:rPr>
          <w:t>4412/</w:t>
        </w:r>
        <w:r w:rsidR="00D32885" w:rsidRPr="11E90C04">
          <w:rPr>
            <w:rStyle w:val="-"/>
          </w:rPr>
          <w:t>n</w:t>
        </w:r>
        <w:r w:rsidR="00D32885" w:rsidRPr="11E90C04">
          <w:rPr>
            <w:rStyle w:val="-"/>
            <w:lang w:val="el-GR"/>
          </w:rPr>
          <w:t>4412</w:t>
        </w:r>
        <w:proofErr w:type="spellStart"/>
        <w:r w:rsidR="00D32885" w:rsidRPr="11E90C04">
          <w:rPr>
            <w:rStyle w:val="-"/>
          </w:rPr>
          <w:t>fulltextlinks</w:t>
        </w:r>
        <w:proofErr w:type="spellEnd"/>
        <w:r w:rsidR="00D32885" w:rsidRPr="11E90C04">
          <w:rPr>
            <w:rStyle w:val="-"/>
            <w:lang w:val="el-GR"/>
          </w:rPr>
          <w:t>.</w:t>
        </w:r>
        <w:r w:rsidR="00D32885" w:rsidRPr="11E90C04">
          <w:rPr>
            <w:rStyle w:val="-"/>
          </w:rPr>
          <w:t>html</w:t>
        </w:r>
        <w:r w:rsidR="00D32885" w:rsidRPr="11E90C04">
          <w:rPr>
            <w:rStyle w:val="-"/>
            <w:lang w:val="el-GR"/>
          </w:rPr>
          <w:t xml:space="preserve"> - </w:t>
        </w:r>
        <w:r w:rsidR="00D32885" w:rsidRPr="11E90C04">
          <w:rPr>
            <w:rStyle w:val="-"/>
          </w:rPr>
          <w:t>art</w:t>
        </w:r>
        <w:r w:rsidR="00D32885" w:rsidRPr="11E90C04">
          <w:rPr>
            <w:rStyle w:val="-"/>
            <w:lang w:val="el-GR"/>
          </w:rPr>
          <w:t>372_4</w:t>
        </w:r>
      </w:hyperlink>
      <w:bookmarkEnd w:id="327"/>
      <w:r w:rsidRPr="11E90C04">
        <w:rPr>
          <w:lang w:val="el-GR" w:eastAsia="ar-SA"/>
        </w:rPr>
        <w:t>,</w:t>
      </w:r>
    </w:p>
    <w:p w14:paraId="3E0B3A5D"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3E0B3A5E"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11E90C04">
        <w:rPr>
          <w:lang w:val="el-GR" w:eastAsia="ar-SA"/>
        </w:rPr>
        <w:t xml:space="preserve">δ) </w:t>
      </w:r>
      <w:r w:rsidR="00C95B2F" w:rsidRPr="11E90C04">
        <w:rPr>
          <w:lang w:val="el-GR" w:eastAsia="ar-SA"/>
        </w:rPr>
        <w:t>(</w:t>
      </w:r>
      <w:r w:rsidR="00C95B2F" w:rsidRPr="11E90C04">
        <w:rPr>
          <w:i/>
          <w:iCs/>
          <w:lang w:val="el-GR" w:eastAsia="ar-SA"/>
        </w:rPr>
        <w:t xml:space="preserve">μόνο στην περίπτωση του </w:t>
      </w:r>
      <w:proofErr w:type="spellStart"/>
      <w:r w:rsidR="00C95B2F" w:rsidRPr="11E90C04">
        <w:rPr>
          <w:i/>
          <w:iCs/>
          <w:lang w:val="el-GR" w:eastAsia="ar-SA"/>
        </w:rPr>
        <w:t>προσυμβατικού</w:t>
      </w:r>
      <w:proofErr w:type="spellEnd"/>
      <w:r w:rsidR="00C95B2F" w:rsidRPr="11E90C04">
        <w:rPr>
          <w:i/>
          <w:iCs/>
          <w:lang w:val="el-GR" w:eastAsia="ar-SA"/>
        </w:rPr>
        <w:t xml:space="preserve"> ελέγχου ή της άσκησης προδικαστικής προσφυγής κατά της απόφασης κατακύρωσης)</w:t>
      </w:r>
      <w:r w:rsidR="00C95B2F" w:rsidRPr="11E90C04">
        <w:rPr>
          <w:lang w:val="el-GR" w:eastAsia="ar-SA"/>
        </w:rPr>
        <w:t xml:space="preserve"> </w:t>
      </w:r>
      <w:r w:rsidRPr="11E90C04">
        <w:rPr>
          <w:lang w:val="el-GR" w:eastAsia="ar-SA"/>
        </w:rPr>
        <w:t>ο  προσωρινός ανάδοχος</w:t>
      </w:r>
      <w:r w:rsidR="00C95B2F" w:rsidRPr="11E90C04">
        <w:rPr>
          <w:lang w:val="el-GR" w:eastAsia="ar-SA"/>
        </w:rPr>
        <w:t xml:space="preserve"> και έχει υποβάλει </w:t>
      </w:r>
      <w:r w:rsidRPr="11E90C04">
        <w:rPr>
          <w:lang w:val="el-GR" w:eastAsia="ar-SA"/>
        </w:rPr>
        <w:t>έπειτα από σχετική πρόσκληση, υπεύθυνη δήλωση, που υπογράφεται σύμφωνα με όσα ορίζονται στο </w:t>
      </w:r>
      <w:hyperlink r:id="rId32" w:history="1">
        <w:r w:rsidRPr="11E90C04">
          <w:rPr>
            <w:lang w:val="el-GR" w:eastAsia="ar-SA"/>
          </w:rPr>
          <w:t>άρθρο 79Α</w:t>
        </w:r>
      </w:hyperlink>
      <w:r w:rsidRPr="11E90C04">
        <w:rPr>
          <w:lang w:val="el-GR" w:eastAsia="ar-SA"/>
        </w:rPr>
        <w:t xml:space="preserve"> του ν. 4412/2016</w:t>
      </w:r>
      <w:r w:rsidR="009354F1" w:rsidRPr="11E90C04">
        <w:rPr>
          <w:lang w:val="el-GR" w:eastAsia="ar-SA"/>
        </w:rPr>
        <w:t xml:space="preserve"> </w:t>
      </w:r>
      <w:bookmarkStart w:id="328" w:name="_Hlk126503163"/>
      <w:r w:rsidR="009354F1" w:rsidRPr="11E90C04">
        <w:rPr>
          <w:lang w:val="el-GR" w:eastAsia="ar-SA"/>
        </w:rPr>
        <w:t>περί υπογραφής Ευρωπαϊκού Ενιαίου Εγγράφου Σύμβασης</w:t>
      </w:r>
      <w:bookmarkEnd w:id="328"/>
      <w:r w:rsidRPr="11E90C04">
        <w:rPr>
          <w:lang w:val="el-GR" w:eastAsia="ar-SA"/>
        </w:rPr>
        <w:t xml:space="preserve">, στην οποία δηλώνεται ότι, δεν έχουν επέλθει στο πρόσωπό του </w:t>
      </w:r>
      <w:proofErr w:type="spellStart"/>
      <w:r w:rsidRPr="11E90C04">
        <w:rPr>
          <w:lang w:val="el-GR" w:eastAsia="ar-SA"/>
        </w:rPr>
        <w:t>οψιγενείς</w:t>
      </w:r>
      <w:proofErr w:type="spellEnd"/>
      <w:r w:rsidRPr="11E90C04">
        <w:rPr>
          <w:lang w:val="el-GR" w:eastAsia="ar-SA"/>
        </w:rPr>
        <w:t xml:space="preserve"> μεταβολές κατά την έννοια του </w:t>
      </w:r>
      <w:hyperlink r:id="rId33" w:anchor="art104" w:history="1">
        <w:r w:rsidRPr="11E90C04">
          <w:rPr>
            <w:lang w:val="el-GR" w:eastAsia="ar-SA"/>
          </w:rPr>
          <w:t>άρθρου 104</w:t>
        </w:r>
      </w:hyperlink>
      <w:r w:rsidRPr="11E90C04">
        <w:rPr>
          <w:lang w:val="el-GR" w:eastAsia="ar-SA"/>
        </w:rPr>
        <w:t xml:space="preserve"> του ν. 4412/2016 . Η υπεύθυνη δήλωση ελέγχεται από την αναθέτουσα αρχή και μνημονεύεται στο συμφωνητικό. </w:t>
      </w:r>
      <w:bookmarkStart w:id="329" w:name="_Hlk164948030"/>
      <w:r w:rsidRPr="11E90C04">
        <w:rPr>
          <w:lang w:val="el-GR" w:eastAsia="ar-SA"/>
        </w:rPr>
        <w:t xml:space="preserve">Εφόσον δηλωθούν </w:t>
      </w:r>
      <w:proofErr w:type="spellStart"/>
      <w:r w:rsidRPr="11E90C04">
        <w:rPr>
          <w:lang w:val="el-GR" w:eastAsia="ar-SA"/>
        </w:rPr>
        <w:t>οψιγενείς</w:t>
      </w:r>
      <w:proofErr w:type="spellEnd"/>
      <w:r w:rsidRPr="11E90C04">
        <w:rPr>
          <w:lang w:val="el-GR" w:eastAsia="ar-SA"/>
        </w:rPr>
        <w:t xml:space="preserve"> μεταβολές, η δήλωση ελέγχεται από την Επιτροπή Διαγωνισμού, η οποία εισηγείται προς το αρμόδιο αποφαινόμενο όργανο</w:t>
      </w:r>
      <w:bookmarkEnd w:id="329"/>
      <w:r w:rsidRPr="11E90C04">
        <w:rPr>
          <w:lang w:val="el-GR" w:eastAsia="ar-SA"/>
        </w:rPr>
        <w:t>.</w:t>
      </w:r>
    </w:p>
    <w:p w14:paraId="3E0B3A5F"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E0B3A60" w14:textId="77777777" w:rsidR="000E00B6" w:rsidRPr="004602EE" w:rsidRDefault="000E00B6" w:rsidP="000E00B6">
      <w:pPr>
        <w:rPr>
          <w:lang w:val="el-GR"/>
        </w:rPr>
      </w:pPr>
      <w:r>
        <w:rPr>
          <w:b/>
          <w:lang w:val="el-GR"/>
        </w:rPr>
        <w:t>3.3.3</w:t>
      </w:r>
      <w:r w:rsidRPr="00811D42">
        <w:rPr>
          <w:lang w:val="el-GR"/>
        </w:rPr>
        <w:t xml:space="preserve"> </w:t>
      </w:r>
      <w:r w:rsidRPr="004602EE">
        <w:rPr>
          <w:lang w:val="el-GR"/>
        </w:rPr>
        <w:t>Στο πλαίσιο συμμόρφωσης με την υποχρέωση του άρθρου 22.2.δ. (</w:t>
      </w:r>
      <w:proofErr w:type="spellStart"/>
      <w:r w:rsidRPr="004602EE">
        <w:rPr>
          <w:lang w:val="el-GR"/>
        </w:rPr>
        <w:t>iii</w:t>
      </w:r>
      <w:proofErr w:type="spellEnd"/>
      <w:r w:rsidRPr="004602EE">
        <w:rPr>
          <w:lang w:val="el-GR"/>
        </w:rPr>
        <w:t>)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3E0B3A61" w14:textId="77777777" w:rsidR="000E00B6" w:rsidRPr="004602EE" w:rsidRDefault="000E00B6" w:rsidP="000E00B6">
      <w:pPr>
        <w:rPr>
          <w:lang w:val="el-GR"/>
        </w:rPr>
      </w:pPr>
      <w:r w:rsidRPr="004602EE">
        <w:rPr>
          <w:lang w:val="el-GR"/>
        </w:rPr>
        <w:t>•</w:t>
      </w:r>
      <w:r w:rsidRPr="004602EE">
        <w:rPr>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3E0B3A62" w14:textId="77777777" w:rsidR="000E00B6" w:rsidRDefault="000E00B6" w:rsidP="000E00B6">
      <w:pPr>
        <w:rPr>
          <w:lang w:val="el-GR"/>
        </w:rPr>
      </w:pPr>
      <w:r w:rsidRPr="004602EE">
        <w:rPr>
          <w:lang w:val="el-GR"/>
        </w:rPr>
        <w:lastRenderedPageBreak/>
        <w:t>•</w:t>
      </w:r>
      <w:r w:rsidRPr="004602EE">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3E0B3A63" w14:textId="77777777" w:rsidR="000E00B6" w:rsidRDefault="000E00B6" w:rsidP="005B1D5A">
      <w:pPr>
        <w:rPr>
          <w:lang w:val="el-GR" w:eastAsia="ar-SA"/>
        </w:rPr>
      </w:pPr>
    </w:p>
    <w:p w14:paraId="3E0B3A64" w14:textId="77777777" w:rsidR="005B1D5A" w:rsidRPr="00CE73AA" w:rsidRDefault="005B1D5A" w:rsidP="005B1D5A">
      <w:pPr>
        <w:rPr>
          <w:lang w:val="el-GR" w:eastAsia="ar-SA"/>
        </w:rPr>
      </w:pPr>
      <w:r w:rsidRPr="11E90C04">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11E90C04">
        <w:rPr>
          <w:rFonts w:ascii="Arial" w:hAnsi="Arial" w:cs="Arial"/>
          <w:lang w:val="el-GR" w:eastAsia="ar-SA"/>
        </w:rPr>
        <w:t xml:space="preserve"> </w:t>
      </w:r>
      <w:r w:rsidRPr="11E90C04">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E0B3A65" w14:textId="77777777" w:rsidR="005B1D5A" w:rsidRPr="00F70008" w:rsidRDefault="005B1D5A" w:rsidP="005B1D5A">
      <w:pPr>
        <w:rPr>
          <w:lang w:val="el-GR" w:eastAsia="ar-SA"/>
        </w:rPr>
      </w:pPr>
      <w:r w:rsidRPr="00CE73AA">
        <w:rPr>
          <w:lang w:val="el-GR" w:eastAsia="ar-SA"/>
        </w:rPr>
        <w:t>Στην περίπτωση που ο ανάδοχος δεν προσέλθει να υπογράψει το ως άνω συμφωνητικό μέσα στην τ</w:t>
      </w:r>
      <w:r w:rsidR="00FA6390" w:rsidRPr="07571D1B">
        <w:rPr>
          <w:lang w:val="el-GR" w:eastAsia="ar-SA"/>
        </w:rPr>
        <w:t>αχ</w:t>
      </w:r>
      <w:r w:rsidRPr="00CE73AA">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sidR="00FA6390" w:rsidRPr="07571D1B">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084DDE" w:rsidRPr="07571D1B">
        <w:rPr>
          <w:lang w:val="el-GR" w:eastAsia="ar-SA"/>
        </w:rPr>
        <w:t>Δ</w:t>
      </w:r>
      <w:r w:rsidRPr="00CE73AA">
        <w:rPr>
          <w:lang w:val="el-GR" w:eastAsia="ar-SA"/>
        </w:rPr>
        <w:t xml:space="preserve">ιακήρυξης. </w:t>
      </w:r>
      <w:r w:rsidRPr="00F70008">
        <w:rPr>
          <w:lang w:val="el-GR" w:eastAsia="ar-SA"/>
        </w:rPr>
        <w:t xml:space="preserve">Στην περίπτωση αυτή,  η αναθέτουσα αρχή </w:t>
      </w:r>
      <w:r w:rsidR="00084DDE" w:rsidRPr="07571D1B">
        <w:rPr>
          <w:lang w:val="el-GR" w:eastAsia="ar-SA"/>
        </w:rPr>
        <w:t xml:space="preserve">πέραν της κατάπτωσης της εγγύησης συμμετοχής, </w:t>
      </w:r>
      <w:r w:rsidRPr="00F70008">
        <w:rPr>
          <w:lang w:val="el-GR" w:eastAsia="ar-SA"/>
        </w:rPr>
        <w:t xml:space="preserve">μπορεί να ζητήσει αποζημίωση, ιδίως δυνάμει των άρθρων 197 και 198 </w:t>
      </w:r>
      <w:r w:rsidR="00494F5C" w:rsidRPr="07571D1B">
        <w:rPr>
          <w:lang w:val="el-GR" w:eastAsia="ar-SA"/>
        </w:rPr>
        <w:t xml:space="preserve">του </w:t>
      </w:r>
      <w:r w:rsidRPr="00F70008">
        <w:rPr>
          <w:lang w:val="el-GR" w:eastAsia="ar-SA"/>
        </w:rPr>
        <w:t>ΑΚ.</w:t>
      </w:r>
      <w:r w:rsidRPr="00F70008">
        <w:rPr>
          <w:vertAlign w:val="superscript"/>
          <w:lang w:val="el-GR" w:eastAsia="ar-SA"/>
        </w:rPr>
        <w:footnoteReference w:id="31"/>
      </w:r>
    </w:p>
    <w:p w14:paraId="3E0B3A66"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sidR="00905931" w:rsidRPr="07571D1B">
        <w:rPr>
          <w:lang w:val="el-GR" w:eastAsia="ar-SA"/>
        </w:rPr>
        <w:t>ο</w:t>
      </w:r>
      <w:r w:rsidRPr="00F70008">
        <w:rPr>
          <w:lang w:val="el-GR" w:eastAsia="ar-SA"/>
        </w:rPr>
        <w:t>σ</w:t>
      </w:r>
      <w:r w:rsidR="00905931" w:rsidRPr="07571D1B">
        <w:rPr>
          <w:lang w:val="el-GR" w:eastAsia="ar-SA"/>
        </w:rPr>
        <w:t>ί</w:t>
      </w:r>
      <w:r w:rsidRPr="00F70008">
        <w:rPr>
          <w:lang w:val="el-GR" w:eastAsia="ar-SA"/>
        </w:rPr>
        <w:t xml:space="preserve">ου συμφέροντος ή αντικειμενικών λόγων ανωτέρας βίας, ο ανάδοχος δικαιούται να απέχει από την υπογραφή του συμφωνητικού, </w:t>
      </w:r>
      <w:bookmarkStart w:id="330" w:name="_Hlk126503370"/>
      <w:r w:rsidRPr="00F70008">
        <w:rPr>
          <w:lang w:val="el-GR" w:eastAsia="ar-SA"/>
        </w:rPr>
        <w:t xml:space="preserve">χωρίς να εκπέσει η εγγύηση συμμετοχής του, </w:t>
      </w:r>
      <w:bookmarkEnd w:id="330"/>
      <w:r w:rsidRPr="00F70008">
        <w:rPr>
          <w:lang w:val="el-GR" w:eastAsia="ar-SA"/>
        </w:rPr>
        <w:t>καθώς και να ζητήσει αποζημίωση ιδίως δυνάμει των άρθρων 197 και 198</w:t>
      </w:r>
      <w:r w:rsidR="00494F5C" w:rsidRPr="07571D1B">
        <w:rPr>
          <w:lang w:val="el-GR" w:eastAsia="ar-SA"/>
        </w:rPr>
        <w:t xml:space="preserve"> του</w:t>
      </w:r>
      <w:r w:rsidRPr="00F70008">
        <w:rPr>
          <w:lang w:val="el-GR" w:eastAsia="ar-SA"/>
        </w:rPr>
        <w:t xml:space="preserve"> </w:t>
      </w:r>
      <w:r w:rsidR="00A265B6" w:rsidRPr="07571D1B">
        <w:rPr>
          <w:lang w:val="el-GR" w:eastAsia="ar-SA"/>
        </w:rPr>
        <w:t>ΑΚ.</w:t>
      </w:r>
      <w:r w:rsidR="00A265B6" w:rsidRPr="00F70008">
        <w:rPr>
          <w:vertAlign w:val="superscript"/>
          <w:lang w:val="el-GR" w:eastAsia="ar-SA"/>
        </w:rPr>
        <w:footnoteReference w:id="32"/>
      </w:r>
    </w:p>
    <w:p w14:paraId="3E0B3A67" w14:textId="77777777" w:rsidR="006119DB" w:rsidRPr="006119DB" w:rsidRDefault="006119DB" w:rsidP="00821852">
      <w:pPr>
        <w:rPr>
          <w:lang w:val="el-GR"/>
        </w:rPr>
      </w:pPr>
    </w:p>
    <w:p w14:paraId="3E0B3A68" w14:textId="77777777" w:rsidR="008338F0" w:rsidRPr="00603221" w:rsidRDefault="003355E7" w:rsidP="003A109E">
      <w:pPr>
        <w:pStyle w:val="2"/>
        <w:rPr>
          <w:rFonts w:cs="Tahoma"/>
          <w:lang w:val="el-GR"/>
        </w:rPr>
      </w:pPr>
      <w:bookmarkStart w:id="331" w:name="_Toc74566916"/>
      <w:bookmarkStart w:id="332" w:name="_Toc74566917"/>
      <w:bookmarkStart w:id="333" w:name="_Toc74566918"/>
      <w:bookmarkStart w:id="334" w:name="_Toc74566919"/>
      <w:bookmarkStart w:id="335" w:name="_Toc74566920"/>
      <w:bookmarkStart w:id="336" w:name="_Toc74566921"/>
      <w:bookmarkStart w:id="337" w:name="_Toc74566922"/>
      <w:bookmarkStart w:id="338" w:name="_Toc74566923"/>
      <w:bookmarkStart w:id="339" w:name="_Toc74566924"/>
      <w:bookmarkStart w:id="340" w:name="_Toc74566925"/>
      <w:bookmarkStart w:id="341" w:name="_Toc74566926"/>
      <w:bookmarkStart w:id="342" w:name="_Προδικαστικές_Προσφυγές_-"/>
      <w:bookmarkStart w:id="343" w:name="_Toc97194316"/>
      <w:bookmarkStart w:id="344" w:name="_Toc97194448"/>
      <w:bookmarkStart w:id="345" w:name="_Ref151371302"/>
      <w:bookmarkStart w:id="346" w:name="_Ref151371311"/>
      <w:bookmarkStart w:id="347" w:name="_Toc189730660"/>
      <w:bookmarkStart w:id="348" w:name="_Ref496542648"/>
      <w:bookmarkStart w:id="349" w:name="_Ref496542669"/>
      <w:bookmarkEnd w:id="331"/>
      <w:bookmarkEnd w:id="332"/>
      <w:bookmarkEnd w:id="333"/>
      <w:bookmarkEnd w:id="334"/>
      <w:bookmarkEnd w:id="335"/>
      <w:bookmarkEnd w:id="336"/>
      <w:bookmarkEnd w:id="337"/>
      <w:bookmarkEnd w:id="338"/>
      <w:bookmarkEnd w:id="339"/>
      <w:bookmarkEnd w:id="340"/>
      <w:bookmarkEnd w:id="341"/>
      <w:bookmarkEnd w:id="342"/>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43"/>
      <w:bookmarkEnd w:id="344"/>
      <w:bookmarkEnd w:id="345"/>
      <w:bookmarkEnd w:id="346"/>
      <w:bookmarkEnd w:id="347"/>
      <w:r w:rsidR="005B1D5A" w:rsidRPr="005B1D5A" w:rsidDel="005B1D5A">
        <w:rPr>
          <w:rFonts w:cs="Tahoma"/>
          <w:lang w:val="el-GR"/>
        </w:rPr>
        <w:t xml:space="preserve"> </w:t>
      </w:r>
      <w:bookmarkEnd w:id="348"/>
      <w:bookmarkEnd w:id="349"/>
      <w:r w:rsidRPr="00603221">
        <w:rPr>
          <w:rFonts w:cs="Tahoma"/>
          <w:lang w:val="el-GR"/>
        </w:rPr>
        <w:t xml:space="preserve"> </w:t>
      </w:r>
    </w:p>
    <w:p w14:paraId="3E0B3A69" w14:textId="77777777" w:rsidR="005B1D5A" w:rsidRPr="00020B6A" w:rsidRDefault="005B1D5A" w:rsidP="005B1D5A">
      <w:pPr>
        <w:rPr>
          <w:color w:val="000000"/>
          <w:lang w:val="el-GR"/>
        </w:rPr>
      </w:pPr>
      <w:r w:rsidRPr="11E90C04">
        <w:rPr>
          <w:color w:val="000000" w:themeColor="text1"/>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11E90C04">
        <w:rPr>
          <w:color w:val="000000" w:themeColor="text1"/>
          <w:lang w:val="el-GR"/>
        </w:rPr>
        <w:t>ενωσιακής</w:t>
      </w:r>
      <w:proofErr w:type="spellEnd"/>
      <w:r w:rsidRPr="11E90C04">
        <w:rPr>
          <w:color w:val="000000" w:themeColor="text1"/>
          <w:lang w:val="el-GR"/>
        </w:rPr>
        <w:t xml:space="preserve"> ή εσωτερικής νομοθεσίας στον τομέα των δημοσίων συμβάσεων, έχει δικαίωμα να προσφύγει στην </w:t>
      </w:r>
      <w:r w:rsidR="00D246C2" w:rsidRPr="11E90C04">
        <w:rPr>
          <w:lang w:val="el-GR"/>
        </w:rPr>
        <w:t>Ενιαία Αρχή Δημοσίων Συμβάσεων (</w:t>
      </w:r>
      <w:r w:rsidR="00602A33" w:rsidRPr="11E90C04">
        <w:rPr>
          <w:lang w:val="el-GR"/>
        </w:rPr>
        <w:t>Ε.Α.ΔΗ.ΣΥ.</w:t>
      </w:r>
      <w:r w:rsidR="00D246C2" w:rsidRPr="11E90C04">
        <w:rPr>
          <w:lang w:val="el-GR"/>
        </w:rPr>
        <w:t>)</w:t>
      </w:r>
      <w:r w:rsidRPr="11E90C04">
        <w:rPr>
          <w:color w:val="000000" w:themeColor="text1"/>
          <w:lang w:val="el-GR"/>
        </w:rPr>
        <w:t xml:space="preserve">, σύμφωνα με τα ειδικότερα οριζόμενα στα άρθρα </w:t>
      </w:r>
      <w:r w:rsidR="00637308" w:rsidRPr="11E90C04">
        <w:rPr>
          <w:color w:val="000000" w:themeColor="text1"/>
          <w:lang w:val="el-GR"/>
        </w:rPr>
        <w:t xml:space="preserve">346 </w:t>
      </w:r>
      <w:proofErr w:type="spellStart"/>
      <w:r w:rsidRPr="11E90C04">
        <w:rPr>
          <w:color w:val="000000" w:themeColor="text1"/>
          <w:lang w:val="el-GR"/>
        </w:rPr>
        <w:t>επ</w:t>
      </w:r>
      <w:proofErr w:type="spellEnd"/>
      <w:r w:rsidRPr="11E90C04">
        <w:rPr>
          <w:color w:val="000000" w:themeColor="text1"/>
          <w:lang w:val="el-GR"/>
        </w:rPr>
        <w:t xml:space="preserve">. </w:t>
      </w:r>
      <w:r w:rsidR="00637308" w:rsidRPr="11E90C04">
        <w:rPr>
          <w:color w:val="000000" w:themeColor="text1"/>
          <w:lang w:val="el-GR"/>
        </w:rPr>
        <w:t xml:space="preserve">του </w:t>
      </w:r>
      <w:r w:rsidRPr="11E90C04">
        <w:rPr>
          <w:color w:val="000000" w:themeColor="text1"/>
          <w:lang w:val="el-GR"/>
        </w:rPr>
        <w:t xml:space="preserve">ν. 4412/2016 και 1 </w:t>
      </w:r>
      <w:proofErr w:type="spellStart"/>
      <w:r w:rsidRPr="11E90C04">
        <w:rPr>
          <w:color w:val="000000" w:themeColor="text1"/>
          <w:lang w:val="el-GR"/>
        </w:rPr>
        <w:t>επ</w:t>
      </w:r>
      <w:proofErr w:type="spellEnd"/>
      <w:r w:rsidRPr="11E90C04">
        <w:rPr>
          <w:color w:val="000000" w:themeColor="text1"/>
          <w:lang w:val="el-GR"/>
        </w:rPr>
        <w:t xml:space="preserve">. </w:t>
      </w:r>
      <w:r w:rsidR="00637308" w:rsidRPr="11E90C04">
        <w:rPr>
          <w:color w:val="000000" w:themeColor="text1"/>
          <w:lang w:val="el-GR"/>
        </w:rPr>
        <w:t xml:space="preserve">του </w:t>
      </w:r>
      <w:proofErr w:type="spellStart"/>
      <w:r w:rsidRPr="11E90C04">
        <w:rPr>
          <w:color w:val="000000" w:themeColor="text1"/>
          <w:lang w:val="el-GR"/>
        </w:rPr>
        <w:t>π.δ</w:t>
      </w:r>
      <w:proofErr w:type="spellEnd"/>
      <w:r w:rsidR="00637308" w:rsidRPr="11E90C04">
        <w:rPr>
          <w:color w:val="000000" w:themeColor="text1"/>
          <w:lang w:val="el-GR"/>
        </w:rPr>
        <w:t>/τος</w:t>
      </w:r>
      <w:r w:rsidRPr="11E90C04">
        <w:rPr>
          <w:color w:val="000000" w:themeColor="text1"/>
          <w:lang w:val="el-GR"/>
        </w:rPr>
        <w:t xml:space="preserve">. 39/2017, </w:t>
      </w:r>
      <w:r w:rsidR="00637308" w:rsidRPr="11E90C04">
        <w:rPr>
          <w:color w:val="000000" w:themeColor="text1"/>
          <w:lang w:val="el-GR"/>
        </w:rPr>
        <w:t>ασκώντας</w:t>
      </w:r>
      <w:r w:rsidRPr="11E90C04">
        <w:rPr>
          <w:color w:val="000000" w:themeColor="text1"/>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3E0B3A6A" w14:textId="77777777" w:rsidR="005B1D5A" w:rsidRPr="00020B6A" w:rsidRDefault="005B1D5A" w:rsidP="005B1D5A">
      <w:pPr>
        <w:rPr>
          <w:color w:val="000000"/>
          <w:lang w:val="el-GR"/>
        </w:rPr>
      </w:pPr>
      <w:r w:rsidRPr="11E90C04">
        <w:rPr>
          <w:color w:val="000000" w:themeColor="text1"/>
          <w:lang w:val="el-GR"/>
        </w:rPr>
        <w:t>Σε περίπτωση προσ</w:t>
      </w:r>
      <w:r w:rsidR="00C0278B" w:rsidRPr="11E90C04">
        <w:rPr>
          <w:color w:val="000000" w:themeColor="text1"/>
          <w:lang w:val="el-GR"/>
        </w:rPr>
        <w:t>βολ</w:t>
      </w:r>
      <w:r w:rsidRPr="11E90C04">
        <w:rPr>
          <w:color w:val="000000" w:themeColor="text1"/>
          <w:lang w:val="el-GR"/>
        </w:rPr>
        <w:t>ής κατά πράξης της αναθέτουσας αρχής, η προθεσμία για την άσκηση της προδικαστικής προσφυγής είναι:</w:t>
      </w:r>
    </w:p>
    <w:p w14:paraId="3E0B3A6B" w14:textId="77777777" w:rsidR="005B1D5A" w:rsidRPr="00020B6A" w:rsidRDefault="005B1D5A" w:rsidP="005B1D5A">
      <w:pPr>
        <w:rPr>
          <w:color w:val="000000"/>
          <w:lang w:val="el-GR"/>
        </w:rPr>
      </w:pPr>
      <w:r w:rsidRPr="11E90C04">
        <w:rPr>
          <w:color w:val="000000" w:themeColor="text1"/>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E0B3A6C" w14:textId="77777777" w:rsidR="005B1D5A" w:rsidRPr="00020B6A" w:rsidRDefault="005B1D5A" w:rsidP="005B1D5A">
      <w:pPr>
        <w:rPr>
          <w:color w:val="000000"/>
          <w:lang w:val="el-GR"/>
        </w:rPr>
      </w:pPr>
      <w:r w:rsidRPr="00020B6A">
        <w:rPr>
          <w:color w:val="000000"/>
          <w:lang w:val="el-GR"/>
        </w:rPr>
        <w:lastRenderedPageBreak/>
        <w:t xml:space="preserve">(β) δεκαπέντε (15) ημέρες από την κοινοποίηση της προσβαλλόμενης πράξης σε αυτόν αν χρησιμοποιήθηκαν άλλα μέσα επικοινωνίας, άλλως  </w:t>
      </w:r>
    </w:p>
    <w:p w14:paraId="3E0B3A6D"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3E0B3A6E" w14:textId="77777777" w:rsidR="005B1D5A" w:rsidRPr="00995186" w:rsidRDefault="00E536F5" w:rsidP="07571D1B">
      <w:pPr>
        <w:rPr>
          <w:color w:val="000000"/>
          <w:lang w:val="el-GR"/>
        </w:rPr>
      </w:pPr>
      <w:r w:rsidRPr="00995186" w:rsidDel="00E536F5">
        <w:rPr>
          <w:color w:val="000000"/>
          <w:lang w:val="el-GR"/>
        </w:rPr>
        <w:t xml:space="preserve"> </w:t>
      </w:r>
      <w:r w:rsidR="005B1D5A" w:rsidRPr="00995186">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3E0B3A6F" w14:textId="77777777" w:rsidR="005B1D5A" w:rsidRPr="00020B6A" w:rsidRDefault="005B1D5A" w:rsidP="005B1D5A">
      <w:pPr>
        <w:rPr>
          <w:color w:val="000000"/>
          <w:lang w:val="el-GR"/>
        </w:rPr>
      </w:pPr>
      <w:r>
        <w:rPr>
          <w:color w:val="000000"/>
          <w:lang w:val="el-GR"/>
        </w:rPr>
        <w:t xml:space="preserve">Οι προθεσμίες </w:t>
      </w:r>
      <w:r w:rsidR="0071518E" w:rsidRPr="07571D1B">
        <w:rPr>
          <w:color w:val="000000" w:themeColor="text1"/>
          <w:lang w:val="el-GR"/>
        </w:rPr>
        <w:t>άσκησης</w:t>
      </w:r>
      <w:r>
        <w:rPr>
          <w:color w:val="000000"/>
          <w:lang w:val="el-GR"/>
        </w:rPr>
        <w:t xml:space="preserve">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λήγουν όταν περάσει ολόκληρη η τελευταία ημέρα και ώρα 23:59:59 και, αν αυτή είναι εξαιρετέα ή Σάββατο, όταν περάσει ολόκληρη η επ</w:t>
      </w:r>
      <w:r w:rsidR="0071518E" w:rsidRPr="07571D1B">
        <w:rPr>
          <w:color w:val="000000" w:themeColor="text1"/>
          <w:lang w:val="el-GR"/>
        </w:rPr>
        <w:t>ό</w:t>
      </w:r>
      <w:r w:rsidRPr="0034590B">
        <w:rPr>
          <w:color w:val="000000"/>
          <w:lang w:val="el-GR"/>
        </w:rPr>
        <w:t>μ</w:t>
      </w:r>
      <w:r w:rsidR="0071518E" w:rsidRPr="07571D1B">
        <w:rPr>
          <w:color w:val="000000" w:themeColor="text1"/>
          <w:lang w:val="el-GR"/>
        </w:rPr>
        <w:t>ε</w:t>
      </w:r>
      <w:r w:rsidRPr="0034590B">
        <w:rPr>
          <w:color w:val="000000"/>
          <w:lang w:val="el-GR"/>
        </w:rPr>
        <w:t xml:space="preserve">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33"/>
      </w:r>
      <w:r>
        <w:rPr>
          <w:color w:val="000000"/>
          <w:lang w:val="el-GR"/>
        </w:rPr>
        <w:t>.</w:t>
      </w:r>
    </w:p>
    <w:p w14:paraId="3E0B3A70"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E0B3A71" w14:textId="77777777" w:rsidR="005B1D5A" w:rsidRPr="00020B6A" w:rsidRDefault="005B1D5A" w:rsidP="005B1D5A">
      <w:pPr>
        <w:rPr>
          <w:color w:val="000000"/>
          <w:lang w:val="el-GR"/>
        </w:rPr>
      </w:pPr>
      <w:r w:rsidRPr="11E90C04">
        <w:rPr>
          <w:color w:val="000000" w:themeColor="text1"/>
          <w:lang w:val="el-GR"/>
        </w:rPr>
        <w:t xml:space="preserve">Για το παραδεκτό της άσκησης της προδικαστικής προσφυγής κατατίθεται από τον προσφεύγοντα </w:t>
      </w:r>
      <w:r w:rsidR="00637308" w:rsidRPr="11E90C04">
        <w:rPr>
          <w:color w:val="000000" w:themeColor="text1"/>
          <w:lang w:val="el-GR"/>
        </w:rPr>
        <w:t xml:space="preserve">παράβολο </w:t>
      </w:r>
      <w:r w:rsidRPr="11E90C04">
        <w:rPr>
          <w:color w:val="000000" w:themeColor="text1"/>
          <w:lang w:val="el-GR"/>
        </w:rPr>
        <w:t xml:space="preserve">υπέρ του Ελληνικού Δημοσίου, σύμφωνα με όσα ορίζονται στο άρθρο 363 </w:t>
      </w:r>
      <w:r w:rsidR="00F405DC" w:rsidRPr="11E90C04">
        <w:rPr>
          <w:color w:val="000000" w:themeColor="text1"/>
          <w:lang w:val="el-GR"/>
        </w:rPr>
        <w:t>του ν</w:t>
      </w:r>
      <w:r w:rsidRPr="11E90C04">
        <w:rPr>
          <w:color w:val="000000" w:themeColor="text1"/>
          <w:lang w:val="el-GR"/>
        </w:rPr>
        <w:t>. 4412/2016</w:t>
      </w:r>
      <w:r w:rsidR="000A7747" w:rsidRPr="11E90C04">
        <w:rPr>
          <w:color w:val="000000" w:themeColor="text1"/>
          <w:lang w:val="el-GR"/>
        </w:rPr>
        <w:t xml:space="preserve"> </w:t>
      </w:r>
      <w:bookmarkStart w:id="350" w:name="_Hlk126503539"/>
      <w:r w:rsidR="000A7747" w:rsidRPr="11E90C04">
        <w:rPr>
          <w:color w:val="000000" w:themeColor="text1"/>
          <w:lang w:val="el-GR"/>
        </w:rPr>
        <w:t>όπως τροποποιήθηκε με το άρθρο 135 Ν. 4782/2021</w:t>
      </w:r>
      <w:r w:rsidRPr="11E90C04">
        <w:rPr>
          <w:color w:val="000000" w:themeColor="text1"/>
          <w:lang w:val="el-GR"/>
        </w:rPr>
        <w:t xml:space="preserve"> </w:t>
      </w:r>
      <w:bookmarkEnd w:id="350"/>
      <w:r w:rsidRPr="11E90C04">
        <w:rPr>
          <w:color w:val="000000" w:themeColor="text1"/>
          <w:lang w:val="el-GR"/>
        </w:rPr>
        <w:t xml:space="preserve">. Η επιστροφή του </w:t>
      </w:r>
      <w:proofErr w:type="spellStart"/>
      <w:r w:rsidRPr="11E90C04">
        <w:rPr>
          <w:color w:val="000000" w:themeColor="text1"/>
          <w:lang w:val="el-GR"/>
        </w:rPr>
        <w:t>παραβόλου</w:t>
      </w:r>
      <w:proofErr w:type="spellEnd"/>
      <w:r w:rsidRPr="11E90C04">
        <w:rPr>
          <w:color w:val="000000" w:themeColor="text1"/>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11E90C04">
        <w:rPr>
          <w:lang w:val="el-GR"/>
        </w:rPr>
        <w:t>Ε.Α.ΔΗ.ΣΥ.</w:t>
      </w:r>
      <w:r w:rsidR="00ED4715" w:rsidRPr="11E90C04">
        <w:rPr>
          <w:lang w:val="el-GR"/>
        </w:rPr>
        <w:t xml:space="preserve"> </w:t>
      </w:r>
      <w:r w:rsidRPr="11E90C04">
        <w:rPr>
          <w:color w:val="000000" w:themeColor="text1"/>
          <w:lang w:val="el-GR"/>
        </w:rPr>
        <w:t>επί της προσφυγής, γ) σε περίπτωση παραίτησης του προσφεύγοντ</w:t>
      </w:r>
      <w:r w:rsidR="00320732" w:rsidRPr="11E90C04">
        <w:rPr>
          <w:color w:val="000000" w:themeColor="text1"/>
          <w:lang w:val="el-GR"/>
        </w:rPr>
        <w:t>ος</w:t>
      </w:r>
      <w:r w:rsidRPr="11E90C04">
        <w:rPr>
          <w:color w:val="000000" w:themeColor="text1"/>
          <w:lang w:val="el-GR"/>
        </w:rPr>
        <w:t xml:space="preserve"> από την προσφυγή του έως και δέκα (10) ημέρες από την κατάθεση της προσφυγής. </w:t>
      </w:r>
    </w:p>
    <w:p w14:paraId="3E0B3A72" w14:textId="77777777" w:rsidR="005B1D5A" w:rsidRPr="00020B6A" w:rsidRDefault="005B1D5A" w:rsidP="005B1D5A">
      <w:pPr>
        <w:rPr>
          <w:color w:val="000000"/>
          <w:lang w:val="el-GR"/>
        </w:rPr>
      </w:pPr>
      <w:r w:rsidRPr="11E90C04">
        <w:rPr>
          <w:color w:val="000000" w:themeColor="text1"/>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11E90C04">
        <w:rPr>
          <w:lang w:val="el-GR"/>
        </w:rPr>
        <w:t xml:space="preserve">Ε.Α.ΔΗ.ΣΥ. </w:t>
      </w:r>
      <w:r w:rsidRPr="11E90C04">
        <w:rPr>
          <w:color w:val="000000" w:themeColor="text1"/>
          <w:lang w:val="el-GR"/>
        </w:rPr>
        <w:t>μετά από άσκηση προδικαστικής προσφυγής, σύμφωνα με τ</w:t>
      </w:r>
      <w:r w:rsidR="00320732" w:rsidRPr="11E90C04">
        <w:rPr>
          <w:color w:val="000000" w:themeColor="text1"/>
          <w:lang w:val="el-GR"/>
        </w:rPr>
        <w:t>α</w:t>
      </w:r>
      <w:r w:rsidRPr="11E90C04">
        <w:rPr>
          <w:color w:val="000000" w:themeColor="text1"/>
          <w:lang w:val="el-GR"/>
        </w:rPr>
        <w:t xml:space="preserve"> άρθρ</w:t>
      </w:r>
      <w:r w:rsidR="00320732" w:rsidRPr="11E90C04">
        <w:rPr>
          <w:color w:val="000000" w:themeColor="text1"/>
          <w:lang w:val="el-GR"/>
        </w:rPr>
        <w:t>α</w:t>
      </w:r>
      <w:r w:rsidRPr="11E90C04">
        <w:rPr>
          <w:color w:val="000000" w:themeColor="text1"/>
          <w:lang w:val="el-GR"/>
        </w:rPr>
        <w:t xml:space="preserve"> 368 του ν. 4412/2016 και 20 </w:t>
      </w:r>
      <w:proofErr w:type="spellStart"/>
      <w:r w:rsidRPr="11E90C04">
        <w:rPr>
          <w:color w:val="000000" w:themeColor="text1"/>
          <w:lang w:val="el-GR"/>
        </w:rPr>
        <w:t>π.δ</w:t>
      </w:r>
      <w:proofErr w:type="spellEnd"/>
      <w:r w:rsidR="00320732" w:rsidRPr="11E90C04">
        <w:rPr>
          <w:color w:val="000000" w:themeColor="text1"/>
          <w:lang w:val="el-GR"/>
        </w:rPr>
        <w:t>/τος</w:t>
      </w:r>
      <w:r w:rsidRPr="11E90C04">
        <w:rPr>
          <w:color w:val="000000" w:themeColor="text1"/>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sidR="00320732" w:rsidRPr="11E90C04">
        <w:rPr>
          <w:color w:val="000000" w:themeColor="text1"/>
          <w:lang w:val="el-GR"/>
        </w:rPr>
        <w:t xml:space="preserve">μέτρων </w:t>
      </w:r>
      <w:r w:rsidRPr="11E90C04">
        <w:rPr>
          <w:color w:val="000000" w:themeColor="text1"/>
          <w:lang w:val="el-GR"/>
        </w:rPr>
        <w:t xml:space="preserve">προσωρινής προστασίας σύμφωνα με το άρθρο 366 παρ. 1-2 </w:t>
      </w:r>
      <w:r w:rsidR="00320732" w:rsidRPr="11E90C04">
        <w:rPr>
          <w:color w:val="000000" w:themeColor="text1"/>
          <w:lang w:val="el-GR"/>
        </w:rPr>
        <w:t xml:space="preserve">του </w:t>
      </w:r>
      <w:r w:rsidRPr="11E90C04">
        <w:rPr>
          <w:color w:val="000000" w:themeColor="text1"/>
          <w:lang w:val="el-GR"/>
        </w:rPr>
        <w:t xml:space="preserve">ν. 4412/2016 και 15 παρ. 1-4 </w:t>
      </w:r>
      <w:r w:rsidR="00320732" w:rsidRPr="11E90C04">
        <w:rPr>
          <w:color w:val="000000" w:themeColor="text1"/>
          <w:lang w:val="el-GR"/>
        </w:rPr>
        <w:t xml:space="preserve">του </w:t>
      </w:r>
      <w:proofErr w:type="spellStart"/>
      <w:r w:rsidRPr="11E90C04">
        <w:rPr>
          <w:color w:val="000000" w:themeColor="text1"/>
          <w:lang w:val="el-GR"/>
        </w:rPr>
        <w:t>π.δ</w:t>
      </w:r>
      <w:proofErr w:type="spellEnd"/>
      <w:r w:rsidR="00320732" w:rsidRPr="11E90C04">
        <w:rPr>
          <w:color w:val="000000" w:themeColor="text1"/>
          <w:lang w:val="el-GR"/>
        </w:rPr>
        <w:t>/τος</w:t>
      </w:r>
      <w:r w:rsidRPr="11E90C04">
        <w:rPr>
          <w:color w:val="000000" w:themeColor="text1"/>
          <w:lang w:val="el-GR"/>
        </w:rPr>
        <w:t xml:space="preserve"> 39/2017. </w:t>
      </w:r>
    </w:p>
    <w:p w14:paraId="3E0B3A73"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E0B3A74"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3E0B3A75" w14:textId="77777777" w:rsidR="005B1D5A" w:rsidRPr="00020B6A" w:rsidRDefault="005B1D5A" w:rsidP="005B1D5A">
      <w:pPr>
        <w:rPr>
          <w:color w:val="000000"/>
          <w:lang w:val="el-GR"/>
        </w:rPr>
      </w:pPr>
      <w:r w:rsidRPr="11E90C04">
        <w:rPr>
          <w:color w:val="000000" w:themeColor="text1"/>
          <w:lang w:val="el-GR"/>
        </w:rPr>
        <w:t>α) Κοινοποιεί την προσφυγή το αργότερο έως την επ</w:t>
      </w:r>
      <w:r w:rsidR="00357110" w:rsidRPr="11E90C04">
        <w:rPr>
          <w:color w:val="000000" w:themeColor="text1"/>
          <w:lang w:val="el-GR"/>
        </w:rPr>
        <w:t>ό</w:t>
      </w:r>
      <w:r w:rsidRPr="11E90C04">
        <w:rPr>
          <w:color w:val="000000" w:themeColor="text1"/>
          <w:lang w:val="el-GR"/>
        </w:rPr>
        <w:t>μ</w:t>
      </w:r>
      <w:r w:rsidR="00357110" w:rsidRPr="11E90C04">
        <w:rPr>
          <w:color w:val="000000" w:themeColor="text1"/>
          <w:lang w:val="el-GR"/>
        </w:rPr>
        <w:t>ε</w:t>
      </w:r>
      <w:r w:rsidRPr="11E90C04">
        <w:rPr>
          <w:color w:val="000000" w:themeColor="text1"/>
          <w:lang w:val="el-GR"/>
        </w:rPr>
        <w:t xml:space="preserve">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357110" w:rsidRPr="11E90C04">
        <w:rPr>
          <w:color w:val="000000" w:themeColor="text1"/>
          <w:lang w:val="el-GR"/>
        </w:rPr>
        <w:t xml:space="preserve">του </w:t>
      </w:r>
      <w:proofErr w:type="spellStart"/>
      <w:r w:rsidRPr="11E90C04">
        <w:rPr>
          <w:color w:val="000000" w:themeColor="text1"/>
          <w:lang w:val="el-GR"/>
        </w:rPr>
        <w:t>π.δ</w:t>
      </w:r>
      <w:proofErr w:type="spellEnd"/>
      <w:r w:rsidR="00357110" w:rsidRPr="11E90C04">
        <w:rPr>
          <w:color w:val="000000" w:themeColor="text1"/>
          <w:lang w:val="el-GR"/>
        </w:rPr>
        <w:t>/τος</w:t>
      </w:r>
      <w:r w:rsidRPr="11E90C04">
        <w:rPr>
          <w:color w:val="000000" w:themeColor="text1"/>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E0B3A76" w14:textId="77777777"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w:t>
      </w:r>
      <w:r w:rsidRPr="00020B6A">
        <w:rPr>
          <w:color w:val="000000"/>
          <w:lang w:val="el-GR"/>
        </w:rPr>
        <w:lastRenderedPageBreak/>
        <w:t>να παραθέσει αρχική ή συμπληρωματική αιτιολογία για την υποστήριξη της προσβαλλόμενης με την προδικαστική προσφυγή πράξης.</w:t>
      </w:r>
    </w:p>
    <w:p w14:paraId="3E0B3A77" w14:textId="77777777" w:rsidR="005B1D5A" w:rsidRPr="00020B6A" w:rsidRDefault="005B1D5A" w:rsidP="005B1D5A">
      <w:pPr>
        <w:rPr>
          <w:color w:val="000000"/>
          <w:lang w:val="el-GR"/>
        </w:rPr>
      </w:pPr>
      <w:r w:rsidRPr="11E90C04">
        <w:rPr>
          <w:color w:val="000000" w:themeColor="text1"/>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w:t>
      </w:r>
      <w:r w:rsidR="00B81F58" w:rsidRPr="11E90C04">
        <w:rPr>
          <w:color w:val="000000" w:themeColor="text1"/>
          <w:lang w:val="el-GR"/>
        </w:rPr>
        <w:t>ό</w:t>
      </w:r>
      <w:r w:rsidRPr="11E90C04">
        <w:rPr>
          <w:color w:val="000000" w:themeColor="text1"/>
          <w:lang w:val="el-GR"/>
        </w:rPr>
        <w:t>μ</w:t>
      </w:r>
      <w:r w:rsidR="00B81F58" w:rsidRPr="11E90C04">
        <w:rPr>
          <w:color w:val="000000" w:themeColor="text1"/>
          <w:lang w:val="el-GR"/>
        </w:rPr>
        <w:t>ε</w:t>
      </w:r>
      <w:r w:rsidRPr="11E90C04">
        <w:rPr>
          <w:color w:val="000000" w:themeColor="text1"/>
          <w:lang w:val="el-GR"/>
        </w:rPr>
        <w:t>νη εργάσιμη ημέρα από την κατάθεσή τους.</w:t>
      </w:r>
    </w:p>
    <w:p w14:paraId="3E0B3A7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3E0B3A79" w14:textId="77777777" w:rsidR="005B1D5A" w:rsidRPr="00020B6A" w:rsidRDefault="005B1D5A" w:rsidP="005B1D5A">
      <w:pPr>
        <w:rPr>
          <w:color w:val="000000"/>
          <w:lang w:val="el-GR"/>
        </w:rPr>
      </w:pPr>
      <w:r w:rsidRPr="11E90C04">
        <w:rPr>
          <w:color w:val="000000" w:themeColor="text1"/>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00A0624F" w:rsidRPr="11E90C04">
        <w:rPr>
          <w:color w:val="000000" w:themeColor="text1"/>
          <w:lang w:val="el-GR"/>
        </w:rPr>
        <w:t xml:space="preserve">του </w:t>
      </w:r>
      <w:r w:rsidRPr="11E90C04">
        <w:rPr>
          <w:color w:val="000000" w:themeColor="text1"/>
          <w:lang w:val="el-GR"/>
        </w:rPr>
        <w:t>ν. 4412/2016 κατά των εκτελεστών πράξεων ή παραλείψεων της αναθέτουσας αρχής .</w:t>
      </w:r>
    </w:p>
    <w:p w14:paraId="3E0B3A7A" w14:textId="77777777" w:rsidR="00F1538B" w:rsidRDefault="005B1D5A" w:rsidP="005B1D5A">
      <w:pPr>
        <w:rPr>
          <w:color w:val="000000"/>
          <w:lang w:val="el-GR"/>
        </w:rPr>
      </w:pPr>
      <w:r w:rsidRPr="00020B6A">
        <w:rPr>
          <w:color w:val="000000"/>
          <w:lang w:val="el-GR"/>
        </w:rPr>
        <w:t xml:space="preserve">Β. </w:t>
      </w:r>
      <w:r w:rsidRPr="004C2F70">
        <w:rPr>
          <w:color w:val="000000"/>
          <w:lang w:val="el-GR"/>
        </w:rPr>
        <w:t xml:space="preserve">Όποιος έχει έννομο συμφέρον μπορεί να ζητήσει, </w:t>
      </w:r>
      <w:r w:rsidR="00F1538B" w:rsidRPr="004C2F70">
        <w:rPr>
          <w:color w:val="000000"/>
          <w:lang w:val="el-GR" w:eastAsia="ar-SA"/>
        </w:rPr>
        <w:t>με το ίδιο δικόγραφο</w:t>
      </w:r>
      <w:r w:rsidR="00F1538B" w:rsidRPr="004C2F70">
        <w:rPr>
          <w:color w:val="000000"/>
          <w:lang w:val="el-GR"/>
        </w:rPr>
        <w:t xml:space="preserve"> </w:t>
      </w:r>
      <w:r w:rsidRPr="004C2F70">
        <w:rPr>
          <w:color w:val="000000"/>
          <w:lang w:val="el-GR"/>
        </w:rPr>
        <w:t xml:space="preserve">εφαρμοζόμενων αναλογικά των διατάξεων του </w:t>
      </w:r>
      <w:proofErr w:type="spellStart"/>
      <w:r w:rsidRPr="004C2F70">
        <w:rPr>
          <w:color w:val="000000"/>
          <w:lang w:val="el-GR"/>
        </w:rPr>
        <w:t>π.δ.</w:t>
      </w:r>
      <w:proofErr w:type="spellEnd"/>
      <w:r w:rsidRPr="004C2F70">
        <w:rPr>
          <w:color w:val="000000"/>
          <w:lang w:val="el-GR"/>
        </w:rPr>
        <w:t xml:space="preserve"> 18/1989, την αναστολή εκτέλεσης της απόφασης της </w:t>
      </w:r>
      <w:bookmarkStart w:id="351" w:name="_Hlk114820631"/>
      <w:r w:rsidR="00ED4715" w:rsidRPr="004C2F70">
        <w:rPr>
          <w:lang w:val="el-GR"/>
        </w:rPr>
        <w:t>Ε.Α.ΔΗ.ΣΥ.</w:t>
      </w:r>
      <w:r w:rsidR="006B3489" w:rsidRPr="004C2F70">
        <w:rPr>
          <w:lang w:val="el-GR"/>
        </w:rPr>
        <w:t xml:space="preserve"> </w:t>
      </w:r>
      <w:bookmarkEnd w:id="351"/>
      <w:r w:rsidRPr="004C2F70">
        <w:rPr>
          <w:color w:val="000000"/>
          <w:lang w:val="el-GR"/>
        </w:rPr>
        <w:t>και την ακύρωσή της ενώπιον του αρμ</w:t>
      </w:r>
      <w:r w:rsidR="00A0624F" w:rsidRPr="004C2F70">
        <w:rPr>
          <w:color w:val="000000" w:themeColor="text1"/>
          <w:lang w:val="el-GR"/>
        </w:rPr>
        <w:t>ό</w:t>
      </w:r>
      <w:r w:rsidRPr="004C2F70">
        <w:rPr>
          <w:color w:val="000000"/>
          <w:lang w:val="el-GR"/>
        </w:rPr>
        <w:t>δ</w:t>
      </w:r>
      <w:r w:rsidR="00A0624F" w:rsidRPr="004C2F70">
        <w:rPr>
          <w:color w:val="000000" w:themeColor="text1"/>
          <w:lang w:val="el-GR"/>
        </w:rPr>
        <w:t>ι</w:t>
      </w:r>
      <w:r w:rsidRPr="004C2F70">
        <w:rPr>
          <w:color w:val="000000"/>
          <w:lang w:val="el-GR"/>
        </w:rPr>
        <w:t xml:space="preserve">ου </w:t>
      </w:r>
      <w:r w:rsidR="00A0624F" w:rsidRPr="004C2F70">
        <w:rPr>
          <w:color w:val="000000" w:themeColor="text1"/>
          <w:lang w:val="el-GR"/>
        </w:rPr>
        <w:t xml:space="preserve">Διοικητικού </w:t>
      </w:r>
      <w:r w:rsidR="00F1538B" w:rsidRPr="004C2F70">
        <w:rPr>
          <w:color w:val="000000"/>
          <w:lang w:val="el-GR" w:eastAsia="ar-SA"/>
        </w:rPr>
        <w:t xml:space="preserve">Δικαστηρίου </w:t>
      </w:r>
      <w:r w:rsidR="000A7747" w:rsidRPr="004C2F70">
        <w:rPr>
          <w:lang w:val="el-GR"/>
        </w:rPr>
        <w:t xml:space="preserve">της παρ. 3 του </w:t>
      </w:r>
      <w:proofErr w:type="spellStart"/>
      <w:r w:rsidR="000A7747" w:rsidRPr="004C2F70">
        <w:rPr>
          <w:lang w:val="el-GR"/>
        </w:rPr>
        <w:t>αρθ</w:t>
      </w:r>
      <w:proofErr w:type="spellEnd"/>
      <w:r w:rsidR="000A7747" w:rsidRPr="004C2F70">
        <w:rPr>
          <w:lang w:val="el-GR"/>
        </w:rPr>
        <w:t>. 372 Ν.4412/2016, όπως ισχύει</w:t>
      </w:r>
      <w:r w:rsidR="00F1538B" w:rsidRPr="004C2F70">
        <w:rPr>
          <w:lang w:val="el-GR" w:eastAsia="ar-SA"/>
        </w:rPr>
        <w:t>.</w:t>
      </w:r>
      <w:r w:rsidR="00F1538B" w:rsidRPr="004C2F70">
        <w:rPr>
          <w:color w:val="000000"/>
          <w:lang w:val="el-GR" w:eastAsia="ar-SA"/>
        </w:rPr>
        <w:t xml:space="preserve"> Το αυτό ισχύει και σε περίπτωση σιωπηρής απόρριψης της προδικαστικής προσφυγής από την </w:t>
      </w:r>
      <w:r w:rsidR="00592F60" w:rsidRPr="004C2F70">
        <w:rPr>
          <w:lang w:val="el-GR"/>
        </w:rPr>
        <w:t>Ε.Α.ΔΗ.ΣΥ.</w:t>
      </w:r>
      <w:r w:rsidRPr="004C2F70">
        <w:rPr>
          <w:color w:val="000000"/>
          <w:lang w:val="el-GR"/>
        </w:rPr>
        <w:t xml:space="preserve"> Δικαίωμα άσκησης </w:t>
      </w:r>
      <w:r w:rsidR="00F1538B" w:rsidRPr="004C2F70">
        <w:rPr>
          <w:color w:val="000000"/>
          <w:lang w:val="el-GR" w:eastAsia="ar-SA"/>
        </w:rPr>
        <w:t>του ως άνω ένδικου βοηθήματος</w:t>
      </w:r>
      <w:r w:rsidRPr="004C2F70">
        <w:rPr>
          <w:color w:val="000000"/>
          <w:lang w:val="el-GR"/>
        </w:rPr>
        <w:t xml:space="preserve"> έχει και η αναθέτουσα αρχή αν η </w:t>
      </w:r>
      <w:r w:rsidR="00592F60" w:rsidRPr="004C2F70">
        <w:rPr>
          <w:lang w:val="el-GR"/>
        </w:rPr>
        <w:t xml:space="preserve">Ε.Α.ΔΗ.ΣΥ. </w:t>
      </w:r>
      <w:r w:rsidRPr="004C2F70">
        <w:rPr>
          <w:color w:val="000000"/>
          <w:lang w:val="el-GR"/>
        </w:rPr>
        <w:t>κάνει δεκτή την προδικαστική προσφυγή</w:t>
      </w:r>
      <w:r w:rsidR="00F1538B" w:rsidRPr="004C2F70">
        <w:rPr>
          <w:color w:val="000000"/>
          <w:lang w:val="el-GR"/>
        </w:rPr>
        <w:t xml:space="preserve">, </w:t>
      </w:r>
      <w:r w:rsidR="00F1538B" w:rsidRPr="004C2F70">
        <w:rPr>
          <w:color w:val="000000"/>
          <w:lang w:val="el-GR" w:eastAsia="ar-SA"/>
        </w:rPr>
        <w:t>αλλά και αυτός το</w:t>
      </w:r>
      <w:r w:rsidR="004C2F70">
        <w:rPr>
          <w:color w:val="000000" w:themeColor="text1"/>
          <w:lang w:val="el-GR" w:eastAsia="ar-SA"/>
        </w:rPr>
        <w:t>υ</w:t>
      </w:r>
      <w:r w:rsidR="00F1538B" w:rsidRPr="004C2F70">
        <w:rPr>
          <w:color w:val="000000"/>
          <w:lang w:val="el-GR" w:eastAsia="ar-SA"/>
        </w:rPr>
        <w:t xml:space="preserve"> οποίου έχει γίνει εν μέρει δεκτή η προδικαστική προσφυγή.</w:t>
      </w:r>
      <w:r w:rsidRPr="00020B6A">
        <w:rPr>
          <w:color w:val="000000"/>
          <w:lang w:val="el-GR"/>
        </w:rPr>
        <w:t xml:space="preserve"> </w:t>
      </w:r>
    </w:p>
    <w:p w14:paraId="3E0B3A7B"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3E0B3A7C"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lang w:val="el-GR"/>
        </w:rPr>
        <w:footnoteReference w:id="34"/>
      </w:r>
      <w:r w:rsidR="005B1D5A" w:rsidRPr="00020B6A">
        <w:rPr>
          <w:color w:val="000000"/>
          <w:lang w:val="el-GR"/>
        </w:rPr>
        <w:t xml:space="preserve"> </w:t>
      </w:r>
    </w:p>
    <w:p w14:paraId="3E0B3A7D" w14:textId="7777777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w:t>
      </w:r>
      <w:r w:rsidR="00A0624F" w:rsidRPr="07571D1B">
        <w:rPr>
          <w:color w:val="000000" w:themeColor="text1"/>
          <w:lang w:val="el-GR"/>
        </w:rPr>
        <w:t>Δ</w:t>
      </w:r>
      <w:r w:rsidRPr="00020B6A">
        <w:rPr>
          <w:color w:val="000000"/>
          <w:lang w:val="el-GR"/>
        </w:rPr>
        <w:t xml:space="preserve">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072601">
        <w:rPr>
          <w:rStyle w:val="ab"/>
          <w:color w:val="000000"/>
          <w:lang w:val="el-GR"/>
        </w:rPr>
        <w:footnoteReference w:id="35"/>
      </w:r>
      <w:r w:rsidRPr="00020B6A">
        <w:rPr>
          <w:color w:val="000000"/>
          <w:lang w:val="el-GR"/>
        </w:rPr>
        <w:t xml:space="preserve"> </w:t>
      </w:r>
    </w:p>
    <w:p w14:paraId="3E0B3A7E" w14:textId="77777777" w:rsidR="00160FCE" w:rsidRDefault="00072601" w:rsidP="005B1D5A">
      <w:pPr>
        <w:rPr>
          <w:color w:val="000000"/>
          <w:lang w:val="el-GR" w:eastAsia="ar-SA"/>
        </w:rPr>
      </w:pPr>
      <w:r w:rsidRPr="11E90C04">
        <w:rPr>
          <w:color w:val="000000" w:themeColor="text1"/>
          <w:lang w:val="el-GR"/>
        </w:rPr>
        <w:t xml:space="preserve">Αντίγραφο της </w:t>
      </w:r>
      <w:r w:rsidR="009D5082" w:rsidRPr="11E90C04">
        <w:rPr>
          <w:color w:val="000000" w:themeColor="text1"/>
          <w:lang w:val="el-GR" w:eastAsia="ar-SA"/>
        </w:rPr>
        <w:t xml:space="preserve">αίτησης με κλήση κοινοποιείται με τη φροντίδα του αιτούντος </w:t>
      </w:r>
      <w:r w:rsidR="00A0624F" w:rsidRPr="11E90C04">
        <w:rPr>
          <w:color w:val="000000" w:themeColor="text1"/>
          <w:lang w:val="el-GR" w:eastAsia="ar-SA"/>
        </w:rPr>
        <w:t>σ</w:t>
      </w:r>
      <w:r w:rsidR="009D5082" w:rsidRPr="11E90C04">
        <w:rPr>
          <w:color w:val="000000" w:themeColor="text1"/>
          <w:lang w:val="el-GR" w:eastAsia="ar-SA"/>
        </w:rPr>
        <w:t>την</w:t>
      </w:r>
      <w:r w:rsidR="005B1D5A" w:rsidRPr="11E90C04">
        <w:rPr>
          <w:color w:val="000000" w:themeColor="text1"/>
          <w:lang w:val="el-GR"/>
        </w:rPr>
        <w:t xml:space="preserve"> </w:t>
      </w:r>
      <w:r w:rsidR="00592F60" w:rsidRPr="11E90C04">
        <w:rPr>
          <w:lang w:val="el-GR"/>
        </w:rPr>
        <w:t>Ε.Α.ΔΗ.ΣΥ</w:t>
      </w:r>
      <w:r w:rsidR="009D5082" w:rsidRPr="11E90C04">
        <w:rPr>
          <w:color w:val="000000" w:themeColor="text1"/>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11E90C04">
        <w:rPr>
          <w:color w:val="000000" w:themeColor="text1"/>
          <w:lang w:val="el-GR" w:eastAsia="ar-SA"/>
        </w:rPr>
        <w:t>προεδρεύων</w:t>
      </w:r>
      <w:proofErr w:type="spellEnd"/>
      <w:r w:rsidR="009D5082" w:rsidRPr="11E90C04">
        <w:rPr>
          <w:color w:val="000000" w:themeColor="text1"/>
          <w:lang w:val="el-GR" w:eastAsia="ar-SA"/>
        </w:rPr>
        <w:t xml:space="preserve"> του αρμόδιου Δικαστηρίου ή Τμήματος έως την επόμενη ημέρα από την κατάθεση</w:t>
      </w:r>
      <w:r w:rsidR="005B1D5A" w:rsidRPr="11E90C04">
        <w:rPr>
          <w:color w:val="000000" w:themeColor="text1"/>
          <w:lang w:val="el-GR"/>
        </w:rPr>
        <w:t xml:space="preserve"> της </w:t>
      </w:r>
      <w:r w:rsidR="009D5082" w:rsidRPr="11E90C04">
        <w:rPr>
          <w:color w:val="000000" w:themeColor="text1"/>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11E90C04">
        <w:rPr>
          <w:color w:val="000000" w:themeColor="text1"/>
          <w:lang w:val="el-GR"/>
        </w:rPr>
        <w:t xml:space="preserve"> της </w:t>
      </w:r>
      <w:r w:rsidR="009D5082" w:rsidRPr="11E90C04">
        <w:rPr>
          <w:color w:val="000000" w:themeColor="text1"/>
          <w:lang w:val="el-GR" w:eastAsia="ar-SA"/>
        </w:rPr>
        <w:t>ως άνω</w:t>
      </w:r>
      <w:r w:rsidR="005B1D5A" w:rsidRPr="11E90C04">
        <w:rPr>
          <w:color w:val="000000" w:themeColor="text1"/>
          <w:lang w:val="el-GR"/>
        </w:rPr>
        <w:t xml:space="preserve"> πράξης, </w:t>
      </w:r>
      <w:r w:rsidR="009D5082" w:rsidRPr="11E90C04">
        <w:rPr>
          <w:color w:val="000000" w:themeColor="text1"/>
          <w:lang w:val="el-GR" w:eastAsia="ar-SA"/>
        </w:rPr>
        <w:t>του Δικαστηρίου. Εντός αποκλειστικής προθεσμίας</w:t>
      </w:r>
      <w:r w:rsidR="005B1D5A" w:rsidRPr="11E90C04">
        <w:rPr>
          <w:color w:val="000000" w:themeColor="text1"/>
          <w:lang w:val="el-GR"/>
        </w:rPr>
        <w:t xml:space="preserve"> δέκα (10) ημερών από την </w:t>
      </w:r>
      <w:r w:rsidR="00160FCE" w:rsidRPr="11E90C04">
        <w:rPr>
          <w:color w:val="000000" w:themeColor="text1"/>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11E90C04">
        <w:rPr>
          <w:color w:val="000000" w:themeColor="text1"/>
          <w:lang w:val="el-GR"/>
        </w:rPr>
        <w:t xml:space="preserve">της </w:t>
      </w:r>
      <w:r w:rsidR="00160FCE" w:rsidRPr="11E90C04">
        <w:rPr>
          <w:color w:val="000000" w:themeColor="text1"/>
          <w:lang w:val="el-GR" w:eastAsia="ar-SA"/>
        </w:rPr>
        <w:t>ίδιας προθεσμίας κατατίθενται στο Δικαστήριο και τα στοιχεία που υποστηρίζουν τους ισχυρισμούς των διαδίκων.</w:t>
      </w:r>
    </w:p>
    <w:p w14:paraId="3E0B3A7F" w14:textId="77777777"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E0B3A80" w14:textId="77777777" w:rsidR="005B1D5A" w:rsidRDefault="005B1D5A" w:rsidP="005B1D5A">
      <w:pPr>
        <w:rPr>
          <w:color w:val="000000"/>
          <w:lang w:val="el-GR"/>
        </w:rPr>
      </w:pPr>
      <w:r w:rsidRPr="00827575">
        <w:rPr>
          <w:color w:val="000000"/>
          <w:lang w:val="el-GR"/>
        </w:rPr>
        <w:lastRenderedPageBreak/>
        <w:t xml:space="preserve"> </w:t>
      </w:r>
    </w:p>
    <w:p w14:paraId="3E0B3A81" w14:textId="77777777" w:rsidR="00C90A04" w:rsidRDefault="005B1D5A" w:rsidP="005B1D5A">
      <w:pPr>
        <w:rPr>
          <w:color w:val="000000"/>
          <w:lang w:val="el-GR" w:eastAsia="ar-SA"/>
        </w:rPr>
      </w:pPr>
      <w:r w:rsidRPr="00827575">
        <w:rPr>
          <w:color w:val="000000"/>
          <w:lang w:val="el-GR"/>
        </w:rPr>
        <w:t>Η προθεσμία για την άσκηση και η άσκηση της αίτησης ενώπιον του αρμ</w:t>
      </w:r>
      <w:r w:rsidR="00076CAD" w:rsidRPr="07571D1B">
        <w:rPr>
          <w:color w:val="000000" w:themeColor="text1"/>
          <w:lang w:val="el-GR"/>
        </w:rPr>
        <w:t>ό</w:t>
      </w:r>
      <w:r w:rsidRPr="00827575">
        <w:rPr>
          <w:color w:val="000000"/>
          <w:lang w:val="el-GR"/>
        </w:rPr>
        <w:t>δ</w:t>
      </w:r>
      <w:r w:rsidR="00076CAD" w:rsidRPr="07571D1B">
        <w:rPr>
          <w:color w:val="000000" w:themeColor="text1"/>
          <w:lang w:val="el-GR"/>
        </w:rPr>
        <w:t>ι</w:t>
      </w:r>
      <w:r w:rsidRPr="00827575">
        <w:rPr>
          <w:color w:val="000000"/>
          <w:lang w:val="el-GR"/>
        </w:rPr>
        <w:t xml:space="preserve">ου </w:t>
      </w:r>
      <w:r w:rsidR="00076CAD" w:rsidRPr="07571D1B">
        <w:rPr>
          <w:color w:val="000000" w:themeColor="text1"/>
          <w:lang w:val="el-GR"/>
        </w:rPr>
        <w:t>Δ</w:t>
      </w:r>
      <w:r w:rsidRPr="00827575">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ab"/>
          <w:color w:val="000000"/>
          <w:lang w:val="el-GR"/>
        </w:rPr>
        <w:footnoteReference w:id="36"/>
      </w:r>
      <w:r w:rsidR="00160FCE" w:rsidRPr="007C4E1D">
        <w:rPr>
          <w:color w:val="000000"/>
          <w:lang w:val="el-GR" w:eastAsia="ar-SA"/>
        </w:rPr>
        <w:t xml:space="preserve"> Για την άσκηση της </w:t>
      </w:r>
      <w:proofErr w:type="spellStart"/>
      <w:r w:rsidR="00160FCE" w:rsidRPr="007C4E1D">
        <w:rPr>
          <w:color w:val="000000"/>
          <w:lang w:val="el-GR" w:eastAsia="ar-SA"/>
        </w:rPr>
        <w:t>αιτήσ</w:t>
      </w:r>
      <w:r w:rsidR="00076CAD" w:rsidRPr="07571D1B">
        <w:rPr>
          <w:color w:val="000000" w:themeColor="text1"/>
          <w:lang w:val="el-GR" w:eastAsia="ar-SA"/>
        </w:rPr>
        <w:t>η</w:t>
      </w:r>
      <w:r w:rsidR="00160FCE" w:rsidRPr="007C4E1D">
        <w:rPr>
          <w:color w:val="000000"/>
          <w:lang w:val="el-GR" w:eastAsia="ar-SA"/>
        </w:rPr>
        <w:t>ς</w:t>
      </w:r>
      <w:proofErr w:type="spellEnd"/>
      <w:r w:rsidR="00160FCE" w:rsidRPr="007C4E1D">
        <w:rPr>
          <w:color w:val="000000"/>
          <w:lang w:val="el-GR" w:eastAsia="ar-SA"/>
        </w:rPr>
        <w:t xml:space="preserve"> κατατίθεται παράβολο, σύμφωνα με τα ειδικότερα οριζόμενα στο άρθ</w:t>
      </w:r>
      <w:r w:rsidR="00160FCE">
        <w:rPr>
          <w:color w:val="000000"/>
          <w:lang w:val="el-GR" w:eastAsia="ar-SA"/>
        </w:rPr>
        <w:t xml:space="preserve">ρο 372 παρ. 5 του </w:t>
      </w:r>
      <w:r w:rsidR="00076CAD" w:rsidRPr="07571D1B">
        <w:rPr>
          <w:color w:val="000000" w:themeColor="text1"/>
          <w:lang w:val="el-GR" w:eastAsia="ar-SA"/>
        </w:rPr>
        <w:t>ν</w:t>
      </w:r>
      <w:r w:rsidR="00160FCE">
        <w:rPr>
          <w:color w:val="000000"/>
          <w:lang w:val="el-GR" w:eastAsia="ar-SA"/>
        </w:rPr>
        <w:t>. 4412/2016.</w:t>
      </w:r>
    </w:p>
    <w:p w14:paraId="3E0B3A82" w14:textId="77777777" w:rsidR="00160FCE" w:rsidRPr="007C4E1D" w:rsidRDefault="00160FCE" w:rsidP="00160FCE">
      <w:pPr>
        <w:widowControl w:val="0"/>
        <w:spacing w:before="120" w:line="240" w:lineRule="atLeast"/>
        <w:textAlignment w:val="baseline"/>
        <w:rPr>
          <w:color w:val="000000"/>
          <w:lang w:val="el-GR" w:eastAsia="ar-SA"/>
        </w:rPr>
      </w:pPr>
      <w:r w:rsidRPr="11E90C04">
        <w:rPr>
          <w:color w:val="000000" w:themeColor="text1"/>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11E90C04">
        <w:rPr>
          <w:color w:val="000000" w:themeColor="text1"/>
          <w:lang w:val="el-GR" w:eastAsia="ar-SA"/>
        </w:rPr>
        <w:t>π.δ</w:t>
      </w:r>
      <w:proofErr w:type="spellEnd"/>
      <w:r w:rsidR="00076CAD" w:rsidRPr="11E90C04">
        <w:rPr>
          <w:color w:val="000000" w:themeColor="text1"/>
          <w:lang w:val="el-GR" w:eastAsia="ar-SA"/>
        </w:rPr>
        <w:t>/τος</w:t>
      </w:r>
      <w:r w:rsidRPr="11E90C04">
        <w:rPr>
          <w:color w:val="000000" w:themeColor="text1"/>
          <w:lang w:val="el-GR" w:eastAsia="ar-SA"/>
        </w:rPr>
        <w:t xml:space="preserve"> 18/1989. </w:t>
      </w:r>
    </w:p>
    <w:p w14:paraId="3E0B3A83" w14:textId="77777777" w:rsidR="00160FCE" w:rsidRPr="007C4E1D" w:rsidRDefault="00160FCE" w:rsidP="00160FCE">
      <w:pPr>
        <w:widowControl w:val="0"/>
        <w:spacing w:before="120" w:line="240" w:lineRule="atLeast"/>
        <w:textAlignment w:val="baseline"/>
        <w:rPr>
          <w:color w:val="000000"/>
          <w:lang w:val="el-GR" w:eastAsia="ar-SA"/>
        </w:rPr>
      </w:pPr>
      <w:r w:rsidRPr="11E90C04">
        <w:rPr>
          <w:color w:val="000000" w:themeColor="text1"/>
          <w:lang w:val="el-GR" w:eastAsia="ar-SA"/>
        </w:rPr>
        <w:t xml:space="preserve">Αν το </w:t>
      </w:r>
      <w:r w:rsidR="0005281B" w:rsidRPr="11E90C04">
        <w:rPr>
          <w:color w:val="000000" w:themeColor="text1"/>
          <w:lang w:val="el-GR" w:eastAsia="ar-SA"/>
        </w:rPr>
        <w:t>Δ</w:t>
      </w:r>
      <w:r w:rsidRPr="11E90C04">
        <w:rPr>
          <w:color w:val="000000" w:themeColor="text1"/>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E0B3A84" w14:textId="77777777" w:rsidR="00160FCE" w:rsidRDefault="00160FCE" w:rsidP="00160FCE">
      <w:pPr>
        <w:rPr>
          <w:color w:val="000000"/>
          <w:lang w:val="el-GR" w:eastAsia="ar-SA"/>
        </w:rPr>
      </w:pPr>
      <w:r w:rsidRPr="11E90C04">
        <w:rPr>
          <w:color w:val="000000" w:themeColor="text1"/>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11E90C04">
        <w:rPr>
          <w:color w:val="000000" w:themeColor="text1"/>
          <w:lang w:val="el-GR" w:eastAsia="ar-SA"/>
        </w:rPr>
        <w:t>π.δ</w:t>
      </w:r>
      <w:proofErr w:type="spellEnd"/>
      <w:r w:rsidR="0005281B" w:rsidRPr="11E90C04">
        <w:rPr>
          <w:color w:val="000000" w:themeColor="text1"/>
          <w:lang w:val="el-GR" w:eastAsia="ar-SA"/>
        </w:rPr>
        <w:t>/τος</w:t>
      </w:r>
      <w:r w:rsidRPr="11E90C04">
        <w:rPr>
          <w:color w:val="000000" w:themeColor="text1"/>
          <w:lang w:val="el-GR" w:eastAsia="ar-SA"/>
        </w:rPr>
        <w:t xml:space="preserve"> 18/1989.</w:t>
      </w:r>
    </w:p>
    <w:p w14:paraId="3E0B3A85" w14:textId="77777777" w:rsidR="00C90A04" w:rsidRPr="00603221" w:rsidRDefault="00C90A04" w:rsidP="11E90C04">
      <w:pPr>
        <w:suppressAutoHyphens w:val="0"/>
        <w:spacing w:after="0"/>
        <w:jc w:val="left"/>
        <w:rPr>
          <w:lang w:val="el-GR"/>
        </w:rPr>
      </w:pPr>
      <w:r w:rsidRPr="11E90C04">
        <w:rPr>
          <w:lang w:val="el-GR"/>
        </w:rPr>
        <w:br w:type="page"/>
      </w:r>
    </w:p>
    <w:p w14:paraId="3E0B3A86" w14:textId="77777777" w:rsidR="008338F0" w:rsidRPr="00603221" w:rsidRDefault="003355E7" w:rsidP="003A109E">
      <w:pPr>
        <w:pStyle w:val="2"/>
        <w:rPr>
          <w:rFonts w:cs="Tahoma"/>
          <w:lang w:val="el-GR"/>
        </w:rPr>
      </w:pPr>
      <w:r w:rsidRPr="00603221">
        <w:rPr>
          <w:rFonts w:cs="Tahoma"/>
          <w:lang w:val="el-GR"/>
        </w:rPr>
        <w:lastRenderedPageBreak/>
        <w:tab/>
      </w:r>
      <w:bookmarkStart w:id="352" w:name="_Toc97194317"/>
      <w:bookmarkStart w:id="353" w:name="_Toc97194449"/>
      <w:bookmarkStart w:id="354" w:name="_Toc189730661"/>
      <w:r w:rsidRPr="00603221">
        <w:rPr>
          <w:rFonts w:cs="Tahoma"/>
          <w:lang w:val="el-GR"/>
        </w:rPr>
        <w:t>Ματαίωση Διαδικασίας</w:t>
      </w:r>
      <w:bookmarkEnd w:id="352"/>
      <w:bookmarkEnd w:id="353"/>
      <w:bookmarkEnd w:id="354"/>
    </w:p>
    <w:p w14:paraId="3E0B3A87"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E0B3A88" w14:textId="77777777" w:rsidR="00921D35" w:rsidRDefault="00921D35" w:rsidP="00921D35">
      <w:pPr>
        <w:rPr>
          <w:lang w:val="el-GR"/>
        </w:rPr>
      </w:pPr>
      <w:r w:rsidRPr="11E90C04">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w:t>
      </w:r>
      <w:r w:rsidR="00076B0B" w:rsidRPr="11E90C04">
        <w:rPr>
          <w:lang w:val="el-GR"/>
        </w:rPr>
        <w:t>ύ</w:t>
      </w:r>
      <w:r w:rsidRPr="11E90C04">
        <w:rPr>
          <w:lang w:val="el-GR"/>
        </w:rPr>
        <w:t>τ</w:t>
      </w:r>
      <w:r w:rsidR="00076B0B" w:rsidRPr="11E90C04">
        <w:rPr>
          <w:lang w:val="el-GR"/>
        </w:rPr>
        <w:t>ε</w:t>
      </w:r>
      <w:r w:rsidRPr="11E90C04">
        <w:rPr>
          <w:lang w:val="el-GR"/>
        </w:rPr>
        <w:t>ρου εδαφίου της παρ. 7 του άρθρου 105, περί κατακύρωσης και σύναψης σύμβασης.</w:t>
      </w:r>
    </w:p>
    <w:p w14:paraId="3E0B3A89" w14:textId="77777777" w:rsidR="00921D35" w:rsidRDefault="00921D35" w:rsidP="00921D35">
      <w:pPr>
        <w:rPr>
          <w:lang w:val="el-GR"/>
        </w:rPr>
      </w:pPr>
      <w:r w:rsidRPr="11E90C04">
        <w:rPr>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w:t>
      </w:r>
      <w:r w:rsidR="00076B0B" w:rsidRPr="11E90C04">
        <w:rPr>
          <w:lang w:val="el-GR"/>
        </w:rPr>
        <w:t>εάν</w:t>
      </w:r>
      <w:r w:rsidRPr="11E90C04">
        <w:rPr>
          <w:lang w:val="el-GR"/>
        </w:rPr>
        <w:t xml:space="preserve">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w:t>
      </w:r>
      <w:r w:rsidR="00076B0B" w:rsidRPr="11E90C04">
        <w:rPr>
          <w:lang w:val="el-GR"/>
        </w:rPr>
        <w:t>εά</w:t>
      </w:r>
      <w:r w:rsidRPr="11E90C04">
        <w:rPr>
          <w:lang w:val="el-GR"/>
        </w:rPr>
        <w:t xml:space="preserve">ν λόγω ανωτέρας βίας, δεν είναι δυνατή η κανονική εκτέλεση της σύμβασης, δ) </w:t>
      </w:r>
      <w:r w:rsidR="00076B0B" w:rsidRPr="11E90C04">
        <w:rPr>
          <w:lang w:val="el-GR"/>
        </w:rPr>
        <w:t>εάν</w:t>
      </w:r>
      <w:r w:rsidRPr="11E90C04">
        <w:rPr>
          <w:lang w:val="el-GR"/>
        </w:rPr>
        <w:t xml:space="preserve">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11E90C04">
        <w:rPr>
          <w:lang w:val="el-GR"/>
        </w:rPr>
        <w:t>στ</w:t>
      </w:r>
      <w:proofErr w:type="spellEnd"/>
      <w:r w:rsidRPr="11E90C04">
        <w:rPr>
          <w:lang w:val="el-GR"/>
        </w:rPr>
        <w:t>) για άλλους επιτακτικούς λόγους δημοσίου συμφέροντος, όπως ιδίως, δημόσιας υγείας ή προστασίας του περιβάλλοντος.</w:t>
      </w:r>
    </w:p>
    <w:p w14:paraId="3E0B3A8A" w14:textId="77777777" w:rsidR="00F371B3" w:rsidRPr="00603221" w:rsidRDefault="00F371B3" w:rsidP="00F371B3">
      <w:pPr>
        <w:rPr>
          <w:lang w:val="el-GR"/>
        </w:rPr>
      </w:pPr>
    </w:p>
    <w:p w14:paraId="3E0B3A8B" w14:textId="77777777" w:rsidR="008338F0" w:rsidRPr="00603221" w:rsidRDefault="003355E7" w:rsidP="005D1B15">
      <w:pPr>
        <w:pStyle w:val="1"/>
        <w:rPr>
          <w:rFonts w:cs="Tahoma"/>
          <w:sz w:val="22"/>
          <w:szCs w:val="22"/>
        </w:rPr>
      </w:pPr>
      <w:bookmarkStart w:id="355" w:name="_Toc97194450"/>
      <w:bookmarkStart w:id="356" w:name="_Toc189730662"/>
      <w:r w:rsidRPr="00603221">
        <w:rPr>
          <w:rFonts w:cs="Tahoma"/>
          <w:sz w:val="22"/>
          <w:szCs w:val="22"/>
        </w:rPr>
        <w:lastRenderedPageBreak/>
        <w:t>ΟΡΟΙ ΕΚΤΕΛΕΣΗΣ ΤΗΣ ΣΥΜΒΑΣΗΣ</w:t>
      </w:r>
      <w:bookmarkEnd w:id="355"/>
      <w:bookmarkEnd w:id="356"/>
      <w:r w:rsidRPr="00603221">
        <w:rPr>
          <w:rFonts w:cs="Tahoma"/>
          <w:sz w:val="22"/>
          <w:szCs w:val="22"/>
        </w:rPr>
        <w:t xml:space="preserve"> </w:t>
      </w:r>
    </w:p>
    <w:p w14:paraId="3E0B3A8C" w14:textId="77777777" w:rsidR="008338F0" w:rsidRPr="00603221" w:rsidRDefault="003355E7" w:rsidP="003A109E">
      <w:pPr>
        <w:pStyle w:val="2"/>
        <w:rPr>
          <w:rFonts w:cs="Tahoma"/>
          <w:lang w:val="el-GR"/>
        </w:rPr>
      </w:pPr>
      <w:r w:rsidRPr="00603221">
        <w:rPr>
          <w:rFonts w:cs="Tahoma"/>
          <w:lang w:val="el-GR"/>
        </w:rPr>
        <w:tab/>
      </w:r>
      <w:bookmarkStart w:id="357" w:name="_Ref496542746"/>
      <w:bookmarkStart w:id="358" w:name="_Toc97194318"/>
      <w:bookmarkStart w:id="359" w:name="_Toc97194451"/>
      <w:bookmarkStart w:id="360" w:name="_Toc189730663"/>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bookmarkEnd w:id="357"/>
      <w:bookmarkEnd w:id="358"/>
      <w:bookmarkEnd w:id="359"/>
      <w:bookmarkEnd w:id="360"/>
    </w:p>
    <w:p w14:paraId="3E0B3A8D" w14:textId="77777777" w:rsidR="008338F0" w:rsidRPr="001055FB" w:rsidRDefault="003355E7">
      <w:pPr>
        <w:rPr>
          <w:b/>
          <w:bCs/>
          <w:lang w:val="el-GR"/>
        </w:rPr>
      </w:pPr>
      <w:r w:rsidRPr="001055FB">
        <w:rPr>
          <w:b/>
          <w:bCs/>
          <w:lang w:val="el-GR"/>
        </w:rPr>
        <w:t>Εγγύηση καλής εκτέλεσης και εγγύηση προκαταβολής</w:t>
      </w:r>
      <w:r w:rsidR="00417A19" w:rsidRPr="001055FB">
        <w:rPr>
          <w:b/>
          <w:bCs/>
          <w:lang w:val="el-GR"/>
        </w:rPr>
        <w:t xml:space="preserve">: </w:t>
      </w:r>
    </w:p>
    <w:p w14:paraId="3E0B3A8E" w14:textId="44BC7FD2" w:rsidR="008338F0" w:rsidRPr="00603221" w:rsidRDefault="003355E7" w:rsidP="11E90C04">
      <w:pPr>
        <w:rPr>
          <w:i/>
          <w:iCs/>
          <w:color w:val="5B9BD5"/>
          <w:lang w:val="el-GR" w:eastAsia="el-GR"/>
        </w:rPr>
      </w:pPr>
      <w:r w:rsidRPr="11E90C04">
        <w:rPr>
          <w:lang w:val="el-GR"/>
        </w:rPr>
        <w:t xml:space="preserve">Για την υπογραφή της σύμβασης απαιτείται η παροχή εγγύησης καλής </w:t>
      </w:r>
      <w:r w:rsidRPr="006724C1">
        <w:rPr>
          <w:lang w:val="el-GR"/>
        </w:rPr>
        <w:t xml:space="preserve">εκτέλεσης, σύμφωνα με το άρθρο 72 παρ. </w:t>
      </w:r>
      <w:r w:rsidR="00015953" w:rsidRPr="006724C1">
        <w:rPr>
          <w:lang w:val="el-GR"/>
        </w:rPr>
        <w:t>4</w:t>
      </w:r>
      <w:r w:rsidRPr="006724C1">
        <w:rPr>
          <w:lang w:val="el-GR"/>
        </w:rPr>
        <w:t xml:space="preserve"> του ν. 4412/2016, το ύψος της οποίας ανέρχεται σε ποσοστό </w:t>
      </w:r>
      <w:r w:rsidR="005521D0" w:rsidRPr="00B82D53">
        <w:rPr>
          <w:lang w:val="el-GR"/>
        </w:rPr>
        <w:t>4%</w:t>
      </w:r>
      <w:r w:rsidRPr="006724C1">
        <w:rPr>
          <w:lang w:val="el-GR"/>
        </w:rPr>
        <w:t xml:space="preserve"> επί της </w:t>
      </w:r>
      <w:r w:rsidR="00921D35" w:rsidRPr="006724C1">
        <w:rPr>
          <w:lang w:val="el-GR"/>
        </w:rPr>
        <w:t xml:space="preserve">εκτιμώμενης </w:t>
      </w:r>
      <w:r w:rsidRPr="006724C1">
        <w:rPr>
          <w:lang w:val="el-GR"/>
        </w:rPr>
        <w:t>αξίας της σύμβασης,</w:t>
      </w:r>
      <w:r w:rsidR="00E1337D" w:rsidRPr="006724C1">
        <w:rPr>
          <w:lang w:val="el-GR"/>
        </w:rPr>
        <w:t xml:space="preserve"> </w:t>
      </w:r>
      <w:r w:rsidR="00421C3D" w:rsidRPr="006724C1">
        <w:rPr>
          <w:lang w:val="el-GR"/>
        </w:rPr>
        <w:t>μη συμπεριλαμβανομένου</w:t>
      </w:r>
      <w:r w:rsidR="00F850FF" w:rsidRPr="006724C1">
        <w:rPr>
          <w:lang w:val="el-GR"/>
        </w:rPr>
        <w:t xml:space="preserve"> </w:t>
      </w:r>
      <w:r w:rsidRPr="006724C1">
        <w:rPr>
          <w:lang w:val="el-GR"/>
        </w:rPr>
        <w:t xml:space="preserve">ΦΠΑ, </w:t>
      </w:r>
      <w:r w:rsidR="005521D0" w:rsidRPr="00B82D53">
        <w:rPr>
          <w:lang w:val="el-GR"/>
        </w:rPr>
        <w:t xml:space="preserve">με χρόνο ισχύος </w:t>
      </w:r>
      <w:r w:rsidR="00B56558">
        <w:rPr>
          <w:lang w:val="el-GR"/>
        </w:rPr>
        <w:t>δέκα</w:t>
      </w:r>
      <w:r w:rsidR="005521D0" w:rsidRPr="00B82D53">
        <w:rPr>
          <w:lang w:val="el-GR"/>
        </w:rPr>
        <w:t xml:space="preserve"> (</w:t>
      </w:r>
      <w:r w:rsidR="00B56558">
        <w:rPr>
          <w:lang w:val="el-GR"/>
        </w:rPr>
        <w:t>10</w:t>
      </w:r>
      <w:r w:rsidR="005521D0" w:rsidRPr="00B82D53">
        <w:rPr>
          <w:lang w:val="el-GR"/>
        </w:rPr>
        <w:t>)</w:t>
      </w:r>
      <w:r w:rsidR="7587A741" w:rsidRPr="006724C1">
        <w:rPr>
          <w:lang w:val="el-GR"/>
        </w:rPr>
        <w:t xml:space="preserve"> μήνες</w:t>
      </w:r>
      <w:r w:rsidR="0087631A" w:rsidRPr="006724C1">
        <w:rPr>
          <w:lang w:val="el-GR"/>
        </w:rPr>
        <w:t xml:space="preserve"> </w:t>
      </w:r>
      <w:r w:rsidRPr="006724C1">
        <w:rPr>
          <w:lang w:val="el-GR"/>
        </w:rPr>
        <w:t xml:space="preserve">και </w:t>
      </w:r>
      <w:r w:rsidR="00186BF5" w:rsidRPr="006724C1">
        <w:rPr>
          <w:lang w:val="el-GR"/>
        </w:rPr>
        <w:t xml:space="preserve">η οποία </w:t>
      </w:r>
      <w:r w:rsidRPr="006724C1">
        <w:rPr>
          <w:lang w:val="el-GR"/>
        </w:rPr>
        <w:t xml:space="preserve">κατατίθεται </w:t>
      </w:r>
      <w:r w:rsidR="00186BF5" w:rsidRPr="006724C1">
        <w:rPr>
          <w:lang w:val="el-GR"/>
        </w:rPr>
        <w:t>μέχρι και την υπογραφή του συμφωνητικού</w:t>
      </w:r>
      <w:r w:rsidR="1AE21E27" w:rsidRPr="006724C1">
        <w:rPr>
          <w:lang w:val="el-GR"/>
        </w:rPr>
        <w:t>.</w:t>
      </w:r>
      <w:bookmarkStart w:id="361" w:name="_Hlk494198985"/>
      <w:r w:rsidRPr="11E90C04">
        <w:rPr>
          <w:i/>
          <w:iCs/>
          <w:color w:val="5B9BD5" w:themeColor="accent1"/>
          <w:lang w:val="el-GR" w:eastAsia="el-GR"/>
        </w:rPr>
        <w:t xml:space="preserve"> </w:t>
      </w:r>
    </w:p>
    <w:bookmarkEnd w:id="361"/>
    <w:p w14:paraId="5D8AC4DE" w14:textId="6BE48BFE" w:rsidR="00816F06" w:rsidRPr="00816F06" w:rsidRDefault="003355E7" w:rsidP="00816F06">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fldChar w:fldCharType="begin"/>
      </w:r>
      <w:r w:rsidR="008338F0" w:rsidRPr="00F65401">
        <w:rPr>
          <w:lang w:val="el-GR"/>
        </w:rPr>
        <w:instrText xml:space="preserve"> </w:instrText>
      </w:r>
      <w:r w:rsidR="008338F0">
        <w:instrText>REF</w:instrText>
      </w:r>
      <w:r w:rsidR="008338F0" w:rsidRPr="00F65401">
        <w:rPr>
          <w:lang w:val="el-GR"/>
        </w:rPr>
        <w:instrText xml:space="preserve"> _</w:instrText>
      </w:r>
      <w:r w:rsidR="008338F0">
        <w:instrText>Ref</w:instrText>
      </w:r>
      <w:r w:rsidR="008338F0" w:rsidRPr="00F65401">
        <w:rPr>
          <w:lang w:val="el-GR"/>
        </w:rPr>
        <w:instrText>496625091 \</w:instrText>
      </w:r>
      <w:r w:rsidR="008338F0">
        <w:instrText>r</w:instrText>
      </w:r>
      <w:r w:rsidR="008338F0" w:rsidRPr="00F65401">
        <w:rPr>
          <w:lang w:val="el-GR"/>
        </w:rPr>
        <w:instrText xml:space="preserve"> \</w:instrText>
      </w:r>
      <w:r w:rsidR="008338F0">
        <w:instrText>h</w:instrText>
      </w:r>
      <w:r w:rsidR="008338F0" w:rsidRPr="00F65401">
        <w:rPr>
          <w:lang w:val="el-GR"/>
        </w:rPr>
        <w:instrText xml:space="preserve">  \* </w:instrText>
      </w:r>
      <w:r w:rsidR="008338F0">
        <w:instrText>MERGEFORMAT</w:instrText>
      </w:r>
      <w:r w:rsidR="008338F0" w:rsidRPr="00F65401">
        <w:rPr>
          <w:lang w:val="el-GR"/>
        </w:rPr>
        <w:instrText xml:space="preserve"> </w:instrText>
      </w:r>
      <w:r>
        <w:fldChar w:fldCharType="separate"/>
      </w:r>
      <w:r w:rsidR="004E7208" w:rsidRPr="004E7208">
        <w:rPr>
          <w:lang w:val="el-GR"/>
        </w:rPr>
        <w:t>2.1.5</w:t>
      </w:r>
      <w: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816F06">
        <w:rPr>
          <w:lang w:val="el-GR"/>
        </w:rPr>
        <w:t xml:space="preserve">ΠΑΡΑΡΤΗΜΑ </w:t>
      </w:r>
      <w:r w:rsidR="00816F06">
        <w:rPr>
          <w:lang w:val="en-US"/>
        </w:rPr>
        <w:t>VIII</w:t>
      </w:r>
      <w:r w:rsidR="00816F06" w:rsidRPr="00816F06">
        <w:rPr>
          <w:lang w:val="el-GR"/>
        </w:rPr>
        <w:t xml:space="preserve"> </w:t>
      </w:r>
      <w:r w:rsidR="00816F06">
        <w:rPr>
          <w:lang w:val="el-GR"/>
        </w:rPr>
        <w:t>–</w:t>
      </w:r>
      <w:r w:rsidR="00816F06" w:rsidRPr="00816F06">
        <w:rPr>
          <w:lang w:val="el-GR"/>
        </w:rPr>
        <w:t xml:space="preserve"> </w:t>
      </w:r>
      <w:r w:rsidR="00816F06">
        <w:rPr>
          <w:lang w:val="el-GR"/>
        </w:rPr>
        <w:t>Υποδείγματα Εγγυητικών Επιστολών</w:t>
      </w:r>
    </w:p>
    <w:p w14:paraId="3E0B3A8F" w14:textId="4FC8B5EA" w:rsidR="008338F0" w:rsidRDefault="003355E7">
      <w:pPr>
        <w:rPr>
          <w:lang w:val="el-GR"/>
        </w:rPr>
      </w:pPr>
      <w:r w:rsidRPr="00603221">
        <w:rPr>
          <w:lang w:val="el-GR"/>
        </w:rPr>
        <w:t xml:space="preserve"> της Διακήρυξης και τα οριζόμενα στο άρθρο 72 του ν. 4412/2016.</w:t>
      </w:r>
    </w:p>
    <w:p w14:paraId="3E0B3A90"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3E0B3A91"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3E0B3A92" w14:textId="77777777" w:rsidR="00124E5F" w:rsidRDefault="00124E5F" w:rsidP="00921D35">
      <w:pPr>
        <w:rPr>
          <w:lang w:val="el-GR"/>
        </w:rPr>
      </w:pPr>
      <w:r w:rsidRPr="11E90C04">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34735464" w14:textId="77777777" w:rsidR="004E7208" w:rsidRPr="004E7208" w:rsidRDefault="00921D35" w:rsidP="004E7208">
      <w:pPr>
        <w:rPr>
          <w:lang w:val="el-GR"/>
        </w:rPr>
      </w:pPr>
      <w:r>
        <w:rPr>
          <w:lang w:val="el-GR"/>
        </w:rPr>
        <w:t xml:space="preserve">Στην περίπτωση χορήγησης προκαταβολής, σύμφωνα με την παράγραφο </w:t>
      </w:r>
      <w:r w:rsidR="005521D0">
        <w:rPr>
          <w:lang w:val="el-GR"/>
        </w:rPr>
        <w:fldChar w:fldCharType="begin"/>
      </w:r>
      <w:r>
        <w:rPr>
          <w:lang w:val="el-GR"/>
        </w:rPr>
        <w:instrText xml:space="preserve"> REF _Ref496607306 \r \h </w:instrText>
      </w:r>
      <w:r w:rsidR="005521D0">
        <w:rPr>
          <w:lang w:val="el-GR"/>
        </w:rPr>
      </w:r>
      <w:r w:rsidR="005521D0">
        <w:rPr>
          <w:lang w:val="el-GR"/>
        </w:rPr>
        <w:fldChar w:fldCharType="separate"/>
      </w:r>
      <w:r w:rsidR="004E7208">
        <w:rPr>
          <w:lang w:val="el-GR"/>
        </w:rPr>
        <w:t>5.1</w:t>
      </w:r>
      <w:r w:rsidR="005521D0">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fldChar w:fldCharType="begin"/>
      </w:r>
      <w:r w:rsidRPr="00F65401">
        <w:rPr>
          <w:lang w:val="el-GR"/>
        </w:rPr>
        <w:instrText xml:space="preserve"> </w:instrText>
      </w:r>
      <w:r>
        <w:instrText>REF</w:instrText>
      </w:r>
      <w:r w:rsidRPr="00F65401">
        <w:rPr>
          <w:lang w:val="el-GR"/>
        </w:rPr>
        <w:instrText xml:space="preserve"> _</w:instrText>
      </w:r>
      <w:r>
        <w:instrText>Ref</w:instrText>
      </w:r>
      <w:r w:rsidRPr="00F65401">
        <w:rPr>
          <w:lang w:val="el-GR"/>
        </w:rPr>
        <w:instrText>496625135 \</w:instrText>
      </w:r>
      <w:r>
        <w:instrText>h</w:instrText>
      </w:r>
      <w:r w:rsidRPr="00F65401">
        <w:rPr>
          <w:lang w:val="el-GR"/>
        </w:rPr>
        <w:instrText xml:space="preserve">  \* </w:instrText>
      </w:r>
      <w:r>
        <w:instrText>MERGEFORMAT</w:instrText>
      </w:r>
      <w:r w:rsidRPr="00F65401">
        <w:rPr>
          <w:lang w:val="el-GR"/>
        </w:rPr>
        <w:instrText xml:space="preserve"> </w:instrText>
      </w:r>
      <w:r>
        <w:fldChar w:fldCharType="separate"/>
      </w:r>
    </w:p>
    <w:p w14:paraId="4779463C" w14:textId="77777777" w:rsidR="004E7208" w:rsidRPr="00603221" w:rsidRDefault="004E7208" w:rsidP="004E7208">
      <w:pPr>
        <w:rPr>
          <w:lang w:val="el-GR"/>
        </w:rPr>
      </w:pPr>
      <w:r w:rsidRPr="00603221">
        <w:rPr>
          <w:lang w:val="el-GR"/>
        </w:rPr>
        <w:t>ΠΑΡΑΡΤΗΜΑ</w:t>
      </w:r>
      <w:r w:rsidRPr="004E7208">
        <w:rPr>
          <w:lang w:val="el-GR"/>
        </w:rPr>
        <w:t xml:space="preserve"> VI</w:t>
      </w:r>
      <w:r w:rsidRPr="00603221">
        <w:rPr>
          <w:lang w:val="el-GR"/>
        </w:rPr>
        <w:t xml:space="preserve">Ι – Άλλες Δηλώσεις </w:t>
      </w:r>
    </w:p>
    <w:p w14:paraId="128857B2" w14:textId="77777777" w:rsidR="004E7208" w:rsidRPr="007113DC" w:rsidRDefault="004E7208" w:rsidP="00B9393D">
      <w:pPr>
        <w:rPr>
          <w:rFonts w:eastAsia="SimSun"/>
          <w:lang w:val="el-GR" w:eastAsia="el-GR" w:bidi="he-IL"/>
        </w:rPr>
      </w:pPr>
    </w:p>
    <w:p w14:paraId="139910B9" w14:textId="77777777" w:rsidR="004E7208" w:rsidRPr="007113DC" w:rsidRDefault="004E7208" w:rsidP="00B9393D">
      <w:pPr>
        <w:jc w:val="center"/>
        <w:rPr>
          <w:rFonts w:eastAsia="SimSun"/>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72234080" w14:textId="77777777" w:rsidR="004E7208" w:rsidRPr="007113DC" w:rsidRDefault="004E7208" w:rsidP="00B9393D">
      <w:pPr>
        <w:rPr>
          <w:lang w:val="el-GR"/>
        </w:rPr>
      </w:pPr>
    </w:p>
    <w:p w14:paraId="4D6E70A6" w14:textId="77777777" w:rsidR="004E7208" w:rsidRPr="00DD45A7" w:rsidRDefault="004E7208" w:rsidP="71D27C3B">
      <w:pPr>
        <w:pStyle w:val="Default"/>
        <w:spacing w:before="120" w:after="120"/>
        <w:jc w:val="both"/>
        <w:rPr>
          <w:rFonts w:ascii="Tahoma" w:hAnsi="Tahoma" w:cs="Tahoma"/>
          <w:color w:val="auto"/>
          <w:sz w:val="22"/>
          <w:szCs w:val="22"/>
          <w:lang w:eastAsia="el-GR" w:bidi="he-IL"/>
        </w:rPr>
      </w:pPr>
      <w:r w:rsidRPr="00DD45A7">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DD45A7">
        <w:rPr>
          <w:rFonts w:ascii="Tahoma" w:hAnsi="Tahoma" w:cs="Tahoma"/>
          <w:color w:val="auto"/>
          <w:sz w:val="22"/>
          <w:szCs w:val="22"/>
          <w:lang w:eastAsia="el-GR" w:bidi="he-IL"/>
        </w:rPr>
        <w:t xml:space="preserve"> Συγκεκριμένα δηλώνω ότι :</w:t>
      </w:r>
    </w:p>
    <w:p w14:paraId="20E47DC7" w14:textId="77777777" w:rsidR="004E7208" w:rsidRPr="007113DC" w:rsidRDefault="004E7208" w:rsidP="00B9393D">
      <w:pPr>
        <w:pStyle w:val="aff"/>
        <w:numPr>
          <w:ilvl w:val="0"/>
          <w:numId w:val="33"/>
        </w:numPr>
        <w:suppressAutoHyphens w:val="0"/>
        <w:autoSpaceDE w:val="0"/>
        <w:autoSpaceDN w:val="0"/>
        <w:adjustRightInd w:val="0"/>
        <w:spacing w:before="120"/>
        <w:ind w:left="714" w:hanging="357"/>
        <w:contextualSpacing w:val="0"/>
        <w:rPr>
          <w:lang w:val="el-GR" w:eastAsia="el-GR" w:bidi="he-IL"/>
        </w:rPr>
      </w:pPr>
      <w:r w:rsidRPr="00DC3E54">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78B9FD3A" w14:textId="77777777" w:rsidR="004E7208" w:rsidRPr="00E576A6" w:rsidRDefault="004E7208" w:rsidP="00B9393D">
      <w:pPr>
        <w:pStyle w:val="aff"/>
        <w:numPr>
          <w:ilvl w:val="0"/>
          <w:numId w:val="33"/>
        </w:numPr>
        <w:suppressAutoHyphens w:val="0"/>
        <w:autoSpaceDE w:val="0"/>
        <w:autoSpaceDN w:val="0"/>
        <w:adjustRightInd w:val="0"/>
        <w:spacing w:before="120"/>
        <w:ind w:left="714" w:hanging="357"/>
        <w:contextualSpacing w:val="0"/>
        <w:rPr>
          <w:iCs/>
          <w:lang w:val="el-GR" w:eastAsia="el-GR" w:bidi="he-IL"/>
        </w:rPr>
      </w:pPr>
      <w:r w:rsidRPr="00DC3E54">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w:t>
      </w:r>
      <w:r w:rsidRPr="00DC3E54">
        <w:rPr>
          <w:iCs/>
          <w:lang w:val="el-GR" w:eastAsia="ar-SA"/>
        </w:rPr>
        <w:lastRenderedPageBreak/>
        <w:t xml:space="preserve">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12349448" w14:textId="77777777" w:rsidR="004E7208" w:rsidRPr="007113DC" w:rsidRDefault="004E7208" w:rsidP="00B9393D">
      <w:pPr>
        <w:pStyle w:val="aff"/>
        <w:numPr>
          <w:ilvl w:val="0"/>
          <w:numId w:val="33"/>
        </w:numPr>
        <w:suppressAutoHyphens w:val="0"/>
        <w:autoSpaceDE w:val="0"/>
        <w:autoSpaceDN w:val="0"/>
        <w:adjustRightInd w:val="0"/>
        <w:spacing w:before="120"/>
        <w:ind w:left="714" w:hanging="357"/>
        <w:contextualSpacing w:val="0"/>
        <w:rPr>
          <w:lang w:val="el-GR" w:eastAsia="el-GR" w:bidi="he-IL"/>
        </w:rPr>
      </w:pPr>
      <w:r w:rsidRPr="00DC3E54">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7113DC">
        <w:rPr>
          <w:lang w:val="el-GR" w:eastAsia="el-GR" w:bidi="he-IL"/>
        </w:rPr>
        <w:t>,</w:t>
      </w:r>
    </w:p>
    <w:p w14:paraId="06294B87" w14:textId="77777777" w:rsidR="004E7208" w:rsidRPr="00BC1917" w:rsidRDefault="004E7208" w:rsidP="00B9393D">
      <w:pPr>
        <w:pStyle w:val="aff"/>
        <w:numPr>
          <w:ilvl w:val="0"/>
          <w:numId w:val="33"/>
        </w:numPr>
        <w:suppressAutoHyphens w:val="0"/>
        <w:spacing w:before="120"/>
        <w:ind w:left="714" w:hanging="357"/>
        <w:contextualSpacing w:val="0"/>
        <w:rPr>
          <w:iCs/>
          <w:lang w:val="el-GR"/>
        </w:rPr>
      </w:pPr>
      <w:r w:rsidRPr="00DC3E54">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79432473" w14:textId="77777777" w:rsidR="004E7208" w:rsidRDefault="004E7208">
      <w:pPr>
        <w:suppressAutoHyphens w:val="0"/>
        <w:spacing w:after="0"/>
        <w:jc w:val="left"/>
        <w:rPr>
          <w:lang w:val="el-GR"/>
        </w:rPr>
      </w:pPr>
      <w:r>
        <w:rPr>
          <w:lang w:val="el-GR"/>
        </w:rPr>
        <w:br w:type="page"/>
      </w:r>
    </w:p>
    <w:p w14:paraId="1FDA48A4" w14:textId="77777777" w:rsidR="004E7208" w:rsidRPr="00BC55DC" w:rsidRDefault="004E7208" w:rsidP="00B9393D">
      <w:pPr>
        <w:suppressAutoHyphens w:val="0"/>
        <w:spacing w:before="120"/>
        <w:rPr>
          <w:lang w:val="el-GR"/>
        </w:rPr>
      </w:pPr>
    </w:p>
    <w:p w14:paraId="3E0B3A93" w14:textId="619CFE88" w:rsidR="00921D35" w:rsidRDefault="004E7208" w:rsidP="00921D35">
      <w:pPr>
        <w:rPr>
          <w:lang w:val="el-GR"/>
        </w:rPr>
      </w:pPr>
      <w:r w:rsidRPr="003329FF">
        <w:rPr>
          <w:lang w:val="el-GR"/>
        </w:rPr>
        <w:t xml:space="preserve">ΠΑΡΑΡΤΗΜΑ </w:t>
      </w:r>
      <w:r w:rsidRPr="00603221">
        <w:t>VII</w:t>
      </w:r>
      <w:r>
        <w:rPr>
          <w:lang w:val="el-GR"/>
        </w:rPr>
        <w:t>Ι</w:t>
      </w:r>
      <w:r w:rsidRPr="003329FF">
        <w:rPr>
          <w:lang w:val="el-GR"/>
        </w:rPr>
        <w:t xml:space="preserve"> – Υποδείγματα Εγγυητικών Επιστολών</w:t>
      </w:r>
      <w:r w:rsidR="00921D35">
        <w:fldChar w:fldCharType="end"/>
      </w:r>
      <w:r w:rsidR="009D3BDA">
        <w:rPr>
          <w:lang w:val="el-GR"/>
        </w:rPr>
        <w:t xml:space="preserve"> </w:t>
      </w:r>
      <w:r w:rsidR="00921D35">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sidR="00921D35">
        <w:rPr>
          <w:lang w:val="el-GR"/>
        </w:rPr>
        <w:t xml:space="preserve"> της παρούσας (τρόπος πληρωμής). </w:t>
      </w:r>
    </w:p>
    <w:p w14:paraId="3E0B3A94" w14:textId="77777777" w:rsidR="00CF34CF" w:rsidRDefault="00921D35" w:rsidP="00921D35">
      <w:pPr>
        <w:rPr>
          <w:lang w:val="el-GR"/>
        </w:rPr>
      </w:pPr>
      <w:r w:rsidRPr="11E90C04">
        <w:rPr>
          <w:lang w:val="el-GR"/>
        </w:rPr>
        <w:t>Η εγγύηση καλής εκτέλεσης επιστρέφεται στο σύνολό τ</w:t>
      </w:r>
      <w:r w:rsidR="00BC50F5" w:rsidRPr="11E90C04">
        <w:rPr>
          <w:lang w:val="el-GR"/>
        </w:rPr>
        <w:t>η</w:t>
      </w:r>
      <w:r w:rsidRPr="11E90C04">
        <w:rPr>
          <w:lang w:val="el-GR"/>
        </w:rPr>
        <w:t>ς μετά την ποσοτική και ποιοτική παραλαβή του συνόλου του αντικειμένου της σύμβασης</w:t>
      </w:r>
      <w:r w:rsidR="00CF34CF">
        <w:rPr>
          <w:lang w:val="el-GR"/>
        </w:rPr>
        <w:t>.</w:t>
      </w:r>
    </w:p>
    <w:p w14:paraId="3E0B3A95"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3E0B3A96" w14:textId="77777777" w:rsidR="009D3BDA" w:rsidRDefault="009D3BDA" w:rsidP="009D3BDA">
      <w:pPr>
        <w:rPr>
          <w:lang w:val="el-GR"/>
        </w:rPr>
      </w:pPr>
      <w:r w:rsidRPr="11E90C04">
        <w:rPr>
          <w:lang w:val="el-GR"/>
        </w:rPr>
        <w:t xml:space="preserve">Σε περίπτωση που στο πρωτόκολλο </w:t>
      </w:r>
      <w:r w:rsidR="00124E5F" w:rsidRPr="11E90C04">
        <w:rPr>
          <w:lang w:val="el-GR"/>
        </w:rPr>
        <w:t xml:space="preserve">ποιοτικής </w:t>
      </w:r>
      <w:r w:rsidRPr="11E90C04">
        <w:rPr>
          <w:lang w:val="el-GR"/>
        </w:rPr>
        <w:t>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w:t>
      </w:r>
      <w:r w:rsidR="00124E5F" w:rsidRPr="11E90C04">
        <w:rPr>
          <w:lang w:val="el-GR"/>
        </w:rPr>
        <w:t>ο</w:t>
      </w:r>
      <w:r w:rsidRPr="11E90C04">
        <w:rPr>
          <w:lang w:val="el-GR"/>
        </w:rPr>
        <w:t>θ</w:t>
      </w:r>
      <w:r w:rsidR="00124E5F" w:rsidRPr="11E90C04">
        <w:rPr>
          <w:lang w:val="el-GR"/>
        </w:rPr>
        <w:t>έ</w:t>
      </w:r>
      <w:r w:rsidRPr="11E90C04">
        <w:rPr>
          <w:lang w:val="el-GR"/>
        </w:rPr>
        <w:t>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rsidR="00967147" w:rsidRPr="11E90C04">
        <w:rPr>
          <w:lang w:val="el-GR"/>
        </w:rPr>
        <w:t>ο</w:t>
      </w:r>
      <w:r w:rsidRPr="11E90C04">
        <w:rPr>
          <w:lang w:val="el-GR"/>
        </w:rPr>
        <w:t>θ</w:t>
      </w:r>
      <w:r w:rsidR="00967147" w:rsidRPr="11E90C04">
        <w:rPr>
          <w:lang w:val="el-GR"/>
        </w:rPr>
        <w:t>έ</w:t>
      </w:r>
      <w:r w:rsidRPr="11E90C04">
        <w:rPr>
          <w:lang w:val="el-GR"/>
        </w:rPr>
        <w:t xml:space="preserve">σμου. </w:t>
      </w:r>
    </w:p>
    <w:p w14:paraId="3E0B3A97" w14:textId="77777777" w:rsidR="00976CBB" w:rsidRPr="00603221" w:rsidRDefault="00976CBB" w:rsidP="00417A19">
      <w:pPr>
        <w:suppressAutoHyphens w:val="0"/>
        <w:spacing w:line="276" w:lineRule="auto"/>
        <w:rPr>
          <w:lang w:val="el-GR"/>
        </w:rPr>
      </w:pPr>
    </w:p>
    <w:p w14:paraId="3E0B3A98" w14:textId="77777777" w:rsidR="008338F0" w:rsidRPr="00603221" w:rsidRDefault="003355E7" w:rsidP="003A109E">
      <w:pPr>
        <w:pStyle w:val="2"/>
        <w:rPr>
          <w:rFonts w:cs="Tahoma"/>
          <w:lang w:val="el-GR"/>
        </w:rPr>
      </w:pPr>
      <w:r w:rsidRPr="00603221">
        <w:rPr>
          <w:rFonts w:cs="Tahoma"/>
          <w:lang w:val="el-GR"/>
        </w:rPr>
        <w:tab/>
      </w:r>
      <w:bookmarkStart w:id="362" w:name="_Toc97194319"/>
      <w:bookmarkStart w:id="363" w:name="_Toc97194452"/>
      <w:bookmarkStart w:id="364" w:name="_Toc189730664"/>
      <w:r w:rsidRPr="00603221">
        <w:rPr>
          <w:rFonts w:cs="Tahoma"/>
          <w:lang w:val="el-GR"/>
        </w:rPr>
        <w:t>Συμβατικό πλαίσιο – Εφαρμοστέα νομοθεσία</w:t>
      </w:r>
      <w:bookmarkEnd w:id="362"/>
      <w:bookmarkEnd w:id="363"/>
      <w:bookmarkEnd w:id="364"/>
    </w:p>
    <w:p w14:paraId="3E0B3A99" w14:textId="77777777" w:rsidR="008338F0" w:rsidRPr="00603221" w:rsidRDefault="003355E7">
      <w:pPr>
        <w:rPr>
          <w:lang w:val="el-GR"/>
        </w:rPr>
      </w:pPr>
      <w:r w:rsidRPr="11E90C04">
        <w:rPr>
          <w:lang w:val="el-GR"/>
        </w:rPr>
        <w:t xml:space="preserve">Κατά την εκτέλεση της σύμβασης εφαρμόζονται οι διατάξεις του ν. 4412/2016, οι όροι της παρούσας </w:t>
      </w:r>
      <w:r w:rsidR="0077737F" w:rsidRPr="11E90C04">
        <w:rPr>
          <w:lang w:val="el-GR"/>
        </w:rPr>
        <w:t>Δ</w:t>
      </w:r>
      <w:r w:rsidRPr="11E90C04">
        <w:rPr>
          <w:lang w:val="el-GR"/>
        </w:rPr>
        <w:t xml:space="preserve">ιακήρυξης και συμπληρωματικά ο Αστικός Κώδικας. </w:t>
      </w:r>
    </w:p>
    <w:p w14:paraId="3E0B3A9A" w14:textId="77777777" w:rsidR="008338F0" w:rsidRPr="00603221" w:rsidRDefault="003355E7" w:rsidP="003A109E">
      <w:pPr>
        <w:pStyle w:val="2"/>
        <w:rPr>
          <w:rFonts w:cs="Tahoma"/>
          <w:lang w:val="el-GR"/>
        </w:rPr>
      </w:pPr>
      <w:r w:rsidRPr="00603221">
        <w:rPr>
          <w:rFonts w:cs="Tahoma"/>
          <w:lang w:val="el-GR"/>
        </w:rPr>
        <w:tab/>
      </w:r>
      <w:bookmarkStart w:id="365" w:name="_Ref89075849"/>
      <w:bookmarkStart w:id="366" w:name="_Toc97194320"/>
      <w:bookmarkStart w:id="367" w:name="_Toc97194453"/>
      <w:bookmarkStart w:id="368" w:name="_Toc189730665"/>
      <w:r w:rsidRPr="00603221">
        <w:rPr>
          <w:rFonts w:cs="Tahoma"/>
          <w:lang w:val="el-GR"/>
        </w:rPr>
        <w:t>Όροι εκτέλεσης της σύμβασης</w:t>
      </w:r>
      <w:bookmarkEnd w:id="365"/>
      <w:bookmarkEnd w:id="366"/>
      <w:bookmarkEnd w:id="367"/>
      <w:bookmarkEnd w:id="368"/>
    </w:p>
    <w:p w14:paraId="3E0B3A9B"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3E0B3A9C"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E0B3A9D" w14:textId="77777777" w:rsidR="00E41FE4" w:rsidRDefault="0014064C" w:rsidP="00114833">
      <w:pPr>
        <w:rPr>
          <w:lang w:val="el-GR"/>
        </w:rPr>
      </w:pPr>
      <w:r w:rsidRPr="00603221">
        <w:rPr>
          <w:lang w:val="el-GR"/>
        </w:rPr>
        <w:t>Κατά την εκτέλεση της σύμβασης ο Ανάδοχος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sidR="008277DE">
        <w:rPr>
          <w:lang w:val="el-GR"/>
        </w:rPr>
        <w:t xml:space="preserve"> (</w:t>
      </w:r>
      <w:hyperlink r:id="rId34" w:history="1">
        <w:r w:rsidR="008277DE" w:rsidRPr="00362837">
          <w:rPr>
            <w:rStyle w:val="-"/>
            <w:lang w:val="el-GR"/>
          </w:rPr>
          <w:t>https://greece20.gov.gr/epikoinwnia-dimosiotita/</w:t>
        </w:r>
      </w:hyperlink>
      <w:r w:rsidR="008277DE">
        <w:rPr>
          <w:lang w:val="el-GR"/>
        </w:rPr>
        <w:t>)</w:t>
      </w:r>
      <w:r>
        <w:rPr>
          <w:lang w:val="el-GR"/>
        </w:rPr>
        <w:t xml:space="preserve">. </w:t>
      </w:r>
    </w:p>
    <w:p w14:paraId="3E0B3A9E" w14:textId="77777777" w:rsidR="00EB4107" w:rsidRDefault="00EB4107" w:rsidP="00EB4107">
      <w:pPr>
        <w:rPr>
          <w:rFonts w:ascii="Calibri" w:hAnsi="Calibri" w:cs="Calibri"/>
          <w:lang w:val="el-GR" w:eastAsia="en-US"/>
        </w:rPr>
      </w:pPr>
      <w:r w:rsidRPr="00EB4107">
        <w:rPr>
          <w:lang w:val="el-GR"/>
        </w:rPr>
        <w:t xml:space="preserve">Ο ανάδοχος αναλαμβάνει την υποχρέωση, κατά την διάρκεια υλοποίησης του έργου, να υποβάλει και να </w:t>
      </w:r>
      <w:proofErr w:type="spellStart"/>
      <w:r w:rsidRPr="00EB4107">
        <w:rPr>
          <w:lang w:val="el-GR"/>
        </w:rPr>
        <w:t>επικαιροποιεί</w:t>
      </w:r>
      <w:proofErr w:type="spellEnd"/>
      <w:r w:rsidRPr="00EB4107">
        <w:rPr>
          <w:lang w:val="el-GR"/>
        </w:rPr>
        <w:t xml:space="preserve"> τα στοιχεία του άρθρου 22.2.δ.</w:t>
      </w:r>
      <w:proofErr w:type="spellStart"/>
      <w:r>
        <w:t>i</w:t>
      </w:r>
      <w:proofErr w:type="spellEnd"/>
      <w:r w:rsidRPr="00EB4107">
        <w:rPr>
          <w:lang w:val="el-GR"/>
        </w:rPr>
        <w:t xml:space="preserve">) έως </w:t>
      </w:r>
      <w:r>
        <w:t>iii</w:t>
      </w:r>
      <w:r w:rsidRPr="00EB4107">
        <w:rPr>
          <w:lang w:val="el-GR"/>
        </w:rPr>
        <w:t>) του Καν. 2021/241.</w:t>
      </w:r>
    </w:p>
    <w:p w14:paraId="3E0B3A9F" w14:textId="77777777" w:rsidR="00EB4107" w:rsidRPr="001055FB" w:rsidRDefault="00EB4107" w:rsidP="00EB4107">
      <w:pPr>
        <w:rPr>
          <w:lang w:val="el-GR"/>
        </w:rPr>
      </w:pPr>
      <w:r w:rsidRPr="001055FB">
        <w:rPr>
          <w:lang w:val="el-GR"/>
        </w:rPr>
        <w:t xml:space="preserve">Ποιο συγκεκριμένα: </w:t>
      </w:r>
    </w:p>
    <w:p w14:paraId="3E0B3AA0" w14:textId="77777777" w:rsidR="00EB4107" w:rsidRPr="00EB4107" w:rsidRDefault="00EB4107" w:rsidP="00EB4107">
      <w:pPr>
        <w:rPr>
          <w:lang w:val="el-GR"/>
        </w:rPr>
      </w:pPr>
      <w:proofErr w:type="spellStart"/>
      <w:r>
        <w:t>i</w:t>
      </w:r>
      <w:proofErr w:type="spellEnd"/>
      <w:r w:rsidRPr="00EB4107">
        <w:rPr>
          <w:lang w:val="el-GR"/>
        </w:rPr>
        <w:t xml:space="preserve">) όνομα του τελικού αποδέκτη των κονδυλίων, </w:t>
      </w:r>
    </w:p>
    <w:p w14:paraId="3E0B3AA1"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EB4107">
        <w:rPr>
          <w:lang w:val="el-GR"/>
        </w:rPr>
        <w:t>ενωσιακού</w:t>
      </w:r>
      <w:proofErr w:type="spellEnd"/>
      <w:r w:rsidRPr="00EB4107">
        <w:rPr>
          <w:lang w:val="el-GR"/>
        </w:rPr>
        <w:t xml:space="preserve"> ή εθνικού δικαίου δημοσίων συμβάσεων, </w:t>
      </w:r>
    </w:p>
    <w:p w14:paraId="3E0B3AA2" w14:textId="77777777" w:rsidR="00EB4107" w:rsidRPr="00EB4107" w:rsidRDefault="00EB4107" w:rsidP="00EB4107">
      <w:pPr>
        <w:rPr>
          <w:lang w:val="el-GR"/>
        </w:rPr>
      </w:pPr>
      <w:r>
        <w:lastRenderedPageBreak/>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E0B3AA3"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3E0B3AA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3E0B3AA5" w14:textId="77777777" w:rsidR="006A67B9" w:rsidRPr="00DD50E7" w:rsidRDefault="006A67B9" w:rsidP="006A67B9">
      <w:pPr>
        <w:rPr>
          <w:rFonts w:eastAsia="Calibri"/>
          <w:lang w:val="el-GR"/>
        </w:rPr>
      </w:pPr>
      <w:r w:rsidRPr="11E90C04">
        <w:rPr>
          <w:rFonts w:eastAsia="Calibri"/>
          <w:lang w:val="el-GR"/>
        </w:rPr>
        <w:t>β) ότι θα δηλώσει αμελλητί στην αναθέτουσα αρχή,</w:t>
      </w:r>
      <w:r w:rsidR="006F4CD4" w:rsidRPr="11E90C04">
        <w:rPr>
          <w:rFonts w:eastAsia="Calibri"/>
          <w:lang w:val="el-GR"/>
        </w:rPr>
        <w:t xml:space="preserve"> αφότου</w:t>
      </w:r>
      <w:r w:rsidRPr="11E90C04">
        <w:rPr>
          <w:rFonts w:eastAsia="Calibri"/>
          <w:lang w:val="el-GR"/>
        </w:rPr>
        <w:t xml:space="preserve">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6F4CD4" w:rsidRPr="11E90C04">
        <w:rPr>
          <w:rFonts w:eastAsia="Calibri"/>
          <w:lang w:val="el-GR"/>
        </w:rPr>
        <w:t>νόμιμων</w:t>
      </w:r>
      <w:r w:rsidRPr="11E90C04">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11E90C04">
        <w:rPr>
          <w:rFonts w:eastAsia="Calibri"/>
          <w:vertAlign w:val="superscript"/>
          <w:lang w:val="el-GR"/>
        </w:rPr>
        <w:t xml:space="preserve"> </w:t>
      </w:r>
      <w:r w:rsidRPr="11E90C04">
        <w:rPr>
          <w:rFonts w:eastAsia="Calibri"/>
          <w:lang w:val="el-GR"/>
        </w:rPr>
        <w:t xml:space="preserve">. </w:t>
      </w:r>
    </w:p>
    <w:p w14:paraId="3E0B3AA6" w14:textId="77777777" w:rsidR="006A67B9" w:rsidRDefault="006A67B9" w:rsidP="006A67B9">
      <w:pPr>
        <w:rPr>
          <w:rFonts w:eastAsia="Calibri"/>
          <w:lang w:val="el-GR"/>
        </w:rPr>
      </w:pPr>
      <w:r w:rsidRPr="11E90C04">
        <w:rPr>
          <w:rFonts w:eastAsia="Calibri"/>
          <w:lang w:val="el-GR"/>
        </w:rPr>
        <w:t xml:space="preserve">Οι υποχρεώσεις και οι απαγορεύσεις της ρήτρας αυτής </w:t>
      </w:r>
      <w:r w:rsidR="006F4CD4" w:rsidRPr="11E90C04">
        <w:rPr>
          <w:rFonts w:eastAsia="Calibri"/>
          <w:lang w:val="el-GR"/>
        </w:rPr>
        <w:t>στη περίπτωση που</w:t>
      </w:r>
      <w:r w:rsidRPr="11E90C04">
        <w:rPr>
          <w:rFonts w:eastAsia="Calibri"/>
          <w:lang w:val="el-GR"/>
        </w:rPr>
        <w:t xml:space="preserve"> ο ανάδοχος είναι ένωση,</w:t>
      </w:r>
      <w:r w:rsidR="006F4CD4" w:rsidRPr="11E90C04">
        <w:rPr>
          <w:rFonts w:eastAsia="Calibri"/>
          <w:lang w:val="el-GR"/>
        </w:rPr>
        <w:t xml:space="preserve"> ισχύουν</w:t>
      </w:r>
      <w:r w:rsidRPr="11E90C04">
        <w:rPr>
          <w:rFonts w:eastAsia="Calibri"/>
          <w:lang w:val="el-GR"/>
        </w:rPr>
        <w:t xml:space="preserve">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3E0B3AA7" w14:textId="64FC7B9A" w:rsidR="006C03D6" w:rsidRPr="00DD50E7" w:rsidRDefault="006C03D6" w:rsidP="006C055E">
      <w:pPr>
        <w:rPr>
          <w:rFonts w:eastAsia="Calibri"/>
          <w:lang w:val="el-GR"/>
        </w:rPr>
      </w:pPr>
      <w:bookmarkStart w:id="369"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Pr="00EB737A">
        <w:rPr>
          <w:cs/>
          <w:lang w:val="el-GR"/>
        </w:rPr>
        <w:t>‎</w:t>
      </w:r>
      <w:r w:rsidR="005521D0">
        <w:rPr>
          <w:cs/>
          <w:lang w:val="el-GR"/>
        </w:rPr>
        <w:fldChar w:fldCharType="begin"/>
      </w:r>
      <w:r>
        <w:rPr>
          <w:lang w:val="el-GR"/>
        </w:rPr>
        <w:instrText xml:space="preserve"> REF _Ref118477993 \h </w:instrText>
      </w:r>
      <w:r w:rsidR="005521D0">
        <w:rPr>
          <w:cs/>
          <w:lang w:val="el-GR"/>
        </w:rPr>
      </w:r>
      <w:r w:rsidR="005521D0">
        <w:rPr>
          <w:cs/>
          <w:lang w:val="el-GR"/>
        </w:rPr>
        <w:fldChar w:fldCharType="separate"/>
      </w:r>
      <w:r w:rsidR="004E7208" w:rsidRPr="00344D93">
        <w:rPr>
          <w:lang w:val="el-GR"/>
        </w:rPr>
        <w:t xml:space="preserve">ΠΑΡΑΡΤΗΜΑ </w:t>
      </w:r>
      <w:r w:rsidR="004E7208">
        <w:rPr>
          <w:lang w:val="en-US"/>
        </w:rPr>
        <w:t>X</w:t>
      </w:r>
      <w:r w:rsidR="004E7208" w:rsidRPr="00344D93">
        <w:rPr>
          <w:lang w:val="el-GR"/>
        </w:rPr>
        <w:t xml:space="preserve"> – Ρήτρα Ακεραιότητας</w:t>
      </w:r>
      <w:r w:rsidR="005521D0">
        <w:rPr>
          <w:cs/>
          <w:lang w:val="el-GR"/>
        </w:rPr>
        <w:fldChar w:fldCharType="end"/>
      </w:r>
      <w:r>
        <w:rPr>
          <w:rFonts w:hint="cs"/>
          <w:cs/>
          <w:lang w:val="el-GR"/>
        </w:rPr>
        <w:t>η οποία θα περιληφθεί στη σύμβαση</w:t>
      </w:r>
      <w:bookmarkEnd w:id="369"/>
      <w:r>
        <w:rPr>
          <w:rFonts w:hint="cs"/>
          <w:cs/>
          <w:lang w:val="el-GR"/>
        </w:rPr>
        <w:t>.</w:t>
      </w:r>
    </w:p>
    <w:p w14:paraId="3E0B3AA8"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3E0B3AA9" w14:textId="77777777" w:rsidR="001B56F1" w:rsidRPr="00603221" w:rsidRDefault="004B7E25" w:rsidP="001B56F1">
      <w:pPr>
        <w:suppressAutoHyphens w:val="0"/>
        <w:spacing w:after="200" w:line="276" w:lineRule="auto"/>
        <w:rPr>
          <w:lang w:val="el-GR"/>
        </w:rPr>
      </w:pPr>
      <w:r w:rsidRPr="11E90C04">
        <w:rPr>
          <w:lang w:val="el-GR"/>
        </w:rPr>
        <w:t>Κατά την εκτέλεση της σύμβασης</w:t>
      </w:r>
      <w:r w:rsidR="001B56F1" w:rsidRPr="11E90C04">
        <w:rPr>
          <w:lang w:val="el-GR"/>
        </w:rPr>
        <w:t xml:space="preserve"> </w:t>
      </w:r>
      <w:r w:rsidRPr="11E90C04">
        <w:rPr>
          <w:lang w:val="el-GR"/>
        </w:rPr>
        <w:t>ο</w:t>
      </w:r>
      <w:r w:rsidR="001B56F1" w:rsidRPr="11E90C04">
        <w:rPr>
          <w:lang w:val="el-GR"/>
        </w:rPr>
        <w:t xml:space="preserve"> </w:t>
      </w:r>
      <w:r w:rsidRPr="11E90C04">
        <w:rPr>
          <w:lang w:val="el-GR"/>
        </w:rPr>
        <w:t>α</w:t>
      </w:r>
      <w:r w:rsidR="001B56F1" w:rsidRPr="11E90C04">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AE3B25" w:rsidRPr="11E90C04">
        <w:rPr>
          <w:lang w:val="el-GR"/>
        </w:rPr>
        <w:t>α</w:t>
      </w:r>
      <w:r w:rsidRPr="11E90C04">
        <w:rPr>
          <w:lang w:val="el-GR"/>
        </w:rPr>
        <w:t xml:space="preserve">ναθέτουσας </w:t>
      </w:r>
      <w:r w:rsidR="00AE3B25" w:rsidRPr="11E90C04">
        <w:rPr>
          <w:lang w:val="el-GR"/>
        </w:rPr>
        <w:t>α</w:t>
      </w:r>
      <w:r w:rsidRPr="11E90C04">
        <w:rPr>
          <w:lang w:val="el-GR"/>
        </w:rPr>
        <w:t>ρχής</w:t>
      </w:r>
      <w:r w:rsidR="001B56F1" w:rsidRPr="11E90C04">
        <w:rPr>
          <w:lang w:val="el-GR"/>
        </w:rPr>
        <w:t xml:space="preserve"> ή των εκάστοτε υποδεικνυομένων από αυτήν προσώπων. Σε αντίθετη περίπτωση, η </w:t>
      </w:r>
      <w:r w:rsidR="00AE3B25" w:rsidRPr="11E90C04">
        <w:rPr>
          <w:lang w:val="el-GR"/>
        </w:rPr>
        <w:t>α</w:t>
      </w:r>
      <w:r w:rsidRPr="11E90C04">
        <w:rPr>
          <w:lang w:val="el-GR"/>
        </w:rPr>
        <w:t xml:space="preserve">ναθέτουσα </w:t>
      </w:r>
      <w:r w:rsidR="00AE3B25" w:rsidRPr="11E90C04">
        <w:rPr>
          <w:lang w:val="el-GR"/>
        </w:rPr>
        <w:t>α</w:t>
      </w:r>
      <w:r w:rsidRPr="11E90C04">
        <w:rPr>
          <w:lang w:val="el-GR"/>
        </w:rPr>
        <w:t>ρχή</w:t>
      </w:r>
      <w:r w:rsidR="00E41FE4" w:rsidRPr="11E90C04">
        <w:rPr>
          <w:lang w:val="el-GR"/>
        </w:rPr>
        <w:t xml:space="preserve"> </w:t>
      </w:r>
      <w:r w:rsidR="001B56F1" w:rsidRPr="11E90C04">
        <w:rPr>
          <w:lang w:val="el-GR"/>
        </w:rPr>
        <w:t xml:space="preserve">δύναται να ζητήσει την αντικατάσταση μέλους της Ομάδας Έργου του </w:t>
      </w:r>
      <w:r w:rsidRPr="11E90C04">
        <w:rPr>
          <w:lang w:val="el-GR"/>
        </w:rPr>
        <w:t>α</w:t>
      </w:r>
      <w:r w:rsidR="001B56F1" w:rsidRPr="11E90C04">
        <w:rPr>
          <w:lang w:val="el-GR"/>
        </w:rPr>
        <w:t xml:space="preserve">ναδόχου, οπότε ο </w:t>
      </w:r>
      <w:r w:rsidRPr="11E90C04">
        <w:rPr>
          <w:lang w:val="el-GR"/>
        </w:rPr>
        <w:t>α</w:t>
      </w:r>
      <w:r w:rsidR="001B56F1" w:rsidRPr="11E90C04">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11E90C04">
        <w:rPr>
          <w:lang w:val="el-GR"/>
        </w:rPr>
        <w:t xml:space="preserve">Αναθέτουσας Αρχής </w:t>
      </w:r>
      <w:r w:rsidR="001B56F1" w:rsidRPr="11E90C04">
        <w:rPr>
          <w:lang w:val="el-GR"/>
        </w:rPr>
        <w:t xml:space="preserve">και μόνο με άλλο πρόσωπο </w:t>
      </w:r>
      <w:r w:rsidR="00F415C7" w:rsidRPr="11E90C04">
        <w:rPr>
          <w:lang w:val="el-GR"/>
        </w:rPr>
        <w:t>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11E90C04">
        <w:rPr>
          <w:lang w:val="el-GR"/>
        </w:rPr>
        <w:t xml:space="preserve">. Ο </w:t>
      </w:r>
      <w:r w:rsidR="00AE3B25" w:rsidRPr="11E90C04">
        <w:rPr>
          <w:lang w:val="el-GR"/>
        </w:rPr>
        <w:t>α</w:t>
      </w:r>
      <w:r w:rsidR="001B56F1" w:rsidRPr="11E90C04">
        <w:rPr>
          <w:lang w:val="el-GR"/>
        </w:rPr>
        <w:t xml:space="preserve">νάδοχος υποχρεούται να ειδοποιήσει την </w:t>
      </w:r>
      <w:proofErr w:type="spellStart"/>
      <w:r w:rsidR="001B56F1" w:rsidRPr="11E90C04">
        <w:rPr>
          <w:lang w:val="el-GR"/>
        </w:rPr>
        <w:t>ΚτΠ</w:t>
      </w:r>
      <w:proofErr w:type="spellEnd"/>
      <w:r w:rsidR="001B56F1" w:rsidRPr="11E90C04">
        <w:rPr>
          <w:lang w:val="el-GR"/>
        </w:rPr>
        <w:t xml:space="preserve"> </w:t>
      </w:r>
      <w:r w:rsidR="00E41FE4" w:rsidRPr="11E90C04">
        <w:rPr>
          <w:lang w:val="el-GR"/>
        </w:rPr>
        <w:t>Μ.</w:t>
      </w:r>
      <w:r w:rsidR="001B56F1" w:rsidRPr="11E90C04">
        <w:rPr>
          <w:lang w:val="el-GR"/>
        </w:rPr>
        <w:t xml:space="preserve">Α.Ε. εγγράφως δεκαπέντε (15) ημέρες πριν από την αντικατάσταση. </w:t>
      </w:r>
    </w:p>
    <w:p w14:paraId="3E0B3AAA" w14:textId="77777777" w:rsidR="001B56F1" w:rsidRPr="00603221" w:rsidRDefault="001B56F1" w:rsidP="004B7E25">
      <w:pPr>
        <w:suppressAutoHyphens w:val="0"/>
        <w:spacing w:after="200" w:line="276" w:lineRule="auto"/>
        <w:rPr>
          <w:lang w:val="el-GR"/>
        </w:rPr>
      </w:pPr>
      <w:r w:rsidRPr="00603221">
        <w:rPr>
          <w:lang w:val="el-GR"/>
        </w:rPr>
        <w:lastRenderedPageBreak/>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3E0B3AAB"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3E0B3AAC"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3E0B3AAD"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3E0B3AAE"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E0B3AAF"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E0B3AB0"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3E0B3AB1"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3E0B3AB2"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w:t>
      </w:r>
      <w:r w:rsidRPr="00033BA0">
        <w:rPr>
          <w:lang w:val="el-GR"/>
        </w:rPr>
        <w:lastRenderedPageBreak/>
        <w:t xml:space="preserve">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3E0B3AB3"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3E0B3AB4"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E0B3AB5"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3E0B3AB6" w14:textId="77777777" w:rsidR="00343BB2" w:rsidRPr="00033BA0" w:rsidRDefault="00343BB2" w:rsidP="00343BB2">
      <w:pPr>
        <w:rPr>
          <w:lang w:val="el-GR"/>
        </w:rPr>
      </w:pPr>
      <w:r w:rsidRPr="00033BA0">
        <w:rPr>
          <w:lang w:val="el-GR"/>
        </w:rPr>
        <w:t>Ειδικότερα :</w:t>
      </w:r>
    </w:p>
    <w:p w14:paraId="3E0B3AB7"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3E0B3AB8"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E0B3AB9"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3E0B3AB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E0B3ABB" w14:textId="77777777" w:rsidR="00343BB2" w:rsidRPr="00033BA0" w:rsidRDefault="00343BB2" w:rsidP="00343BB2">
      <w:pPr>
        <w:rPr>
          <w:lang w:val="el-GR"/>
        </w:rPr>
      </w:pPr>
      <w:r w:rsidRPr="11E90C04">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E0B3ABC" w14:textId="77777777" w:rsidR="00343BB2" w:rsidRPr="00603221" w:rsidRDefault="00343BB2" w:rsidP="004B7E25">
      <w:pPr>
        <w:suppressAutoHyphens w:val="0"/>
        <w:spacing w:after="200" w:line="276" w:lineRule="auto"/>
        <w:rPr>
          <w:lang w:val="el-GR"/>
        </w:rPr>
      </w:pPr>
    </w:p>
    <w:p w14:paraId="3E0B3ABD" w14:textId="77777777" w:rsidR="008338F0" w:rsidRPr="00603221" w:rsidRDefault="003355E7" w:rsidP="003A109E">
      <w:pPr>
        <w:pStyle w:val="2"/>
        <w:rPr>
          <w:rFonts w:cs="Tahoma"/>
          <w:lang w:val="el-GR"/>
        </w:rPr>
      </w:pPr>
      <w:r w:rsidRPr="00603221">
        <w:rPr>
          <w:rFonts w:cs="Tahoma"/>
          <w:lang w:val="el-GR"/>
        </w:rPr>
        <w:tab/>
      </w:r>
      <w:bookmarkStart w:id="370" w:name="_Toc97194321"/>
      <w:bookmarkStart w:id="371" w:name="_Toc97194454"/>
      <w:bookmarkStart w:id="372" w:name="_Toc189730666"/>
      <w:r w:rsidRPr="00603221">
        <w:rPr>
          <w:rFonts w:cs="Tahoma"/>
          <w:lang w:val="el-GR"/>
        </w:rPr>
        <w:t>Υπεργολαβία</w:t>
      </w:r>
      <w:bookmarkEnd w:id="370"/>
      <w:bookmarkEnd w:id="371"/>
      <w:bookmarkEnd w:id="372"/>
    </w:p>
    <w:p w14:paraId="3E0B3ABE" w14:textId="77777777" w:rsidR="008338F0" w:rsidRDefault="003355E7">
      <w:pPr>
        <w:rPr>
          <w:lang w:val="el-GR"/>
        </w:rPr>
      </w:pPr>
      <w:r w:rsidRPr="11E90C04">
        <w:rPr>
          <w:b/>
          <w:bCs/>
          <w:lang w:val="el-GR"/>
        </w:rPr>
        <w:t xml:space="preserve">4.4.1. </w:t>
      </w:r>
      <w:r w:rsidRPr="11E90C04">
        <w:rPr>
          <w:lang w:val="el-GR"/>
        </w:rPr>
        <w:t xml:space="preserve">Ο </w:t>
      </w:r>
      <w:r w:rsidR="00AE3B25" w:rsidRPr="11E90C04">
        <w:rPr>
          <w:lang w:val="el-GR"/>
        </w:rPr>
        <w:t>α</w:t>
      </w:r>
      <w:r w:rsidRPr="11E90C04">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E0B3ABF" w14:textId="77777777" w:rsidR="008338F0" w:rsidRPr="00CD0FD9" w:rsidRDefault="003355E7" w:rsidP="71D27C3B">
      <w:pPr>
        <w:rPr>
          <w:i/>
          <w:iCs/>
          <w:color w:val="5B9BD5"/>
          <w:spacing w:val="5"/>
          <w:kern w:val="1"/>
          <w:lang w:val="el-GR"/>
        </w:rPr>
      </w:pPr>
      <w:r w:rsidRPr="00CD0FD9">
        <w:rPr>
          <w:b/>
          <w:bCs/>
          <w:lang w:val="el-GR"/>
        </w:rPr>
        <w:t xml:space="preserve">4.4.2. </w:t>
      </w:r>
      <w:r w:rsidRPr="00CD0FD9">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w:t>
      </w:r>
      <w:r w:rsidRPr="00CD0FD9">
        <w:rPr>
          <w:lang w:val="el-GR"/>
        </w:rPr>
        <w:lastRenderedPageBreak/>
        <w:t>συγκεκριμένη χρονική στιγμή.</w:t>
      </w:r>
      <w:r w:rsidR="00E1337D" w:rsidRPr="00CD0FD9">
        <w:rPr>
          <w:lang w:val="el-GR"/>
        </w:rPr>
        <w:t xml:space="preserve"> </w:t>
      </w:r>
      <w:r w:rsidRPr="00CD0FD9">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w:t>
      </w:r>
      <w:r w:rsidR="004C3766" w:rsidRPr="00CD0FD9">
        <w:rPr>
          <w:lang w:val="el-GR"/>
        </w:rPr>
        <w:t>συνεργασίας</w:t>
      </w:r>
      <w:r w:rsidR="004C3766" w:rsidRPr="00CD0FD9">
        <w:rPr>
          <w:rFonts w:eastAsia="SimSun"/>
          <w:i/>
          <w:iCs/>
          <w:color w:val="0099FF"/>
          <w:lang w:val="el-GR" w:bidi="hi-IN"/>
        </w:rPr>
        <w:t>.</w:t>
      </w:r>
      <w:r w:rsidR="004C3766" w:rsidRPr="71D27C3B">
        <w:rPr>
          <w:rStyle w:val="WW-FootnoteReference12"/>
        </w:rPr>
        <w:footnoteReference w:id="37"/>
      </w:r>
      <w:r w:rsidR="004C3766" w:rsidRPr="00CD0FD9">
        <w:rPr>
          <w:lang w:val="el-GR"/>
        </w:rPr>
        <w:t xml:space="preserve">. </w:t>
      </w:r>
      <w:r w:rsidRPr="00CD0FD9">
        <w:rPr>
          <w:rFonts w:eastAsia="SimSun"/>
          <w:i/>
          <w:iCs/>
          <w:color w:val="0099FF"/>
          <w:kern w:val="1"/>
          <w:lang w:val="el-GR" w:bidi="hi-IN"/>
        </w:rPr>
        <w:t>.</w:t>
      </w:r>
      <w:r w:rsidRPr="00CD0FD9">
        <w:rPr>
          <w:lang w:val="el-GR"/>
        </w:rPr>
        <w:t xml:space="preserve"> Σε περίπτωση διακοπής της συνεργασίας του </w:t>
      </w:r>
      <w:r w:rsidR="00AE3B25" w:rsidRPr="00CD0FD9">
        <w:rPr>
          <w:lang w:val="el-GR"/>
        </w:rPr>
        <w:t>α</w:t>
      </w:r>
      <w:r w:rsidRPr="00CD0FD9">
        <w:rPr>
          <w:lang w:val="el-GR"/>
        </w:rPr>
        <w:t xml:space="preserve">ναδόχου με υπεργολάβο/ υπεργολάβους της σύμβασης, αυτός υποχρεούται σε άμεση γνωστοποίηση της διακοπής αυτής στην </w:t>
      </w:r>
      <w:r w:rsidR="00AE3B25" w:rsidRPr="00CD0FD9">
        <w:rPr>
          <w:lang w:val="el-GR"/>
        </w:rPr>
        <w:t>α</w:t>
      </w:r>
      <w:r w:rsidRPr="00CD0FD9">
        <w:rPr>
          <w:lang w:val="el-GR"/>
        </w:rPr>
        <w:t xml:space="preserve">ναθέτουσα </w:t>
      </w:r>
      <w:r w:rsidR="00AE3B25" w:rsidRPr="00CD0FD9">
        <w:rPr>
          <w:lang w:val="el-GR"/>
        </w:rPr>
        <w:t>α</w:t>
      </w:r>
      <w:r w:rsidRPr="00CD0FD9">
        <w:rPr>
          <w:lang w:val="el-GR"/>
        </w:rPr>
        <w:t xml:space="preserve">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3E0B3AC0" w14:textId="77777777" w:rsidR="005A3530" w:rsidRPr="00603221" w:rsidRDefault="005A3530">
      <w:pPr>
        <w:rPr>
          <w:b/>
          <w:bCs/>
          <w:lang w:val="el-GR"/>
        </w:rPr>
      </w:pPr>
    </w:p>
    <w:p w14:paraId="3E0B3AC1" w14:textId="21CC75E1"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fldChar w:fldCharType="begin"/>
      </w:r>
      <w:r w:rsidR="008338F0" w:rsidRPr="00F65401">
        <w:rPr>
          <w:lang w:val="el-GR"/>
        </w:rPr>
        <w:instrText xml:space="preserve"> </w:instrText>
      </w:r>
      <w:r w:rsidR="008338F0">
        <w:instrText>REF</w:instrText>
      </w:r>
      <w:r w:rsidR="008338F0" w:rsidRPr="00F65401">
        <w:rPr>
          <w:lang w:val="el-GR"/>
        </w:rPr>
        <w:instrText xml:space="preserve"> _</w:instrText>
      </w:r>
      <w:r w:rsidR="008338F0">
        <w:instrText>Ref</w:instrText>
      </w:r>
      <w:r w:rsidR="008338F0" w:rsidRPr="00F65401">
        <w:rPr>
          <w:lang w:val="el-GR"/>
        </w:rPr>
        <w:instrText>496541775 \</w:instrText>
      </w:r>
      <w:r w:rsidR="008338F0">
        <w:instrText>r</w:instrText>
      </w:r>
      <w:r w:rsidR="008338F0" w:rsidRPr="00F65401">
        <w:rPr>
          <w:lang w:val="el-GR"/>
        </w:rPr>
        <w:instrText xml:space="preserve"> \</w:instrText>
      </w:r>
      <w:r w:rsidR="008338F0">
        <w:instrText>h</w:instrText>
      </w:r>
      <w:r w:rsidR="008338F0" w:rsidRPr="00F65401">
        <w:rPr>
          <w:lang w:val="el-GR"/>
        </w:rPr>
        <w:instrText xml:space="preserve">  \* </w:instrText>
      </w:r>
      <w:r w:rsidR="008338F0">
        <w:instrText>MERGEFORMAT</w:instrText>
      </w:r>
      <w:r w:rsidR="008338F0" w:rsidRPr="00F65401">
        <w:rPr>
          <w:lang w:val="el-GR"/>
        </w:rPr>
        <w:instrText xml:space="preserve"> </w:instrText>
      </w:r>
      <w:r>
        <w:fldChar w:fldCharType="separate"/>
      </w:r>
      <w:r w:rsidR="004E7208" w:rsidRPr="004E7208">
        <w:rPr>
          <w:lang w:val="el-GR"/>
        </w:rPr>
        <w:t>2.2.3</w:t>
      </w:r>
      <w:r>
        <w:fldChar w:fldCharType="end"/>
      </w:r>
      <w:r w:rsidRPr="00603221">
        <w:rPr>
          <w:lang w:val="el-GR"/>
        </w:rPr>
        <w:t xml:space="preserve"> και με τα αποδεικτικά μέσα της παραγράφου</w:t>
      </w:r>
      <w:r w:rsidR="005A3530">
        <w:rPr>
          <w:lang w:val="el-GR"/>
        </w:rPr>
        <w:t xml:space="preserve"> </w:t>
      </w:r>
      <w:r w:rsidR="00374A5E">
        <w:rPr>
          <w:lang w:val="el-GR"/>
        </w:rPr>
        <w:t>2.2.9.2</w:t>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3E0B3AC2"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3E0B3AC3" w14:textId="77777777" w:rsidR="005A3530" w:rsidRPr="00603221" w:rsidRDefault="005A3530" w:rsidP="11E90C04">
      <w:pPr>
        <w:rPr>
          <w:lang w:val="el-GR"/>
        </w:rPr>
      </w:pPr>
    </w:p>
    <w:p w14:paraId="3E0B3AC4" w14:textId="77777777" w:rsidR="008338F0" w:rsidRPr="00603221" w:rsidRDefault="003355E7" w:rsidP="003A109E">
      <w:pPr>
        <w:pStyle w:val="2"/>
        <w:rPr>
          <w:rFonts w:cs="Tahoma"/>
          <w:lang w:val="el-GR"/>
        </w:rPr>
      </w:pPr>
      <w:r w:rsidRPr="00603221">
        <w:rPr>
          <w:rFonts w:cs="Tahoma"/>
          <w:lang w:val="el-GR"/>
        </w:rPr>
        <w:tab/>
      </w:r>
      <w:bookmarkStart w:id="373" w:name="_Ref496607258"/>
      <w:bookmarkStart w:id="374" w:name="_Toc97194322"/>
      <w:bookmarkStart w:id="375" w:name="_Toc97194455"/>
      <w:bookmarkStart w:id="376" w:name="_Toc189730667"/>
      <w:r w:rsidRPr="00603221">
        <w:rPr>
          <w:rFonts w:cs="Tahoma"/>
          <w:lang w:val="el-GR"/>
        </w:rPr>
        <w:t>Τροποποίηση σύμβασης κατά τη διάρκειά της</w:t>
      </w:r>
      <w:bookmarkEnd w:id="373"/>
      <w:bookmarkEnd w:id="374"/>
      <w:bookmarkEnd w:id="375"/>
      <w:bookmarkEnd w:id="376"/>
      <w:r w:rsidRPr="00603221">
        <w:rPr>
          <w:rFonts w:cs="Tahoma"/>
          <w:lang w:val="el-GR"/>
        </w:rPr>
        <w:t xml:space="preserve"> </w:t>
      </w:r>
    </w:p>
    <w:p w14:paraId="3E0B3AC5" w14:textId="77777777" w:rsidR="008338F0" w:rsidRPr="00603221" w:rsidRDefault="003355E7" w:rsidP="11E90C04">
      <w:pPr>
        <w:rPr>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w:t>
      </w:r>
      <w:r w:rsidR="00AE3B25" w:rsidRPr="07571D1B">
        <w:rPr>
          <w:lang w:val="el-GR"/>
        </w:rPr>
        <w:t>ό</w:t>
      </w:r>
      <w:r w:rsidR="00E256F9" w:rsidRPr="00603221">
        <w:rPr>
          <w:lang w:val="el-GR"/>
        </w:rPr>
        <w:t>δ</w:t>
      </w:r>
      <w:r w:rsidR="00AE3B25" w:rsidRPr="07571D1B">
        <w:rPr>
          <w:lang w:val="el-GR"/>
        </w:rPr>
        <w:t>ι</w:t>
      </w:r>
      <w:r w:rsidR="00E256F9" w:rsidRPr="00603221">
        <w:rPr>
          <w:lang w:val="el-GR"/>
        </w:rPr>
        <w:t xml:space="preserve">ου </w:t>
      </w:r>
      <w:r w:rsidR="004C3766" w:rsidRPr="07571D1B">
        <w:rPr>
          <w:lang w:val="el-GR"/>
        </w:rPr>
        <w:t xml:space="preserve">οργάνου της </w:t>
      </w:r>
      <w:r w:rsidR="004C3766">
        <w:rPr>
          <w:rStyle w:val="FootnoteReference2"/>
          <w:lang w:val="el-GR"/>
        </w:rPr>
        <w:footnoteReference w:id="38"/>
      </w:r>
      <w:r w:rsidR="007349A3">
        <w:rPr>
          <w:lang w:val="el-GR"/>
        </w:rPr>
        <w:t>.</w:t>
      </w:r>
      <w:r w:rsidR="004C3766" w:rsidRPr="07571D1B">
        <w:rPr>
          <w:lang w:val="el-GR"/>
        </w:rPr>
        <w:t xml:space="preserve"> </w:t>
      </w:r>
    </w:p>
    <w:p w14:paraId="3E0B3AC6" w14:textId="77777777" w:rsidR="00AE3B25" w:rsidRDefault="00AE3B25" w:rsidP="00821852">
      <w:pPr>
        <w:suppressAutoHyphens w:val="0"/>
        <w:spacing w:line="276" w:lineRule="auto"/>
        <w:rPr>
          <w:lang w:val="el-GR"/>
        </w:rPr>
      </w:pPr>
    </w:p>
    <w:p w14:paraId="3E0B3AC7" w14:textId="77777777"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84272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377" w:name="_Hlk126505992"/>
      <w:r w:rsidRPr="00911940">
        <w:rPr>
          <w:lang w:val="el-GR"/>
        </w:rPr>
        <w:t>τον</w:t>
      </w:r>
      <w:r w:rsidR="00DA2284" w:rsidRPr="07571D1B">
        <w:rPr>
          <w:lang w:val="el-GR"/>
        </w:rPr>
        <w:t xml:space="preserve"> </w:t>
      </w:r>
      <w:r w:rsidRPr="00911940">
        <w:rPr>
          <w:lang w:val="el-GR"/>
        </w:rPr>
        <w:t>επόμενο</w:t>
      </w:r>
      <w:bookmarkEnd w:id="377"/>
      <w:r w:rsidRPr="00911940">
        <w:rPr>
          <w:lang w:val="el-GR"/>
        </w:rPr>
        <w:t>, κατά σειρά κατάταξης οικονομικό φορέα που συμμετέχει</w:t>
      </w:r>
      <w:bookmarkStart w:id="378" w:name="_Hlk126506010"/>
      <w:r w:rsidRPr="00911940">
        <w:rPr>
          <w:lang w:val="el-GR"/>
        </w:rPr>
        <w:t>-</w:t>
      </w:r>
      <w:proofErr w:type="spellStart"/>
      <w:r w:rsidRPr="00911940">
        <w:rPr>
          <w:lang w:val="el-GR"/>
        </w:rPr>
        <w:t>ουν</w:t>
      </w:r>
      <w:proofErr w:type="spellEnd"/>
      <w:r w:rsidRPr="00911940">
        <w:rPr>
          <w:lang w:val="el-GR"/>
        </w:rPr>
        <w:t xml:space="preserve"> </w:t>
      </w:r>
      <w:bookmarkEnd w:id="378"/>
      <w:r w:rsidRPr="00911940">
        <w:rPr>
          <w:lang w:val="el-GR"/>
        </w:rPr>
        <w:t xml:space="preserve">στην παρούσα διαδικασία ανάθεσης της συγκεκριμένης σύμβασης και να του προτείνει να αναλάβει το ανεκτέλεστο </w:t>
      </w:r>
      <w:r w:rsidR="00DA2284" w:rsidRPr="07571D1B">
        <w:rPr>
          <w:lang w:val="el-GR"/>
        </w:rPr>
        <w:t xml:space="preserve">τμήμα </w:t>
      </w:r>
      <w:r w:rsidRPr="00911940">
        <w:rPr>
          <w:lang w:val="el-GR"/>
        </w:rPr>
        <w:t xml:space="preserve">της σύμβασης, με τους ίδιους όρους και προϋποθέσεις και σε τίμημα που δεν θα υπερβαίνει την προσφορά </w:t>
      </w:r>
      <w:bookmarkStart w:id="379" w:name="_Hlk126506094"/>
      <w:r w:rsidRPr="00911940">
        <w:rPr>
          <w:lang w:val="el-GR"/>
        </w:rPr>
        <w:t xml:space="preserve">που είχε υποβάλει ο έκπτωτος </w:t>
      </w:r>
      <w:bookmarkEnd w:id="379"/>
      <w:r w:rsidRPr="00911940">
        <w:rPr>
          <w:lang w:val="el-GR"/>
        </w:rPr>
        <w:t>(ρήτρα υποκατάστασης)</w:t>
      </w:r>
      <w:r w:rsidRPr="00911940">
        <w:rPr>
          <w:vertAlign w:val="superscript"/>
          <w:lang w:val="el-GR"/>
        </w:rPr>
        <w:footnoteReference w:id="39"/>
      </w:r>
      <w:r w:rsidRPr="00911940">
        <w:rPr>
          <w:vertAlign w:val="superscript"/>
          <w:lang w:val="el-GR"/>
        </w:rPr>
        <w:t>.</w:t>
      </w:r>
      <w:r w:rsidRPr="00911940">
        <w:rPr>
          <w:lang w:val="el-GR"/>
        </w:rPr>
        <w:t xml:space="preserve"> Η σύμβαση συνάπτεται, εφόσον εντός της τ</w:t>
      </w:r>
      <w:r w:rsidR="00DA2284" w:rsidRPr="07571D1B">
        <w:rPr>
          <w:lang w:val="el-GR"/>
        </w:rPr>
        <w:t>αχ</w:t>
      </w:r>
      <w:r w:rsidRPr="00911940">
        <w:rPr>
          <w:lang w:val="el-GR"/>
        </w:rPr>
        <w:t xml:space="preserve">θείσας προθεσμίας περιέλθει στην αναθέτουσα αρχή έγγραφη και ανεπιφύλακτη αποδοχή </w:t>
      </w:r>
      <w:r w:rsidR="00DA2284" w:rsidRPr="07571D1B">
        <w:rPr>
          <w:lang w:val="el-GR"/>
        </w:rPr>
        <w:t>της πρόσκλησης</w:t>
      </w:r>
      <w:r w:rsidRPr="00911940">
        <w:rPr>
          <w:lang w:val="el-GR"/>
        </w:rPr>
        <w:t xml:space="preserve">. Η άπρακτη πάροδος της προθεσμίας θεωρείται ως απόρριψη της </w:t>
      </w:r>
      <w:r w:rsidRPr="00911940">
        <w:rPr>
          <w:lang w:val="el-GR"/>
        </w:rPr>
        <w:lastRenderedPageBreak/>
        <w:t xml:space="preserve">πρότασης. Αν </w:t>
      </w:r>
      <w:r w:rsidR="00DA2284" w:rsidRPr="07571D1B">
        <w:rPr>
          <w:lang w:val="el-GR"/>
        </w:rPr>
        <w:t xml:space="preserve">ο ανωτέρω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E0B3AC8" w14:textId="77777777" w:rsidR="00D34C44" w:rsidRPr="00603221" w:rsidRDefault="00D34C44" w:rsidP="00D34C44">
      <w:pPr>
        <w:suppressAutoHyphens w:val="0"/>
        <w:spacing w:line="276" w:lineRule="auto"/>
        <w:rPr>
          <w:lang w:val="el-GR"/>
        </w:rPr>
      </w:pPr>
    </w:p>
    <w:p w14:paraId="3E0B3AC9" w14:textId="77777777" w:rsidR="00163845" w:rsidRPr="00603221" w:rsidRDefault="00163845" w:rsidP="00C87C2F">
      <w:pPr>
        <w:spacing w:line="276" w:lineRule="auto"/>
        <w:rPr>
          <w:lang w:val="el-GR"/>
        </w:rPr>
      </w:pPr>
    </w:p>
    <w:p w14:paraId="3E0B3ACA" w14:textId="77777777" w:rsidR="008338F0" w:rsidRPr="00603221" w:rsidRDefault="003355E7" w:rsidP="003A109E">
      <w:pPr>
        <w:pStyle w:val="2"/>
        <w:rPr>
          <w:rFonts w:cs="Tahoma"/>
          <w:lang w:val="el-GR"/>
        </w:rPr>
      </w:pPr>
      <w:r w:rsidRPr="00603221">
        <w:rPr>
          <w:rFonts w:cs="Tahoma"/>
          <w:lang w:val="el-GR"/>
        </w:rPr>
        <w:tab/>
      </w:r>
      <w:bookmarkStart w:id="380" w:name="_Toc97194324"/>
      <w:bookmarkStart w:id="381" w:name="_Toc97194457"/>
      <w:bookmarkStart w:id="382" w:name="_Ref118479492"/>
      <w:bookmarkStart w:id="383" w:name="_Ref118479515"/>
      <w:bookmarkStart w:id="384" w:name="_Toc189730668"/>
      <w:r w:rsidRPr="00603221">
        <w:rPr>
          <w:rFonts w:cs="Tahoma"/>
          <w:lang w:val="el-GR"/>
        </w:rPr>
        <w:t>Δικαίωμα μονομερούς λύσης της σύμβασης</w:t>
      </w:r>
      <w:bookmarkEnd w:id="380"/>
      <w:bookmarkEnd w:id="381"/>
      <w:bookmarkEnd w:id="382"/>
      <w:bookmarkEnd w:id="383"/>
      <w:bookmarkEnd w:id="384"/>
    </w:p>
    <w:p w14:paraId="3E0B3ACB"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3E0B3ACC" w14:textId="77777777" w:rsidR="00FE0D21" w:rsidRPr="00C229F3" w:rsidRDefault="00FE0D21" w:rsidP="00FE0D21">
      <w:pPr>
        <w:rPr>
          <w:lang w:val="el-GR"/>
        </w:rPr>
      </w:pPr>
      <w:r>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1175F2">
        <w:rPr>
          <w:lang w:val="el-GR"/>
        </w:rPr>
        <w:t>,</w:t>
      </w:r>
      <w:r>
        <w:rPr>
          <w:lang w:val="el-GR"/>
        </w:rPr>
        <w:t xml:space="preserve"> </w:t>
      </w:r>
    </w:p>
    <w:p w14:paraId="3E0B3ACD" w14:textId="77777777" w:rsidR="00FE0D21" w:rsidRPr="00C229F3" w:rsidRDefault="00FE0D21" w:rsidP="00FE0D21">
      <w:pPr>
        <w:rPr>
          <w:lang w:val="el-GR"/>
        </w:rPr>
      </w:pPr>
      <w:r w:rsidRPr="11E90C04">
        <w:rPr>
          <w:lang w:val="el-GR"/>
        </w:rPr>
        <w:t>β) κατά το</w:t>
      </w:r>
      <w:r w:rsidR="00C223CF" w:rsidRPr="11E90C04">
        <w:rPr>
          <w:lang w:val="el-GR"/>
        </w:rPr>
        <w:t>ν</w:t>
      </w:r>
      <w:r w:rsidRPr="11E90C04">
        <w:rPr>
          <w:lang w:val="el-GR"/>
        </w:rPr>
        <w:t xml:space="preserve"> χρόνο της ανάθεσης της σύμβασης, </w:t>
      </w:r>
      <w:r w:rsidR="00C223CF" w:rsidRPr="11E90C04">
        <w:rPr>
          <w:lang w:val="el-GR"/>
        </w:rPr>
        <w:t xml:space="preserve">ο ανάδοχος, </w:t>
      </w:r>
      <w:r w:rsidRPr="11E90C04">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3E0B3ACE"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r w:rsidR="001175F2">
        <w:rPr>
          <w:lang w:val="el-GR"/>
        </w:rPr>
        <w:t>,</w:t>
      </w:r>
    </w:p>
    <w:p w14:paraId="3E0B3ACF"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85" w:name="_Hlk118481822"/>
      <w:r w:rsidRPr="005F0A0D">
        <w:rPr>
          <w:lang w:val="el-GR"/>
        </w:rPr>
        <w:t>αδικήματα που αναφέρονται στην παρ. 2.2.3.1 της παρούσας,</w:t>
      </w:r>
    </w:p>
    <w:p w14:paraId="3E0B3AD0" w14:textId="77777777" w:rsidR="006C03D6" w:rsidRPr="005F0A0D" w:rsidRDefault="006C03D6" w:rsidP="006C03D6">
      <w:pPr>
        <w:rPr>
          <w:lang w:val="el-GR"/>
        </w:rPr>
      </w:pPr>
      <w:r w:rsidRPr="11E90C04">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11E90C04">
        <w:rPr>
          <w:lang w:val="el-GR"/>
        </w:rPr>
        <w:t>προκύπτουσα</w:t>
      </w:r>
      <w:proofErr w:type="spellEnd"/>
      <w:r w:rsidRPr="11E90C04">
        <w:rPr>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w:t>
      </w:r>
      <w:r w:rsidR="00C223CF" w:rsidRPr="11E90C04">
        <w:rPr>
          <w:lang w:val="el-GR"/>
        </w:rPr>
        <w:t xml:space="preserve">που </w:t>
      </w:r>
      <w:r w:rsidRPr="11E90C04">
        <w:rPr>
          <w:lang w:val="el-GR"/>
        </w:rPr>
        <w:t xml:space="preserve">θα βρεθεί σε </w:t>
      </w:r>
      <w:r w:rsidR="00C223CF" w:rsidRPr="11E90C04">
        <w:rPr>
          <w:lang w:val="el-GR"/>
        </w:rPr>
        <w:t xml:space="preserve">από τις </w:t>
      </w:r>
      <w:r w:rsidRPr="11E90C04">
        <w:rPr>
          <w:lang w:val="el-GR"/>
        </w:rPr>
        <w:t>καταστάσε</w:t>
      </w:r>
      <w:r w:rsidR="00C223CF" w:rsidRPr="11E90C04">
        <w:rPr>
          <w:lang w:val="el-GR"/>
        </w:rPr>
        <w:t>ις</w:t>
      </w:r>
      <w:r w:rsidRPr="11E90C04">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sidR="00C223CF" w:rsidRPr="11E90C04">
        <w:rPr>
          <w:lang w:val="el-GR"/>
        </w:rPr>
        <w:t xml:space="preserve"> δραστηριότητας</w:t>
      </w:r>
      <w:r w:rsidR="001175F2">
        <w:rPr>
          <w:lang w:val="el-GR"/>
        </w:rPr>
        <w:t>,</w:t>
      </w:r>
    </w:p>
    <w:p w14:paraId="3E0B3AD1" w14:textId="55A8837A"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1463CC">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5521D0">
        <w:rPr>
          <w:cs/>
          <w:lang w:val="el-GR"/>
        </w:rPr>
        <w:fldChar w:fldCharType="begin"/>
      </w:r>
      <w:r>
        <w:rPr>
          <w:lang w:val="el-GR"/>
        </w:rPr>
        <w:instrText xml:space="preserve"> REF _Ref118477993 \h </w:instrText>
      </w:r>
      <w:r w:rsidR="005521D0">
        <w:rPr>
          <w:cs/>
          <w:lang w:val="el-GR"/>
        </w:rPr>
      </w:r>
      <w:r w:rsidR="005521D0">
        <w:rPr>
          <w:cs/>
          <w:lang w:val="el-GR"/>
        </w:rPr>
        <w:fldChar w:fldCharType="separate"/>
      </w:r>
      <w:r w:rsidR="004E7208" w:rsidRPr="00344D93">
        <w:rPr>
          <w:lang w:val="el-GR"/>
        </w:rPr>
        <w:t xml:space="preserve">ΠΑΡΑΡΤΗΜΑ </w:t>
      </w:r>
      <w:r w:rsidR="004E7208">
        <w:rPr>
          <w:lang w:val="en-US"/>
        </w:rPr>
        <w:t>X</w:t>
      </w:r>
      <w:r w:rsidR="004E7208" w:rsidRPr="00344D93">
        <w:rPr>
          <w:lang w:val="el-GR"/>
        </w:rPr>
        <w:t xml:space="preserve"> – Ρήτρα Ακεραιότητας</w:t>
      </w:r>
      <w:r w:rsidR="005521D0">
        <w:rPr>
          <w:cs/>
          <w:lang w:val="el-GR"/>
        </w:rPr>
        <w:fldChar w:fldCharType="end"/>
      </w:r>
      <w:r w:rsidRPr="11E90C04">
        <w:rPr>
          <w:cs/>
          <w:lang w:val="el-GR"/>
        </w:rPr>
        <w:t xml:space="preserve"> </w:t>
      </w:r>
      <w:r>
        <w:rPr>
          <w:lang w:val="el-GR"/>
        </w:rPr>
        <w:t>και θα περιληφθεί στη σύμβαση</w:t>
      </w:r>
      <w:r w:rsidRPr="00AE326F">
        <w:rPr>
          <w:lang w:val="el-GR"/>
        </w:rPr>
        <w:t>.</w:t>
      </w:r>
    </w:p>
    <w:bookmarkEnd w:id="385"/>
    <w:p w14:paraId="3E0B3AD2" w14:textId="77777777" w:rsidR="009649DC" w:rsidRPr="00603221" w:rsidRDefault="009649DC" w:rsidP="00AF6BC2">
      <w:pPr>
        <w:rPr>
          <w:b/>
          <w:bCs/>
          <w:lang w:val="el-GR"/>
        </w:rPr>
      </w:pPr>
    </w:p>
    <w:p w14:paraId="3E0B3AD3" w14:textId="77777777" w:rsidR="008338F0" w:rsidRPr="007113DC" w:rsidRDefault="003355E7" w:rsidP="005D1B15">
      <w:pPr>
        <w:pStyle w:val="1"/>
        <w:rPr>
          <w:rFonts w:cs="Tahoma"/>
          <w:sz w:val="22"/>
          <w:szCs w:val="22"/>
          <w:lang w:val="el-GR"/>
        </w:rPr>
      </w:pPr>
      <w:bookmarkStart w:id="386" w:name="_Toc97194458"/>
      <w:bookmarkStart w:id="387" w:name="_Toc189730669"/>
      <w:r w:rsidRPr="007113DC">
        <w:rPr>
          <w:rFonts w:cs="Tahoma"/>
          <w:sz w:val="22"/>
          <w:szCs w:val="22"/>
          <w:lang w:val="el-GR"/>
        </w:rPr>
        <w:lastRenderedPageBreak/>
        <w:t>ΕΙΔΙΚΟΙ ΟΡΟΙ ΕΚΤΕΛΕΣΗΣ ΤΗΣ ΣΥΜΒΑΣΗΣ</w:t>
      </w:r>
      <w:bookmarkEnd w:id="386"/>
      <w:bookmarkEnd w:id="387"/>
      <w:r w:rsidRPr="007113DC">
        <w:rPr>
          <w:rFonts w:cs="Tahoma"/>
          <w:sz w:val="22"/>
          <w:szCs w:val="22"/>
          <w:lang w:val="el-GR"/>
        </w:rPr>
        <w:t xml:space="preserve"> </w:t>
      </w:r>
    </w:p>
    <w:p w14:paraId="3E0B3AD4" w14:textId="77777777" w:rsidR="008338F0" w:rsidRPr="00603221" w:rsidRDefault="003355E7" w:rsidP="003A109E">
      <w:pPr>
        <w:pStyle w:val="2"/>
        <w:rPr>
          <w:rFonts w:cs="Tahoma"/>
          <w:lang w:val="el-GR"/>
        </w:rPr>
      </w:pPr>
      <w:r w:rsidRPr="00603221">
        <w:rPr>
          <w:rFonts w:cs="Tahoma"/>
          <w:lang w:val="el-GR"/>
        </w:rPr>
        <w:tab/>
      </w:r>
      <w:bookmarkStart w:id="388" w:name="_Ref496607306"/>
      <w:bookmarkStart w:id="389" w:name="_Toc97194325"/>
      <w:bookmarkStart w:id="390" w:name="_Toc97194459"/>
      <w:bookmarkStart w:id="391" w:name="_Toc189730670"/>
      <w:r w:rsidRPr="00603221">
        <w:rPr>
          <w:rFonts w:cs="Tahoma"/>
          <w:lang w:val="el-GR"/>
        </w:rPr>
        <w:t>Τρόπος πληρωμής</w:t>
      </w:r>
      <w:bookmarkEnd w:id="388"/>
      <w:bookmarkEnd w:id="389"/>
      <w:bookmarkEnd w:id="390"/>
      <w:bookmarkEnd w:id="391"/>
      <w:r w:rsidRPr="00603221">
        <w:rPr>
          <w:rFonts w:cs="Tahoma"/>
          <w:lang w:val="el-GR"/>
        </w:rPr>
        <w:t xml:space="preserve"> </w:t>
      </w:r>
    </w:p>
    <w:p w14:paraId="3E0B3AD5"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3E0B3AD6"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3E0B3AD7" w14:textId="77777777" w:rsidR="007C6E3D" w:rsidRDefault="007C6E3D">
      <w:pPr>
        <w:rPr>
          <w:b/>
          <w:lang w:val="el-GR"/>
        </w:rPr>
      </w:pPr>
      <w:bookmarkStart w:id="392" w:name="_Hlk126506592"/>
      <w:r w:rsidRPr="11E90C04">
        <w:rPr>
          <w:b/>
          <w:bCs/>
          <w:lang w:val="el-GR"/>
        </w:rPr>
        <w:t xml:space="preserve">Τρόποι Πληρωμής: </w:t>
      </w:r>
    </w:p>
    <w:tbl>
      <w:tblPr>
        <w:tblStyle w:val="aff0"/>
        <w:tblW w:w="5000" w:type="pct"/>
        <w:jc w:val="center"/>
        <w:tblLayout w:type="fixed"/>
        <w:tblLook w:val="04A0" w:firstRow="1" w:lastRow="0" w:firstColumn="1" w:lastColumn="0" w:noHBand="0" w:noVBand="1"/>
      </w:tblPr>
      <w:tblGrid>
        <w:gridCol w:w="976"/>
        <w:gridCol w:w="8652"/>
      </w:tblGrid>
      <w:tr w:rsidR="11E90C04" w:rsidRPr="004E7208" w14:paraId="3E0B3ADA" w14:textId="77777777" w:rsidTr="00CD0FD9">
        <w:trPr>
          <w:trHeight w:val="300"/>
          <w:jc w:val="center"/>
        </w:trPr>
        <w:tc>
          <w:tcPr>
            <w:tcW w:w="976" w:type="dxa"/>
            <w:tcMar>
              <w:left w:w="105" w:type="dxa"/>
              <w:right w:w="105" w:type="dxa"/>
            </w:tcMar>
          </w:tcPr>
          <w:bookmarkEnd w:id="392"/>
          <w:p w14:paraId="3E0B3AD8" w14:textId="77777777" w:rsidR="11E90C04" w:rsidRDefault="11E90C04" w:rsidP="00A30F77">
            <w:pPr>
              <w:spacing w:after="0"/>
              <w:rPr>
                <w:rFonts w:eastAsia="Tahoma"/>
                <w:color w:val="000000" w:themeColor="text1"/>
              </w:rPr>
            </w:pPr>
            <w:r w:rsidRPr="11E90C04">
              <w:rPr>
                <w:rFonts w:eastAsia="Tahoma"/>
                <w:b/>
                <w:bCs/>
                <w:color w:val="000000" w:themeColor="text1"/>
                <w:lang w:val="el-GR"/>
              </w:rPr>
              <w:t>1)</w:t>
            </w:r>
          </w:p>
        </w:tc>
        <w:tc>
          <w:tcPr>
            <w:tcW w:w="8652" w:type="dxa"/>
            <w:tcMar>
              <w:left w:w="105" w:type="dxa"/>
              <w:right w:w="105" w:type="dxa"/>
            </w:tcMar>
          </w:tcPr>
          <w:p w14:paraId="3E0B3AD9" w14:textId="77777777" w:rsidR="11E90C04" w:rsidRPr="00995186" w:rsidRDefault="11E90C04" w:rsidP="00A30F77">
            <w:pPr>
              <w:spacing w:after="0"/>
              <w:rPr>
                <w:rFonts w:eastAsia="Tahoma"/>
                <w:color w:val="000000" w:themeColor="text1"/>
                <w:lang w:val="el-GR"/>
              </w:rPr>
            </w:pPr>
            <w:r w:rsidRPr="11E90C04">
              <w:rPr>
                <w:rFonts w:eastAsia="Tahoma"/>
                <w:color w:val="000000" w:themeColor="text1"/>
                <w:lang w:val="el-GR"/>
              </w:rPr>
              <w:t xml:space="preserve">Το </w:t>
            </w:r>
            <w:r w:rsidRPr="11E90C04">
              <w:rPr>
                <w:rFonts w:eastAsia="Tahoma"/>
                <w:b/>
                <w:bCs/>
                <w:color w:val="000000" w:themeColor="text1"/>
                <w:lang w:val="el-GR"/>
              </w:rPr>
              <w:t>100%</w:t>
            </w:r>
            <w:r w:rsidRPr="11E90C04">
              <w:rPr>
                <w:rFonts w:eastAsia="Tahoma"/>
                <w:color w:val="000000" w:themeColor="text1"/>
                <w:lang w:val="el-GR"/>
              </w:rPr>
              <w:t xml:space="preserve"> της συμβατικής αξίας μετά την οριστική παραλαβή των υπηρεσιών</w:t>
            </w:r>
          </w:p>
        </w:tc>
      </w:tr>
      <w:tr w:rsidR="11E90C04" w:rsidRPr="004E7208" w14:paraId="3E0B3ADD" w14:textId="77777777" w:rsidTr="00CD0FD9">
        <w:trPr>
          <w:trHeight w:val="300"/>
          <w:jc w:val="center"/>
        </w:trPr>
        <w:tc>
          <w:tcPr>
            <w:tcW w:w="976" w:type="dxa"/>
            <w:tcMar>
              <w:left w:w="105" w:type="dxa"/>
              <w:right w:w="105" w:type="dxa"/>
            </w:tcMar>
            <w:vAlign w:val="center"/>
          </w:tcPr>
          <w:p w14:paraId="3E0B3ADB" w14:textId="77777777" w:rsidR="11E90C04" w:rsidRDefault="002043A0" w:rsidP="00A30F77">
            <w:pPr>
              <w:spacing w:after="0"/>
              <w:jc w:val="left"/>
              <w:rPr>
                <w:rFonts w:eastAsia="Tahoma"/>
                <w:color w:val="000000" w:themeColor="text1"/>
              </w:rPr>
            </w:pPr>
            <w:r>
              <w:rPr>
                <w:rFonts w:eastAsia="Tahoma"/>
                <w:b/>
                <w:bCs/>
                <w:color w:val="000000" w:themeColor="text1"/>
                <w:lang w:val="el-GR"/>
              </w:rPr>
              <w:t>2</w:t>
            </w:r>
            <w:r w:rsidR="11E90C04" w:rsidRPr="11E90C04">
              <w:rPr>
                <w:rFonts w:eastAsia="Tahoma"/>
                <w:b/>
                <w:bCs/>
                <w:color w:val="000000" w:themeColor="text1"/>
                <w:lang w:val="el-GR"/>
              </w:rPr>
              <w:t>)</w:t>
            </w:r>
          </w:p>
        </w:tc>
        <w:tc>
          <w:tcPr>
            <w:tcW w:w="8652" w:type="dxa"/>
            <w:tcMar>
              <w:left w:w="105" w:type="dxa"/>
              <w:right w:w="105" w:type="dxa"/>
            </w:tcMar>
          </w:tcPr>
          <w:p w14:paraId="3E0B3ADC" w14:textId="2C182B2E" w:rsidR="11E90C04" w:rsidRPr="00995186" w:rsidRDefault="11E90C04" w:rsidP="00A30F77">
            <w:pPr>
              <w:spacing w:after="0"/>
              <w:rPr>
                <w:rFonts w:eastAsia="Tahoma"/>
                <w:color w:val="000000" w:themeColor="text1"/>
                <w:lang w:val="el-GR"/>
              </w:rPr>
            </w:pPr>
            <w:r w:rsidRPr="11E90C04">
              <w:rPr>
                <w:rFonts w:eastAsia="Tahoma"/>
                <w:color w:val="000000" w:themeColor="text1"/>
                <w:lang w:val="el-GR"/>
              </w:rPr>
              <w:t xml:space="preserve">Καταβολή του συμβατικού τιμήματος σε ισόποσες δόσεις με την Παραλαβή κάθε </w:t>
            </w:r>
            <w:r w:rsidR="00E25067">
              <w:rPr>
                <w:rFonts w:eastAsia="Tahoma"/>
                <w:color w:val="000000" w:themeColor="text1"/>
                <w:lang w:val="el-GR"/>
              </w:rPr>
              <w:t>Μηνιαίας</w:t>
            </w:r>
            <w:r w:rsidR="00E25067" w:rsidRPr="11E90C04">
              <w:rPr>
                <w:rFonts w:eastAsia="Tahoma"/>
                <w:color w:val="000000" w:themeColor="text1"/>
                <w:lang w:val="el-GR"/>
              </w:rPr>
              <w:t xml:space="preserve"> </w:t>
            </w:r>
            <w:r w:rsidRPr="11E90C04">
              <w:rPr>
                <w:rFonts w:eastAsia="Tahoma"/>
                <w:color w:val="000000" w:themeColor="text1"/>
                <w:lang w:val="el-GR"/>
              </w:rPr>
              <w:t>Αναφοράς Εργασιών</w:t>
            </w:r>
          </w:p>
        </w:tc>
      </w:tr>
      <w:tr w:rsidR="11E90C04" w:rsidRPr="004E7208" w14:paraId="3E0B3AE2" w14:textId="77777777" w:rsidTr="00CD0FD9">
        <w:trPr>
          <w:trHeight w:val="300"/>
          <w:jc w:val="center"/>
        </w:trPr>
        <w:tc>
          <w:tcPr>
            <w:tcW w:w="976" w:type="dxa"/>
            <w:tcMar>
              <w:left w:w="105" w:type="dxa"/>
              <w:right w:w="105" w:type="dxa"/>
            </w:tcMar>
            <w:vAlign w:val="center"/>
          </w:tcPr>
          <w:p w14:paraId="3E0B3ADE" w14:textId="77777777" w:rsidR="11E90C04" w:rsidRDefault="002043A0" w:rsidP="00A30F77">
            <w:pPr>
              <w:spacing w:after="0"/>
              <w:jc w:val="left"/>
              <w:rPr>
                <w:rFonts w:eastAsia="Tahoma"/>
                <w:color w:val="000000" w:themeColor="text1"/>
              </w:rPr>
            </w:pPr>
            <w:r>
              <w:rPr>
                <w:rFonts w:eastAsia="Tahoma"/>
                <w:b/>
                <w:bCs/>
                <w:color w:val="000000" w:themeColor="text1"/>
                <w:lang w:val="el-GR"/>
              </w:rPr>
              <w:t>3</w:t>
            </w:r>
            <w:r w:rsidR="11E90C04" w:rsidRPr="11E90C04">
              <w:rPr>
                <w:rFonts w:eastAsia="Tahoma"/>
                <w:b/>
                <w:bCs/>
                <w:color w:val="000000" w:themeColor="text1"/>
                <w:lang w:val="el-GR"/>
              </w:rPr>
              <w:t>)</w:t>
            </w:r>
          </w:p>
        </w:tc>
        <w:tc>
          <w:tcPr>
            <w:tcW w:w="8652" w:type="dxa"/>
            <w:tcMar>
              <w:left w:w="105" w:type="dxa"/>
              <w:right w:w="105" w:type="dxa"/>
            </w:tcMar>
          </w:tcPr>
          <w:p w14:paraId="3E0B3ADF" w14:textId="363D3BE8" w:rsidR="11E90C04" w:rsidRPr="00995186" w:rsidRDefault="00C0235D" w:rsidP="00A30F77">
            <w:pPr>
              <w:pStyle w:val="aff"/>
              <w:numPr>
                <w:ilvl w:val="0"/>
                <w:numId w:val="4"/>
              </w:numPr>
              <w:spacing w:after="0"/>
              <w:rPr>
                <w:rFonts w:eastAsia="Tahoma"/>
                <w:color w:val="000000" w:themeColor="text1"/>
                <w:lang w:val="el-GR"/>
              </w:rPr>
            </w:pPr>
            <w:r>
              <w:rPr>
                <w:rFonts w:eastAsia="Tahoma"/>
                <w:color w:val="000000" w:themeColor="text1"/>
                <w:lang w:val="el-GR"/>
              </w:rPr>
              <w:t>Καταβολή του 4</w:t>
            </w:r>
            <w:r w:rsidR="11E90C04" w:rsidRPr="11E90C04">
              <w:rPr>
                <w:rFonts w:eastAsia="Tahoma"/>
                <w:color w:val="000000" w:themeColor="text1"/>
                <w:lang w:val="el-GR"/>
              </w:rPr>
              <w:t>0% του συμβατικού τιμήματος με την παραλαβή της 1</w:t>
            </w:r>
            <w:r w:rsidR="11E90C04" w:rsidRPr="11E90C04">
              <w:rPr>
                <w:rFonts w:eastAsia="Tahoma"/>
                <w:color w:val="000000" w:themeColor="text1"/>
                <w:vertAlign w:val="superscript"/>
                <w:lang w:val="el-GR"/>
              </w:rPr>
              <w:t xml:space="preserve">ης </w:t>
            </w:r>
            <w:r w:rsidR="00751D79">
              <w:rPr>
                <w:rFonts w:eastAsia="Tahoma"/>
                <w:color w:val="000000" w:themeColor="text1"/>
                <w:lang w:val="el-GR"/>
              </w:rPr>
              <w:t>Μηνιαίας</w:t>
            </w:r>
            <w:r w:rsidR="00751D79" w:rsidRPr="11E90C04">
              <w:rPr>
                <w:rFonts w:eastAsia="Tahoma"/>
                <w:color w:val="000000" w:themeColor="text1"/>
                <w:lang w:val="el-GR"/>
              </w:rPr>
              <w:t xml:space="preserve"> </w:t>
            </w:r>
            <w:r w:rsidR="11E90C04" w:rsidRPr="11E90C04">
              <w:rPr>
                <w:rFonts w:eastAsia="Tahoma"/>
                <w:color w:val="000000" w:themeColor="text1"/>
                <w:lang w:val="el-GR"/>
              </w:rPr>
              <w:t>Αναφοράς Π.1.</w:t>
            </w:r>
            <w:r w:rsidR="00751D79">
              <w:rPr>
                <w:rFonts w:eastAsia="Tahoma"/>
                <w:color w:val="000000" w:themeColor="text1"/>
                <w:lang w:val="el-GR"/>
              </w:rPr>
              <w:t>1.</w:t>
            </w:r>
          </w:p>
          <w:p w14:paraId="3E0B3AE0" w14:textId="2917AD22" w:rsidR="11E90C04" w:rsidRPr="00995186" w:rsidRDefault="00C0235D" w:rsidP="00A30F77">
            <w:pPr>
              <w:pStyle w:val="aff"/>
              <w:numPr>
                <w:ilvl w:val="0"/>
                <w:numId w:val="4"/>
              </w:numPr>
              <w:spacing w:after="0"/>
              <w:rPr>
                <w:rFonts w:eastAsia="Tahoma"/>
                <w:color w:val="000000" w:themeColor="text1"/>
                <w:lang w:val="el-GR"/>
              </w:rPr>
            </w:pPr>
            <w:r>
              <w:rPr>
                <w:rFonts w:eastAsia="Tahoma"/>
                <w:color w:val="000000" w:themeColor="text1"/>
                <w:lang w:val="el-GR"/>
              </w:rPr>
              <w:t>Καταβολή του 4</w:t>
            </w:r>
            <w:r w:rsidR="11E90C04" w:rsidRPr="11E90C04">
              <w:rPr>
                <w:rFonts w:eastAsia="Tahoma"/>
                <w:color w:val="000000" w:themeColor="text1"/>
                <w:lang w:val="el-GR"/>
              </w:rPr>
              <w:t xml:space="preserve">0% του συμβατικού τιμήματος με την παραλαβή της </w:t>
            </w:r>
            <w:r w:rsidR="007C0303">
              <w:rPr>
                <w:rFonts w:eastAsia="Tahoma"/>
                <w:color w:val="000000" w:themeColor="text1"/>
                <w:lang w:val="el-GR"/>
              </w:rPr>
              <w:t>4</w:t>
            </w:r>
            <w:r w:rsidR="007C0303" w:rsidRPr="11E90C04">
              <w:rPr>
                <w:rFonts w:eastAsia="Tahoma"/>
                <w:color w:val="000000" w:themeColor="text1"/>
                <w:vertAlign w:val="superscript"/>
                <w:lang w:val="el-GR"/>
              </w:rPr>
              <w:t xml:space="preserve">ης </w:t>
            </w:r>
            <w:r w:rsidR="007C0303">
              <w:rPr>
                <w:rFonts w:eastAsia="Tahoma"/>
                <w:color w:val="000000" w:themeColor="text1"/>
                <w:lang w:val="el-GR"/>
              </w:rPr>
              <w:t>Μηνιαίας</w:t>
            </w:r>
            <w:r w:rsidR="007C0303" w:rsidRPr="11E90C04">
              <w:rPr>
                <w:rFonts w:eastAsia="Tahoma"/>
                <w:color w:val="000000" w:themeColor="text1"/>
                <w:lang w:val="el-GR"/>
              </w:rPr>
              <w:t xml:space="preserve"> </w:t>
            </w:r>
            <w:r w:rsidR="11E90C04" w:rsidRPr="11E90C04">
              <w:rPr>
                <w:rFonts w:eastAsia="Tahoma"/>
                <w:color w:val="000000" w:themeColor="text1"/>
                <w:lang w:val="el-GR"/>
              </w:rPr>
              <w:t>Αναφοράς Π.</w:t>
            </w:r>
            <w:r w:rsidR="007C0303">
              <w:rPr>
                <w:rFonts w:eastAsia="Tahoma"/>
                <w:color w:val="000000" w:themeColor="text1"/>
                <w:lang w:val="el-GR"/>
              </w:rPr>
              <w:t>1</w:t>
            </w:r>
            <w:r w:rsidR="11E90C04" w:rsidRPr="11E90C04">
              <w:rPr>
                <w:rFonts w:eastAsia="Tahoma"/>
                <w:color w:val="000000" w:themeColor="text1"/>
                <w:lang w:val="el-GR"/>
              </w:rPr>
              <w:t>.</w:t>
            </w:r>
            <w:r w:rsidR="007C0303">
              <w:rPr>
                <w:rFonts w:eastAsia="Tahoma"/>
                <w:color w:val="000000" w:themeColor="text1"/>
                <w:lang w:val="el-GR"/>
              </w:rPr>
              <w:t>4.</w:t>
            </w:r>
          </w:p>
          <w:p w14:paraId="3E0B3AE1" w14:textId="77777777" w:rsidR="11E90C04" w:rsidRPr="00995186" w:rsidRDefault="00C0235D" w:rsidP="00A30F77">
            <w:pPr>
              <w:pStyle w:val="aff"/>
              <w:numPr>
                <w:ilvl w:val="0"/>
                <w:numId w:val="4"/>
              </w:numPr>
              <w:spacing w:after="0"/>
              <w:rPr>
                <w:rFonts w:eastAsia="Tahoma"/>
                <w:color w:val="000000" w:themeColor="text1"/>
                <w:lang w:val="el-GR"/>
              </w:rPr>
            </w:pPr>
            <w:r w:rsidRPr="004073CE">
              <w:rPr>
                <w:lang w:val="el-GR"/>
              </w:rPr>
              <w:t xml:space="preserve">Καταβολή </w:t>
            </w:r>
            <w:r w:rsidRPr="004073CE">
              <w:rPr>
                <w:bCs/>
                <w:lang w:val="el-GR"/>
              </w:rPr>
              <w:t>του υπόλοιπου του συμβατικού τιμήματος</w:t>
            </w:r>
            <w:r w:rsidRPr="004073CE">
              <w:rPr>
                <w:lang w:val="el-GR"/>
              </w:rPr>
              <w:t>, μετά την οριστική ποιοτική και ποσοτική παραλαβή του συνόλου του Έργου.</w:t>
            </w:r>
          </w:p>
        </w:tc>
      </w:tr>
    </w:tbl>
    <w:p w14:paraId="3E0B3AE3"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3E0B3AE4" w14:textId="77777777" w:rsidR="00AB0E23" w:rsidRDefault="003355E7">
      <w:pPr>
        <w:rPr>
          <w:lang w:val="el-GR" w:eastAsia="el-GR"/>
        </w:rPr>
      </w:pPr>
      <w:r w:rsidRPr="11E90C04">
        <w:rPr>
          <w:lang w:val="el-GR"/>
        </w:rPr>
        <w:t xml:space="preserve">5.1.2. </w:t>
      </w:r>
      <w:proofErr w:type="spellStart"/>
      <w:r w:rsidRPr="11E90C04">
        <w:rPr>
          <w:lang w:val="el-GR"/>
        </w:rPr>
        <w:t>Toν</w:t>
      </w:r>
      <w:proofErr w:type="spellEnd"/>
      <w:r w:rsidRPr="11E90C04">
        <w:rPr>
          <w:lang w:val="el-GR"/>
        </w:rPr>
        <w:t xml:space="preserve"> </w:t>
      </w:r>
      <w:r w:rsidR="00F60578" w:rsidRPr="11E90C04">
        <w:rPr>
          <w:lang w:val="el-GR"/>
        </w:rPr>
        <w:t>α</w:t>
      </w:r>
      <w:r w:rsidRPr="11E90C04">
        <w:rPr>
          <w:lang w:val="el-GR"/>
        </w:rPr>
        <w:t xml:space="preserve">νάδοχο βαρύνουν </w:t>
      </w:r>
      <w:r w:rsidRPr="11E90C04">
        <w:rPr>
          <w:lang w:val="el-GR" w:eastAsia="el-GR"/>
        </w:rPr>
        <w:t xml:space="preserve">οι υπέρ τρίτων κρατήσεις, </w:t>
      </w:r>
      <w:r w:rsidR="00F60578" w:rsidRPr="11E90C04">
        <w:rPr>
          <w:lang w:val="el-GR" w:eastAsia="el-GR"/>
        </w:rPr>
        <w:t>καθώ</w:t>
      </w:r>
      <w:r w:rsidRPr="11E90C04">
        <w:rPr>
          <w:lang w:val="el-GR" w:eastAsia="el-GR"/>
        </w:rPr>
        <w:t xml:space="preserve">ς και κάθε άλλη επιβάρυνση, σύμφωνα με την κείμενη νομοθεσία, μη συμπεριλαμβανομένου Φ.Π.Α., </w:t>
      </w:r>
      <w:bookmarkStart w:id="393" w:name="_Hlk126506906"/>
      <w:r w:rsidR="00AB0E23" w:rsidRPr="11E90C04">
        <w:rPr>
          <w:lang w:val="el-GR" w:eastAsia="el-GR"/>
        </w:rPr>
        <w:t xml:space="preserve">για την </w:t>
      </w:r>
      <w:r w:rsidR="005A402F" w:rsidRPr="11E90C04">
        <w:rPr>
          <w:lang w:val="el-GR" w:eastAsia="el-GR"/>
        </w:rPr>
        <w:t xml:space="preserve">παροχή των υπηρεσιών </w:t>
      </w:r>
      <w:bookmarkEnd w:id="393"/>
      <w:r w:rsidRPr="11E90C04">
        <w:rPr>
          <w:lang w:val="el-GR" w:eastAsia="el-GR"/>
        </w:rPr>
        <w:t xml:space="preserve">στον τόπο και με τον τρόπο που προβλέπεται στα έγγραφα της σύμβασης. </w:t>
      </w:r>
    </w:p>
    <w:p w14:paraId="3E0B3AE5"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3E0B3AE6" w14:textId="77777777" w:rsidR="00E97E4D" w:rsidRPr="00E97E4D" w:rsidRDefault="00E4164C" w:rsidP="00E97E4D">
      <w:pPr>
        <w:rPr>
          <w:lang w:val="el-GR"/>
        </w:rPr>
      </w:pPr>
      <w:bookmarkStart w:id="394" w:name="_Hlk126506986"/>
      <w:bookmarkStart w:id="395" w:name="_Hlk118712168"/>
      <w:r w:rsidRPr="11E90C04">
        <w:rPr>
          <w:lang w:val="el-GR"/>
        </w:rPr>
        <w:t xml:space="preserve">α) </w:t>
      </w:r>
      <w:r w:rsidR="00E97E4D" w:rsidRPr="11E90C04">
        <w:rPr>
          <w:lang w:val="el-GR"/>
        </w:rPr>
        <w:t xml:space="preserve">Κράτηση ύψους 0,1% </w:t>
      </w:r>
      <w:bookmarkStart w:id="396" w:name="_Hlk167316535"/>
      <w:r w:rsidR="00260453" w:rsidRPr="11E90C04">
        <w:rPr>
          <w:lang w:val="el-GR"/>
        </w:rPr>
        <w:t>η οποία</w:t>
      </w:r>
      <w:r w:rsidR="00E97E4D" w:rsidRPr="11E90C04">
        <w:rPr>
          <w:lang w:val="el-GR"/>
        </w:rPr>
        <w:t xml:space="preserve"> υπολογίζεται </w:t>
      </w:r>
      <w:bookmarkEnd w:id="396"/>
      <w:r w:rsidR="00E97E4D" w:rsidRPr="11E90C04">
        <w:rPr>
          <w:lang w:val="el-GR"/>
        </w:rPr>
        <w:t>επί της αξίας κάθε πληρωμής προ φόρων και κρατήσεων της αρχικής, καθώς και κάθε συμπληρωματικής ή τροποποιητικής σύμβασης.</w:t>
      </w:r>
    </w:p>
    <w:p w14:paraId="3E0B3AE7"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3E0B3AE8" w14:textId="77777777" w:rsidR="00E97E4D" w:rsidRPr="00E97E4D" w:rsidRDefault="00E97E4D" w:rsidP="00E97E4D">
      <w:pPr>
        <w:rPr>
          <w:lang w:val="el-GR"/>
        </w:rPr>
      </w:pPr>
      <w:r w:rsidRPr="00E97E4D">
        <w:rPr>
          <w:lang w:val="el-GR"/>
        </w:rPr>
        <w:t>Τράπεζα της Ελλάδας:   ΙΒΑΝ GR 2001000240000000026180286</w:t>
      </w:r>
    </w:p>
    <w:p w14:paraId="3E0B3AE9" w14:textId="77777777" w:rsidR="00B53859" w:rsidRDefault="00E97E4D">
      <w:pPr>
        <w:rPr>
          <w:lang w:val="el-GR"/>
        </w:rPr>
      </w:pPr>
      <w:r w:rsidRPr="00E97E4D">
        <w:rPr>
          <w:lang w:val="el-GR"/>
        </w:rPr>
        <w:t>Τράπεζα ΠΕΙΡΑΙΩΣ:       ΙΒΑΝ GR 1901721360005136088985432</w:t>
      </w:r>
      <w:bookmarkEnd w:id="394"/>
    </w:p>
    <w:bookmarkEnd w:id="395"/>
    <w:p w14:paraId="3E0B3AEA" w14:textId="77777777" w:rsidR="00E97E4D" w:rsidRPr="00685FDF" w:rsidRDefault="00E97E4D" w:rsidP="00E97E4D">
      <w:pPr>
        <w:rPr>
          <w:lang w:val="el-GR"/>
        </w:rPr>
      </w:pPr>
    </w:p>
    <w:p w14:paraId="3E0B3AEB" w14:textId="77777777" w:rsidR="008E30E2" w:rsidRDefault="003355E7" w:rsidP="008E30E2">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Pr>
          <w:lang w:val="el-GR"/>
        </w:rPr>
        <w:t xml:space="preserve"> </w:t>
      </w:r>
      <w:bookmarkStart w:id="397" w:name="_Hlk167316590"/>
      <w:r w:rsidR="008E30E2" w:rsidRPr="005A4C83">
        <w:rPr>
          <w:lang w:val="el-GR"/>
        </w:rPr>
        <w:t>Μέχρι την έκδοση της κοινής απόφασης της παρ. 6 του άρθρου 36 του ν. 4412/2016, η ως άνω κράτηση δεν επιβάλλεται</w:t>
      </w:r>
      <w:r w:rsidR="008E30E2">
        <w:rPr>
          <w:lang w:val="el-GR"/>
        </w:rPr>
        <w:t>.</w:t>
      </w:r>
    </w:p>
    <w:p w14:paraId="3E0B3AEC" w14:textId="77777777" w:rsidR="006D30AC" w:rsidRDefault="006D30AC">
      <w:pPr>
        <w:rPr>
          <w:lang w:val="el-GR"/>
        </w:rPr>
      </w:pPr>
    </w:p>
    <w:bookmarkEnd w:id="397"/>
    <w:p w14:paraId="3E0B3AED" w14:textId="77777777"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C14326">
        <w:rPr>
          <w:lang w:val="el-GR"/>
        </w:rPr>
        <w:t xml:space="preserve">ΟΠΕΚΑ (πρώην </w:t>
      </w:r>
      <w:r w:rsidRPr="00603221">
        <w:rPr>
          <w:lang w:val="el-GR"/>
        </w:rPr>
        <w:t>ΟΓΑ</w:t>
      </w:r>
      <w:r w:rsidR="00C14326">
        <w:rPr>
          <w:lang w:val="el-GR"/>
        </w:rPr>
        <w:t>)</w:t>
      </w:r>
      <w:r w:rsidRPr="00603221">
        <w:rPr>
          <w:lang w:val="el-GR"/>
        </w:rPr>
        <w:t>.</w:t>
      </w:r>
    </w:p>
    <w:p w14:paraId="3E0B3AEE" w14:textId="77777777" w:rsidR="00F60578" w:rsidRDefault="00F60578">
      <w:pPr>
        <w:suppressAutoHyphens w:val="0"/>
        <w:spacing w:after="0"/>
        <w:jc w:val="left"/>
        <w:rPr>
          <w:lang w:val="el-GR"/>
        </w:rPr>
      </w:pPr>
    </w:p>
    <w:p w14:paraId="3E0B3AEF" w14:textId="77777777" w:rsidR="00F60578" w:rsidRPr="009D34B5" w:rsidRDefault="00F60578" w:rsidP="11E90C04">
      <w:pPr>
        <w:rPr>
          <w:rFonts w:eastAsia="Tahoma"/>
          <w:color w:val="000000" w:themeColor="text1"/>
          <w:lang w:val="el-GR"/>
        </w:rPr>
      </w:pPr>
      <w:bookmarkStart w:id="398" w:name="_Hlk167316609"/>
      <w:r w:rsidRPr="07571D1B">
        <w:rPr>
          <w:lang w:val="el-GR"/>
        </w:rPr>
        <w:lastRenderedPageBreak/>
        <w:t>5.1.3.</w:t>
      </w:r>
      <w:r w:rsidRPr="07571D1B">
        <w:rPr>
          <w:b/>
          <w:bCs/>
          <w:lang w:val="el-GR"/>
        </w:rPr>
        <w:t xml:space="preserve"> </w:t>
      </w:r>
      <w:r w:rsidR="4CA3A408" w:rsidRPr="11E90C04">
        <w:rPr>
          <w:rFonts w:eastAsia="Tahoma"/>
          <w:color w:val="000000" w:themeColor="text1"/>
          <w:lang w:val="el-GR"/>
        </w:rPr>
        <w:t xml:space="preserve">Σε περίπτωση υποβολής ηλεκτρονικού τιμολογίου,  ο ανάδοχος συμπληρώνει  στο πεδίο </w:t>
      </w:r>
      <w:r w:rsidR="4CA3A408" w:rsidRPr="11E90C04">
        <w:rPr>
          <w:rFonts w:eastAsia="Tahoma"/>
          <w:color w:val="000000" w:themeColor="text1"/>
          <w:lang w:val="en-US"/>
        </w:rPr>
        <w:t>BT</w:t>
      </w:r>
      <w:r w:rsidR="4CA3A408" w:rsidRPr="11E90C04">
        <w:rPr>
          <w:rFonts w:eastAsia="Tahoma"/>
          <w:color w:val="000000" w:themeColor="text1"/>
          <w:lang w:val="el-GR"/>
        </w:rPr>
        <w:t xml:space="preserve">-11: Στοιχείο αναφοράς αγαθού του Εθνικού </w:t>
      </w:r>
      <w:proofErr w:type="spellStart"/>
      <w:r w:rsidR="4CA3A408" w:rsidRPr="11E90C04">
        <w:rPr>
          <w:rFonts w:eastAsia="Tahoma"/>
          <w:color w:val="000000" w:themeColor="text1"/>
          <w:lang w:val="el-GR"/>
        </w:rPr>
        <w:t>Μορφότυπου</w:t>
      </w:r>
      <w:proofErr w:type="spellEnd"/>
      <w:r w:rsidR="4CA3A408" w:rsidRPr="11E90C04">
        <w:rPr>
          <w:rFonts w:eastAsia="Tahoma"/>
          <w:color w:val="000000" w:themeColor="text1"/>
          <w:lang w:val="el-GR"/>
        </w:rPr>
        <w:t xml:space="preserve"> Ηλεκτρονικού Τιμολογίου</w:t>
      </w:r>
      <w:r w:rsidR="4CA3A408" w:rsidRPr="11E90C04">
        <w:rPr>
          <w:rFonts w:eastAsia="Tahoma"/>
          <w:color w:val="000000" w:themeColor="text1"/>
          <w:vertAlign w:val="superscript"/>
          <w:lang w:val="el-GR"/>
        </w:rPr>
        <w:t>33</w:t>
      </w:r>
      <w:r w:rsidR="4CA3A408" w:rsidRPr="11E90C04">
        <w:rPr>
          <w:rFonts w:eastAsia="Tahoma"/>
          <w:color w:val="000000" w:themeColor="text1"/>
          <w:lang w:val="el-GR"/>
        </w:rPr>
        <w:t xml:space="preserve">: «τον  κωδικοποιημένο </w:t>
      </w:r>
      <w:proofErr w:type="spellStart"/>
      <w:r w:rsidR="4CA3A408" w:rsidRPr="11E90C04">
        <w:rPr>
          <w:rFonts w:eastAsia="Tahoma"/>
          <w:color w:val="000000" w:themeColor="text1"/>
          <w:lang w:val="el-GR"/>
        </w:rPr>
        <w:t>Ενάριθμο</w:t>
      </w:r>
      <w:proofErr w:type="spellEnd"/>
      <w:r w:rsidR="4CA3A408" w:rsidRPr="11E90C04">
        <w:rPr>
          <w:rFonts w:eastAsia="Tahoma"/>
          <w:color w:val="000000" w:themeColor="text1"/>
          <w:lang w:val="el-GR"/>
        </w:rPr>
        <w:t>»</w:t>
      </w:r>
    </w:p>
    <w:bookmarkEnd w:id="398"/>
    <w:p w14:paraId="3E0B3AF0" w14:textId="77777777" w:rsidR="11E90C04" w:rsidRDefault="11E90C04" w:rsidP="11E90C04">
      <w:pPr>
        <w:rPr>
          <w:rFonts w:eastAsia="Tahoma"/>
          <w:color w:val="5B9BD5" w:themeColor="accent1"/>
          <w:lang w:val="el-GR"/>
        </w:rPr>
      </w:pPr>
    </w:p>
    <w:p w14:paraId="3E0B3AF1" w14:textId="77777777" w:rsidR="00253F52" w:rsidRDefault="00253F52">
      <w:pPr>
        <w:suppressAutoHyphens w:val="0"/>
        <w:spacing w:after="0"/>
        <w:jc w:val="left"/>
        <w:rPr>
          <w:lang w:val="el-GR"/>
        </w:rPr>
      </w:pPr>
      <w:r>
        <w:rPr>
          <w:lang w:val="el-GR"/>
        </w:rPr>
        <w:br w:type="page"/>
      </w:r>
    </w:p>
    <w:p w14:paraId="3E0B3AF2" w14:textId="77777777" w:rsidR="00AB0E23" w:rsidRPr="00603221" w:rsidRDefault="00AB0E23">
      <w:pPr>
        <w:rPr>
          <w:lang w:val="el-GR"/>
        </w:rPr>
      </w:pPr>
    </w:p>
    <w:p w14:paraId="3E0B3AF3" w14:textId="77777777" w:rsidR="008338F0" w:rsidRPr="00603221" w:rsidRDefault="00331981" w:rsidP="003A109E">
      <w:pPr>
        <w:pStyle w:val="2"/>
        <w:rPr>
          <w:rFonts w:cs="Tahoma"/>
          <w:lang w:val="el-GR"/>
        </w:rPr>
      </w:pPr>
      <w:r w:rsidRPr="00603221">
        <w:rPr>
          <w:rFonts w:cs="Tahoma"/>
          <w:lang w:val="el-GR"/>
        </w:rPr>
        <w:tab/>
      </w:r>
      <w:bookmarkStart w:id="399" w:name="_Ref496607484"/>
      <w:bookmarkStart w:id="400" w:name="_Toc97194326"/>
      <w:bookmarkStart w:id="401" w:name="_Toc97194460"/>
      <w:bookmarkStart w:id="402" w:name="_Toc189730671"/>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99"/>
      <w:bookmarkEnd w:id="400"/>
      <w:bookmarkEnd w:id="401"/>
      <w:bookmarkEnd w:id="402"/>
      <w:r w:rsidR="003355E7" w:rsidRPr="00603221">
        <w:rPr>
          <w:rFonts w:cs="Tahoma"/>
          <w:lang w:val="el-GR"/>
        </w:rPr>
        <w:t xml:space="preserve"> </w:t>
      </w:r>
    </w:p>
    <w:p w14:paraId="3E0B3AF4" w14:textId="77777777" w:rsidR="008338F0" w:rsidRDefault="003355E7">
      <w:pPr>
        <w:suppressAutoHyphens w:val="0"/>
        <w:autoSpaceDE w:val="0"/>
        <w:rPr>
          <w:rFonts w:eastAsia="SimSun"/>
          <w:color w:val="5B9BD5"/>
          <w:spacing w:val="5"/>
          <w:lang w:val="el-GR"/>
        </w:rPr>
      </w:pPr>
      <w:bookmarkStart w:id="403"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3E0B3AF5"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3E0B3AF6"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3E0B3AF7" w14:textId="77777777" w:rsidR="002F345D" w:rsidRDefault="002F345D" w:rsidP="002F345D">
      <w:pPr>
        <w:suppressAutoHyphens w:val="0"/>
        <w:autoSpaceDE w:val="0"/>
        <w:rPr>
          <w:rFonts w:eastAsia="SimSun"/>
          <w:lang w:val="el-GR"/>
        </w:rPr>
      </w:pPr>
      <w:r w:rsidRPr="11E90C04">
        <w:rPr>
          <w:rFonts w:eastAsia="SimSun"/>
          <w:lang w:val="el-GR"/>
        </w:rPr>
        <w:t xml:space="preserve">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w:t>
      </w:r>
      <w:r w:rsidR="00F60578" w:rsidRPr="11E90C04">
        <w:rPr>
          <w:rFonts w:eastAsia="SimSun"/>
          <w:lang w:val="el-GR"/>
        </w:rPr>
        <w:t>χορηγήθηκε</w:t>
      </w:r>
      <w:r w:rsidRPr="11E90C04">
        <w:rPr>
          <w:rFonts w:eastAsia="SimSun"/>
          <w:lang w:val="el-GR"/>
        </w:rPr>
        <w:t xml:space="preserve">, σύμφωνα με τα </w:t>
      </w:r>
      <w:r w:rsidR="00F60578" w:rsidRPr="11E90C04">
        <w:rPr>
          <w:rFonts w:eastAsia="SimSun"/>
          <w:lang w:val="el-GR"/>
        </w:rPr>
        <w:t xml:space="preserve">προβλεπόμενα </w:t>
      </w:r>
      <w:r w:rsidRPr="11E90C04">
        <w:rPr>
          <w:rFonts w:eastAsia="SimSun"/>
          <w:lang w:val="el-GR"/>
        </w:rPr>
        <w:t xml:space="preserve">στο άρθρο 217 περί διάρκειας </w:t>
      </w:r>
      <w:r w:rsidR="00DB14F7" w:rsidRPr="11E90C04">
        <w:rPr>
          <w:rFonts w:eastAsia="SimSun"/>
          <w:lang w:val="el-GR"/>
        </w:rPr>
        <w:t xml:space="preserve">της </w:t>
      </w:r>
      <w:r w:rsidRPr="11E90C04">
        <w:rPr>
          <w:rFonts w:eastAsia="SimSun"/>
          <w:lang w:val="el-GR"/>
        </w:rPr>
        <w:t>σύμβασης παροχής υπηρεσίας με την επιφύλαξη της επόμενης παραγράφου.</w:t>
      </w:r>
    </w:p>
    <w:p w14:paraId="3E0B3AF8" w14:textId="77777777" w:rsidR="002F345D" w:rsidRPr="00346054" w:rsidRDefault="002F345D" w:rsidP="002F345D">
      <w:pPr>
        <w:suppressAutoHyphens w:val="0"/>
        <w:autoSpaceDE w:val="0"/>
        <w:rPr>
          <w:rFonts w:eastAsia="SimSun"/>
          <w:lang w:val="el-GR"/>
        </w:rPr>
      </w:pPr>
      <w:r w:rsidRPr="11E90C04">
        <w:rPr>
          <w:rFonts w:eastAsia="SimSun"/>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w:t>
      </w:r>
      <w:r w:rsidR="00DB14F7" w:rsidRPr="11E90C04">
        <w:rPr>
          <w:rFonts w:eastAsia="SimSun"/>
          <w:lang w:val="el-GR"/>
        </w:rPr>
        <w:t>στην</w:t>
      </w:r>
      <w:r w:rsidRPr="11E90C0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04" w:name="_Hlk126507153"/>
      <w:r w:rsidRPr="11E90C04">
        <w:rPr>
          <w:rFonts w:eastAsia="SimSun"/>
          <w:lang w:val="el-GR"/>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11E90C04">
        <w:rPr>
          <w:lang w:val="el-GR"/>
        </w:rPr>
        <w:t xml:space="preserve"> </w:t>
      </w:r>
      <w:r w:rsidRPr="11E90C04">
        <w:rPr>
          <w:rFonts w:eastAsia="SimSun"/>
          <w:lang w:val="el-GR"/>
        </w:rPr>
        <w:t>Αν η προθεσμία, που τ</w:t>
      </w:r>
      <w:r w:rsidR="00DB14F7" w:rsidRPr="11E90C04">
        <w:rPr>
          <w:rFonts w:eastAsia="SimSun"/>
          <w:lang w:val="el-GR"/>
        </w:rPr>
        <w:t>άχθηκε</w:t>
      </w:r>
      <w:r w:rsidRPr="11E90C0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w:t>
      </w:r>
      <w:r w:rsidR="00DB14F7" w:rsidRPr="11E90C04">
        <w:rPr>
          <w:rFonts w:eastAsia="SimSun"/>
          <w:lang w:val="el-GR"/>
        </w:rPr>
        <w:t>της</w:t>
      </w:r>
      <w:r w:rsidRPr="11E90C04">
        <w:rPr>
          <w:rFonts w:eastAsia="SimSun"/>
          <w:lang w:val="el-GR"/>
        </w:rPr>
        <w:t xml:space="preserve"> προθεσμίας συμμόρφωσης.</w:t>
      </w:r>
      <w:bookmarkEnd w:id="404"/>
    </w:p>
    <w:p w14:paraId="3E0B3AF9" w14:textId="77777777" w:rsidR="002F345D" w:rsidRDefault="002F345D" w:rsidP="002F345D">
      <w:pPr>
        <w:suppressAutoHyphens w:val="0"/>
        <w:autoSpaceDE w:val="0"/>
        <w:rPr>
          <w:rFonts w:eastAsia="SimSun"/>
          <w:lang w:val="el-GR"/>
        </w:rPr>
      </w:pPr>
      <w:r w:rsidRPr="11E90C04">
        <w:rPr>
          <w:rFonts w:eastAsia="SimSun"/>
          <w:lang w:val="el-GR"/>
        </w:rPr>
        <w:t>Ο ανάδοχος δεν κηρύσσεται έκπτωτος για λόγους που</w:t>
      </w:r>
      <w:r w:rsidR="00DB14F7" w:rsidRPr="11E90C04">
        <w:rPr>
          <w:rFonts w:eastAsia="SimSun"/>
          <w:lang w:val="el-GR"/>
        </w:rPr>
        <w:t xml:space="preserve"> ανάγονται</w:t>
      </w:r>
      <w:r w:rsidRPr="11E90C04">
        <w:rPr>
          <w:rFonts w:eastAsia="SimSun"/>
          <w:lang w:val="el-GR"/>
        </w:rPr>
        <w:t xml:space="preserve"> σε υπαιτιότητα του φορέα εκτέλεσης της σύμβασης ή αν συντρέχουν λόγοι ανωτέρας βίας.</w:t>
      </w:r>
    </w:p>
    <w:p w14:paraId="3E0B3AFA"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3E0B3AF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3E0B3AFC" w14:textId="77777777" w:rsidR="002F345D" w:rsidRDefault="002F345D">
      <w:pPr>
        <w:suppressAutoHyphens w:val="0"/>
        <w:autoSpaceDE w:val="0"/>
        <w:rPr>
          <w:rFonts w:eastAsia="SimSun"/>
          <w:spacing w:val="5"/>
          <w:lang w:val="el-GR"/>
        </w:rPr>
      </w:pPr>
      <w:r w:rsidRPr="00346054">
        <w:rPr>
          <w:rFonts w:eastAsia="SimSun"/>
          <w:spacing w:val="5"/>
          <w:lang w:val="el-GR"/>
        </w:rPr>
        <w:t>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w:t>
      </w:r>
      <w:r w:rsidR="00752DE7">
        <w:rPr>
          <w:rFonts w:eastAsia="SimSun"/>
          <w:spacing w:val="5"/>
          <w:lang w:val="el-GR"/>
        </w:rPr>
        <w:t>ν</w:t>
      </w:r>
      <w:r w:rsidRPr="00346054">
        <w:rPr>
          <w:rFonts w:eastAsia="SimSun"/>
          <w:spacing w:val="5"/>
          <w:lang w:val="el-GR"/>
        </w:rPr>
        <w:t xml:space="preserve"> επιστροφή της, με το ισχύον κάθε φορά επιτόκιο για τόκο υπερημερίας </w:t>
      </w:r>
      <w:bookmarkStart w:id="405" w:name="_Hlk126507284"/>
      <w:r>
        <w:rPr>
          <w:rFonts w:eastAsia="SimSun"/>
          <w:spacing w:val="5"/>
          <w:lang w:val="el-GR"/>
        </w:rPr>
        <w:t>εφόσον προβλέπεται προκαταβολή</w:t>
      </w:r>
      <w:bookmarkEnd w:id="405"/>
      <w:r w:rsidR="00706467">
        <w:rPr>
          <w:rFonts w:eastAsia="SimSun"/>
          <w:spacing w:val="5"/>
          <w:lang w:val="el-GR"/>
        </w:rPr>
        <w:t>,</w:t>
      </w:r>
      <w:r>
        <w:rPr>
          <w:rFonts w:eastAsia="SimSun"/>
          <w:spacing w:val="5"/>
          <w:lang w:val="el-GR"/>
        </w:rPr>
        <w:t xml:space="preserve"> </w:t>
      </w:r>
    </w:p>
    <w:p w14:paraId="3E0B3AFD" w14:textId="77777777" w:rsidR="00D50EBE" w:rsidRPr="003744C0" w:rsidRDefault="00D50EBE" w:rsidP="11E90C04">
      <w:pPr>
        <w:suppressAutoHyphens w:val="0"/>
        <w:autoSpaceDE w:val="0"/>
        <w:rPr>
          <w:rFonts w:eastAsia="SimSun"/>
          <w:i/>
          <w:iCs/>
          <w:color w:val="5B9BD5"/>
          <w:spacing w:val="5"/>
          <w:lang w:val="el-GR"/>
        </w:rPr>
      </w:pPr>
      <w:r>
        <w:rPr>
          <w:lang w:val="el-GR"/>
        </w:rPr>
        <w:t>γ</w:t>
      </w:r>
      <w:r w:rsidRPr="00845A73">
        <w:rPr>
          <w:lang w:val="el-GR"/>
        </w:rPr>
        <w:t>)</w:t>
      </w:r>
      <w:r>
        <w:rPr>
          <w:lang w:val="el-GR"/>
        </w:rPr>
        <w:t xml:space="preserve"> </w:t>
      </w:r>
      <w:r w:rsidRPr="003744C0">
        <w:rPr>
          <w:rFonts w:cs="Courier New"/>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sidR="00706467">
        <w:rPr>
          <w:rFonts w:cs="Courier New"/>
          <w:lang w:val="el-GR"/>
        </w:rPr>
        <w:t>.</w:t>
      </w:r>
      <w:r w:rsidRPr="003744C0">
        <w:rPr>
          <w:rFonts w:cs="Courier New"/>
          <w:lang w:val="el-GR"/>
        </w:rPr>
        <w:t xml:space="preserve"> </w:t>
      </w:r>
    </w:p>
    <w:p w14:paraId="3E0B3AFE" w14:textId="77777777" w:rsidR="003F0D9A" w:rsidRPr="00872B88" w:rsidRDefault="003F0D9A">
      <w:pPr>
        <w:suppressAutoHyphens w:val="0"/>
        <w:autoSpaceDE w:val="0"/>
        <w:rPr>
          <w:rFonts w:eastAsia="SimSun" w:cs="Calibri"/>
          <w:i/>
          <w:iCs/>
          <w:color w:val="5B9BD5"/>
          <w:spacing w:val="5"/>
          <w:szCs w:val="24"/>
          <w:lang w:val="el-GR"/>
        </w:rPr>
      </w:pPr>
    </w:p>
    <w:p w14:paraId="3E0B3AFF" w14:textId="77777777" w:rsidR="00C14326" w:rsidRPr="007E01CA" w:rsidRDefault="003355E7" w:rsidP="00C14326">
      <w:pPr>
        <w:suppressAutoHyphens w:val="0"/>
        <w:autoSpaceDE w:val="0"/>
        <w:spacing w:after="0"/>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sidR="008217E2" w:rsidRPr="07571D1B">
        <w:rPr>
          <w:rFonts w:eastAsia="SimSun"/>
          <w:lang w:val="el-GR"/>
        </w:rPr>
        <w:t xml:space="preserve">τη </w:t>
      </w:r>
      <w:r w:rsidRPr="00603221">
        <w:rPr>
          <w:rFonts w:eastAsia="SimSun"/>
          <w:lang w:val="el-GR"/>
        </w:rPr>
        <w:t xml:space="preserve">λήξη του χρόνου της παράτασης που χορηγήθηκε, επιβάλλονται εις βάρος </w:t>
      </w:r>
      <w:r w:rsidRPr="00603221">
        <w:rPr>
          <w:rFonts w:eastAsia="SimSun"/>
          <w:lang w:val="el-GR"/>
        </w:rPr>
        <w:lastRenderedPageBreak/>
        <w:t>του ποινικές ρήτρες, με αιτιολογημένη απόφαση της αναθέτουσας αρχής.</w:t>
      </w:r>
      <w:r w:rsidR="003F0D9A" w:rsidRPr="00F1538B">
        <w:rPr>
          <w:lang w:val="el-GR"/>
        </w:rPr>
        <w:t xml:space="preserve"> </w:t>
      </w:r>
      <w:r w:rsidR="00C14326" w:rsidRPr="007E01CA">
        <w:rPr>
          <w:rFonts w:eastAsia="SimSun"/>
          <w:lang w:val="el-GR"/>
        </w:rPr>
        <w:t xml:space="preserve">Ποινικές ρήτρες δύναται να επιβάλλονται και για πλημμελή εκτέλεση των όρων της σύμβασης </w:t>
      </w:r>
      <w:r w:rsidR="00C14326" w:rsidRPr="007E01CA">
        <w:rPr>
          <w:rStyle w:val="ab"/>
          <w:rFonts w:ascii="Calibri" w:hAnsi="Calibri"/>
          <w:color w:val="000000"/>
          <w:lang w:eastAsia="el-GR"/>
        </w:rPr>
        <w:footnoteReference w:id="40"/>
      </w:r>
      <w:r w:rsidR="00C14326" w:rsidRPr="007E01CA">
        <w:rPr>
          <w:rFonts w:eastAsia="SimSun"/>
          <w:lang w:val="el-GR"/>
        </w:rPr>
        <w:t>.</w:t>
      </w:r>
    </w:p>
    <w:p w14:paraId="3E0B3B00" w14:textId="77777777" w:rsidR="00A57BD8" w:rsidRPr="00603221" w:rsidRDefault="00A57BD8">
      <w:pPr>
        <w:suppressAutoHyphens w:val="0"/>
        <w:autoSpaceDE w:val="0"/>
        <w:spacing w:after="0"/>
        <w:rPr>
          <w:rFonts w:eastAsia="SimSun"/>
          <w:lang w:val="el-GR"/>
        </w:rPr>
      </w:pPr>
    </w:p>
    <w:p w14:paraId="3E0B3B01"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3E0B3B02" w14:textId="77777777" w:rsidR="008338F0" w:rsidRPr="00603221" w:rsidRDefault="003355E7">
      <w:pPr>
        <w:suppressAutoHyphens w:val="0"/>
        <w:autoSpaceDE w:val="0"/>
        <w:spacing w:after="0"/>
        <w:rPr>
          <w:rFonts w:eastAsia="SimSun"/>
          <w:lang w:val="el-GR"/>
        </w:rPr>
      </w:pPr>
      <w:r w:rsidRPr="11E90C04">
        <w:rPr>
          <w:rFonts w:eastAsia="SimSun"/>
          <w:lang w:val="el-GR"/>
        </w:rPr>
        <w:t>α) για καθυστέρηση που περιορίζεται σε χρονικό διάστημα</w:t>
      </w:r>
      <w:r w:rsidR="008217E2" w:rsidRPr="11E90C04">
        <w:rPr>
          <w:rFonts w:eastAsia="SimSun"/>
          <w:lang w:val="el-GR"/>
        </w:rPr>
        <w:t xml:space="preserve"> το οποίο</w:t>
      </w:r>
      <w:r w:rsidRPr="11E90C04">
        <w:rPr>
          <w:rFonts w:eastAsia="SimSun"/>
          <w:lang w:val="el-GR"/>
        </w:rPr>
        <w:t xml:space="preserve"> δεν υπερβαίνει το 50% της προβλεπόμενης συνολικής διάρκειας της σύμβασης ή σε περίπτωση τμηματικών/ενδι</w:t>
      </w:r>
      <w:r w:rsidR="008217E2" w:rsidRPr="11E90C04">
        <w:rPr>
          <w:rFonts w:eastAsia="SimSun"/>
          <w:lang w:val="el-GR"/>
        </w:rPr>
        <w:t>ά</w:t>
      </w:r>
      <w:r w:rsidRPr="11E90C04">
        <w:rPr>
          <w:rFonts w:eastAsia="SimSun"/>
          <w:lang w:val="el-GR"/>
        </w:rPr>
        <w:t>μ</w:t>
      </w:r>
      <w:r w:rsidR="008217E2" w:rsidRPr="11E90C04">
        <w:rPr>
          <w:rFonts w:eastAsia="SimSun"/>
          <w:lang w:val="el-GR"/>
        </w:rPr>
        <w:t>ε</w:t>
      </w:r>
      <w:r w:rsidRPr="11E90C04">
        <w:rPr>
          <w:rFonts w:eastAsia="SimSun"/>
          <w:lang w:val="el-GR"/>
        </w:rPr>
        <w:t>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E0B3B03"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E0B3B04"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E0B3B05" w14:textId="77777777" w:rsidR="00A57BD8" w:rsidRPr="00603221" w:rsidRDefault="00A57BD8">
      <w:pPr>
        <w:suppressAutoHyphens w:val="0"/>
        <w:autoSpaceDE w:val="0"/>
        <w:spacing w:after="0"/>
        <w:rPr>
          <w:rFonts w:eastAsia="SimSun"/>
          <w:lang w:val="el-GR"/>
        </w:rPr>
      </w:pPr>
    </w:p>
    <w:p w14:paraId="3E0B3B06"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3E0B3B07"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403"/>
    <w:p w14:paraId="3E0B3B0A" w14:textId="77777777" w:rsidR="008338F0" w:rsidRPr="00603221" w:rsidRDefault="003355E7" w:rsidP="003A109E">
      <w:pPr>
        <w:pStyle w:val="2"/>
        <w:rPr>
          <w:rFonts w:cs="Tahoma"/>
          <w:lang w:val="el-GR"/>
        </w:rPr>
      </w:pPr>
      <w:r w:rsidRPr="00603221">
        <w:rPr>
          <w:rFonts w:cs="Tahoma"/>
          <w:lang w:val="el-GR"/>
        </w:rPr>
        <w:tab/>
      </w:r>
      <w:bookmarkStart w:id="406" w:name="_Ref55324340"/>
      <w:bookmarkStart w:id="407" w:name="_Toc97194327"/>
      <w:bookmarkStart w:id="408" w:name="_Toc97194461"/>
      <w:bookmarkStart w:id="409" w:name="_Toc189730672"/>
      <w:r w:rsidRPr="00603221">
        <w:rPr>
          <w:rFonts w:cs="Tahoma"/>
          <w:lang w:val="el-GR"/>
        </w:rPr>
        <w:t>Διοικητικές προσφυγές κατά τη διαδικασία εκτέλεσης</w:t>
      </w:r>
      <w:bookmarkEnd w:id="406"/>
      <w:bookmarkEnd w:id="407"/>
      <w:bookmarkEnd w:id="408"/>
      <w:bookmarkEnd w:id="409"/>
      <w:r w:rsidRPr="00603221">
        <w:rPr>
          <w:rFonts w:cs="Tahoma"/>
          <w:lang w:val="el-GR"/>
        </w:rPr>
        <w:t xml:space="preserve"> </w:t>
      </w:r>
    </w:p>
    <w:p w14:paraId="3E0B3B0B" w14:textId="6AF98DF1"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fldChar w:fldCharType="begin"/>
      </w:r>
      <w:r w:rsidRPr="00F65401">
        <w:rPr>
          <w:lang w:val="el-GR"/>
        </w:rPr>
        <w:instrText xml:space="preserve"> </w:instrText>
      </w:r>
      <w:r>
        <w:instrText>REF</w:instrText>
      </w:r>
      <w:r w:rsidRPr="00F65401">
        <w:rPr>
          <w:lang w:val="el-GR"/>
        </w:rPr>
        <w:instrText xml:space="preserve"> _</w:instrText>
      </w:r>
      <w:r>
        <w:instrText>Ref</w:instrText>
      </w:r>
      <w:r w:rsidRPr="00F65401">
        <w:rPr>
          <w:lang w:val="el-GR"/>
        </w:rPr>
        <w:instrText>496607484 \</w:instrText>
      </w:r>
      <w:r>
        <w:instrText>r</w:instrText>
      </w:r>
      <w:r w:rsidRPr="00F65401">
        <w:rPr>
          <w:lang w:val="el-GR"/>
        </w:rPr>
        <w:instrText xml:space="preserve"> \</w:instrText>
      </w:r>
      <w:r>
        <w:instrText>h</w:instrText>
      </w:r>
      <w:r w:rsidRPr="00F65401">
        <w:rPr>
          <w:lang w:val="el-GR"/>
        </w:rPr>
        <w:instrText xml:space="preserve">  \* </w:instrText>
      </w:r>
      <w:r>
        <w:instrText>MERGEFORMAT</w:instrText>
      </w:r>
      <w:r w:rsidRPr="00F65401">
        <w:rPr>
          <w:lang w:val="el-GR"/>
        </w:rPr>
        <w:instrText xml:space="preserve"> </w:instrText>
      </w:r>
      <w:r>
        <w:fldChar w:fldCharType="separate"/>
      </w:r>
      <w:r w:rsidR="004E7208" w:rsidRPr="004E7208">
        <w:rPr>
          <w:rFonts w:eastAsia="SimSun"/>
          <w:lang w:val="el-GR"/>
        </w:rPr>
        <w:t>5.2</w:t>
      </w:r>
      <w: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proofErr w:type="spellStart"/>
      <w:r w:rsidRPr="001F7E31">
        <w:rPr>
          <w:lang w:val="el-GR"/>
        </w:rPr>
        <w:t>επιβ</w:t>
      </w:r>
      <w:r w:rsidR="008217E2">
        <w:rPr>
          <w:lang w:val="el-GR"/>
        </w:rPr>
        <w:t>ληθείσες</w:t>
      </w:r>
      <w:proofErr w:type="spellEnd"/>
      <w:r w:rsidRPr="001F7E31">
        <w:rPr>
          <w:lang w:val="el-GR"/>
        </w:rPr>
        <w:t xml:space="preserve"> κυρώσεις. </w:t>
      </w:r>
    </w:p>
    <w:p w14:paraId="3E0B3B0C" w14:textId="77777777" w:rsidR="00672DE1" w:rsidRDefault="00672DE1" w:rsidP="00672DE1">
      <w:pPr>
        <w:suppressAutoHyphens w:val="0"/>
        <w:autoSpaceDE w:val="0"/>
        <w:rPr>
          <w:lang w:val="el-GR"/>
        </w:rPr>
      </w:pPr>
      <w:r w:rsidRPr="11E90C04">
        <w:rPr>
          <w:lang w:val="el-GR"/>
        </w:rPr>
        <w:t xml:space="preserve">Επί της προσφυγής αποφασίζει το αρμοδίως αποφαινόμενο όργανο, ύστερα από γνωμοδότηση του προβλεπόμενου </w:t>
      </w:r>
      <w:r w:rsidR="005052FB" w:rsidRPr="11E90C04">
        <w:rPr>
          <w:lang w:val="el-GR"/>
        </w:rPr>
        <w:t>της περίπτωσης</w:t>
      </w:r>
      <w:r w:rsidR="007724B2" w:rsidRPr="11E90C04">
        <w:rPr>
          <w:lang w:val="el-GR"/>
        </w:rPr>
        <w:t xml:space="preserve"> </w:t>
      </w:r>
      <w:proofErr w:type="spellStart"/>
      <w:r w:rsidR="005052FB" w:rsidRPr="11E90C04">
        <w:rPr>
          <w:lang w:val="el-GR"/>
        </w:rPr>
        <w:t>δ΄της</w:t>
      </w:r>
      <w:proofErr w:type="spellEnd"/>
      <w:r w:rsidR="005052FB" w:rsidRPr="11E90C04">
        <w:rPr>
          <w:lang w:val="el-GR"/>
        </w:rPr>
        <w:t xml:space="preserve"> παραγράφου 11 </w:t>
      </w:r>
      <w:r w:rsidRPr="11E90C04">
        <w:rPr>
          <w:lang w:val="el-GR"/>
        </w:rPr>
        <w:t xml:space="preserve">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8217E2" w:rsidRPr="11E90C04">
        <w:rPr>
          <w:lang w:val="el-GR"/>
        </w:rPr>
        <w:t xml:space="preserve">αυτή </w:t>
      </w:r>
      <w:r w:rsidRPr="11E90C04">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3E0B3B0D" w14:textId="77777777" w:rsidR="005550B0" w:rsidRPr="00B82D53" w:rsidRDefault="005550B0" w:rsidP="00F82A8D">
      <w:pPr>
        <w:pStyle w:val="2"/>
        <w:rPr>
          <w:rFonts w:cs="Tahoma"/>
          <w:lang w:val="el-GR"/>
        </w:rPr>
      </w:pPr>
      <w:bookmarkStart w:id="410" w:name="_Toc13748951"/>
      <w:r w:rsidRPr="00F82A8D">
        <w:rPr>
          <w:rFonts w:cs="Tahoma"/>
          <w:lang w:val="el-GR"/>
        </w:rPr>
        <w:tab/>
      </w:r>
      <w:bookmarkStart w:id="411" w:name="_Toc97194328"/>
      <w:bookmarkStart w:id="412" w:name="_Toc97194462"/>
      <w:bookmarkStart w:id="413" w:name="_Toc189730673"/>
      <w:r w:rsidRPr="00F82A8D">
        <w:rPr>
          <w:rFonts w:cs="Tahoma"/>
          <w:lang w:val="el-GR"/>
        </w:rPr>
        <w:t>Δικαστική επίλυση διαφορών</w:t>
      </w:r>
      <w:bookmarkEnd w:id="410"/>
      <w:bookmarkEnd w:id="411"/>
      <w:bookmarkEnd w:id="412"/>
      <w:bookmarkEnd w:id="413"/>
    </w:p>
    <w:p w14:paraId="3E0B3B0E" w14:textId="060293F1" w:rsidR="005052FB" w:rsidRPr="00022C43" w:rsidRDefault="005052FB" w:rsidP="11E90C04">
      <w:pPr>
        <w:rPr>
          <w:b/>
          <w:bCs/>
          <w:sz w:val="24"/>
          <w:szCs w:val="24"/>
          <w:lang w:val="el-GR"/>
        </w:rPr>
      </w:pPr>
      <w:r w:rsidRPr="003F2068">
        <w:rPr>
          <w:lang w:val="el-GR"/>
        </w:rPr>
        <w:t>Κάθε διαφορά μεταξύ των συμβαλλόμενων μερών που προκύπτει από τ</w:t>
      </w:r>
      <w:r w:rsidR="008217E2" w:rsidRPr="07571D1B">
        <w:rPr>
          <w:lang w:val="el-GR"/>
        </w:rPr>
        <w:t>η</w:t>
      </w:r>
      <w:r w:rsidRPr="003F2068">
        <w:rPr>
          <w:lang w:val="el-GR"/>
        </w:rPr>
        <w:t xml:space="preserve"> σ</w:t>
      </w:r>
      <w:r w:rsidR="008217E2" w:rsidRPr="07571D1B">
        <w:rPr>
          <w:lang w:val="el-GR"/>
        </w:rPr>
        <w:t>ύ</w:t>
      </w:r>
      <w:r w:rsidRPr="003F2068">
        <w:rPr>
          <w:lang w:val="el-GR"/>
        </w:rPr>
        <w:t>μβ</w:t>
      </w:r>
      <w:r w:rsidR="008217E2" w:rsidRPr="07571D1B">
        <w:rPr>
          <w:lang w:val="el-GR"/>
        </w:rPr>
        <w:t>α</w:t>
      </w:r>
      <w:r w:rsidRPr="003F2068">
        <w:rPr>
          <w:lang w:val="el-GR"/>
        </w:rPr>
        <w:t>σ</w:t>
      </w:r>
      <w:r w:rsidR="008217E2" w:rsidRPr="07571D1B">
        <w:rPr>
          <w:lang w:val="el-GR"/>
        </w:rPr>
        <w:t>η</w:t>
      </w:r>
      <w:r w:rsidRPr="003F2068">
        <w:rPr>
          <w:lang w:val="el-GR"/>
        </w:rPr>
        <w:t xml:space="preserve"> που συνάπτ</w:t>
      </w:r>
      <w:r w:rsidR="008217E2" w:rsidRPr="07571D1B">
        <w:rPr>
          <w:lang w:val="el-GR"/>
        </w:rPr>
        <w:t>ε</w:t>
      </w:r>
      <w:r w:rsidRPr="003F2068">
        <w:rPr>
          <w:lang w:val="el-GR"/>
        </w:rPr>
        <w:t xml:space="preserve">ται στο πλαίσιο της παρούσας </w:t>
      </w:r>
      <w:r w:rsidR="008217E2" w:rsidRPr="003F2068">
        <w:rPr>
          <w:lang w:val="el-GR"/>
        </w:rPr>
        <w:t xml:space="preserve">Διακήρυξης </w:t>
      </w:r>
      <w:r w:rsidRPr="003F2068">
        <w:rPr>
          <w:lang w:val="el-GR"/>
        </w:rPr>
        <w:t xml:space="preserve">,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41"/>
      </w:r>
      <w:r w:rsidRPr="003F2068">
        <w:rPr>
          <w:lang w:val="el-GR"/>
        </w:rPr>
        <w:t>.</w:t>
      </w:r>
      <w:r w:rsidRPr="006428CF">
        <w:rPr>
          <w:lang w:val="el-GR"/>
        </w:rPr>
        <w:t xml:space="preserve"> </w:t>
      </w:r>
      <w:r w:rsidRPr="005347BC">
        <w:rPr>
          <w:lang w:val="el-GR"/>
        </w:rPr>
        <w:t xml:space="preserve">Πριν την άσκηση της προσφυγής στο Διοικητικό Εφετείο </w:t>
      </w:r>
      <w:r w:rsidR="008217E2" w:rsidRPr="07571D1B">
        <w:rPr>
          <w:lang w:val="el-GR"/>
        </w:rPr>
        <w:t xml:space="preserve">τηρείται </w:t>
      </w:r>
      <w:r w:rsidRPr="005347BC">
        <w:rPr>
          <w:lang w:val="el-GR"/>
        </w:rPr>
        <w:t xml:space="preserve">υποχρεωτικά η </w:t>
      </w:r>
      <w:proofErr w:type="spellStart"/>
      <w:r w:rsidRPr="00851610">
        <w:rPr>
          <w:lang w:val="el-GR"/>
        </w:rPr>
        <w:t>ενδικοφαν</w:t>
      </w:r>
      <w:r w:rsidR="008217E2" w:rsidRPr="07571D1B">
        <w:rPr>
          <w:lang w:val="el-GR"/>
        </w:rPr>
        <w:t>ή</w:t>
      </w:r>
      <w:r w:rsidRPr="00851610">
        <w:rPr>
          <w:lang w:val="el-GR"/>
        </w:rPr>
        <w:t>ς</w:t>
      </w:r>
      <w:proofErr w:type="spellEnd"/>
      <w:r w:rsidRPr="00851610">
        <w:rPr>
          <w:lang w:val="el-GR"/>
        </w:rPr>
        <w:t xml:space="preserve"> διαδικασίας που προβλέπεται στο άρθρο 205 του ν. 4412/2016 και την παράγραφο </w:t>
      </w:r>
      <w:r w:rsidR="00017052">
        <w:rPr>
          <w:lang w:val="el-GR"/>
        </w:rPr>
        <w:t>5.3</w:t>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3E0B3B11" w14:textId="77777777" w:rsidR="008338F0" w:rsidRPr="00603221" w:rsidRDefault="00BB5BD6" w:rsidP="00A848D1">
      <w:pPr>
        <w:pStyle w:val="1"/>
        <w:rPr>
          <w:rFonts w:cs="Tahoma"/>
          <w:szCs w:val="22"/>
        </w:rPr>
      </w:pPr>
      <w:bookmarkStart w:id="416" w:name="_Ref75870221"/>
      <w:bookmarkStart w:id="417" w:name="_Toc97194463"/>
      <w:bookmarkStart w:id="418" w:name="_Toc189730674"/>
      <w:r w:rsidRPr="00BB5BD6">
        <w:rPr>
          <w:rFonts w:cs="Tahoma"/>
          <w:szCs w:val="22"/>
        </w:rPr>
        <w:lastRenderedPageBreak/>
        <w:t xml:space="preserve">ΧΡΟΝΟΣ ΚΑΙ ΤΡΟΠΟΣ </w:t>
      </w:r>
      <w:r w:rsidR="003355E7" w:rsidRPr="00603221">
        <w:rPr>
          <w:rFonts w:cs="Tahoma"/>
          <w:szCs w:val="22"/>
        </w:rPr>
        <w:t>ΕΚΤΕΛΕΣΗΣ</w:t>
      </w:r>
      <w:bookmarkEnd w:id="416"/>
      <w:bookmarkEnd w:id="417"/>
      <w:bookmarkEnd w:id="418"/>
      <w:r w:rsidR="003355E7" w:rsidRPr="00603221">
        <w:rPr>
          <w:rFonts w:cs="Tahoma"/>
          <w:szCs w:val="22"/>
        </w:rPr>
        <w:t xml:space="preserve"> </w:t>
      </w:r>
    </w:p>
    <w:p w14:paraId="3E0B3B12" w14:textId="77777777" w:rsidR="008338F0" w:rsidRPr="00603221" w:rsidRDefault="003355E7" w:rsidP="003A109E">
      <w:pPr>
        <w:pStyle w:val="2"/>
        <w:rPr>
          <w:rFonts w:cs="Tahoma"/>
          <w:lang w:val="el-GR"/>
        </w:rPr>
      </w:pPr>
      <w:r w:rsidRPr="00603221">
        <w:rPr>
          <w:rFonts w:cs="Tahoma"/>
          <w:lang w:val="el-GR"/>
        </w:rPr>
        <w:tab/>
      </w:r>
      <w:bookmarkStart w:id="419" w:name="_Ref63782029"/>
      <w:bookmarkStart w:id="420" w:name="_Toc97194329"/>
      <w:bookmarkStart w:id="421" w:name="_Toc97194464"/>
      <w:bookmarkStart w:id="422" w:name="_Toc189730675"/>
      <w:r w:rsidRPr="00603221">
        <w:rPr>
          <w:rFonts w:cs="Tahoma"/>
          <w:lang w:val="el-GR"/>
        </w:rPr>
        <w:t>Παρακολούθηση της σύμβασης</w:t>
      </w:r>
      <w:bookmarkEnd w:id="419"/>
      <w:bookmarkEnd w:id="420"/>
      <w:bookmarkEnd w:id="421"/>
      <w:bookmarkEnd w:id="422"/>
      <w:r w:rsidRPr="00603221">
        <w:rPr>
          <w:rFonts w:cs="Tahoma"/>
          <w:lang w:val="el-GR"/>
        </w:rPr>
        <w:t xml:space="preserve"> </w:t>
      </w:r>
    </w:p>
    <w:p w14:paraId="3E0B3B13" w14:textId="77777777" w:rsidR="00CE12C7" w:rsidRDefault="00512083">
      <w:pPr>
        <w:rPr>
          <w:lang w:val="el-GR"/>
        </w:rPr>
      </w:pPr>
      <w:r w:rsidRPr="11E90C04">
        <w:rPr>
          <w:lang w:val="el-GR"/>
        </w:rPr>
        <w:t xml:space="preserve">6.1.1. </w:t>
      </w:r>
      <w:bookmarkStart w:id="423" w:name="_Hlk9421248"/>
      <w:r w:rsidRPr="11E90C04">
        <w:rPr>
          <w:lang w:val="el-GR"/>
        </w:rPr>
        <w:t xml:space="preserve">Η παρακολούθηση της εκτέλεσης της </w:t>
      </w:r>
      <w:r w:rsidR="004031A9" w:rsidRPr="11E90C04">
        <w:rPr>
          <w:lang w:val="el-GR"/>
        </w:rPr>
        <w:t>σ</w:t>
      </w:r>
      <w:r w:rsidRPr="11E90C04">
        <w:rPr>
          <w:lang w:val="el-GR"/>
        </w:rPr>
        <w:t>ύμβασης και η διοίκηση αυτής θα διενεργ</w:t>
      </w:r>
      <w:r w:rsidR="005052FB" w:rsidRPr="11E90C04">
        <w:rPr>
          <w:lang w:val="el-GR"/>
        </w:rPr>
        <w:t xml:space="preserve">ηθεί </w:t>
      </w:r>
      <w:r w:rsidR="007D792E" w:rsidRPr="11E90C04">
        <w:rPr>
          <w:lang w:val="el-GR"/>
        </w:rPr>
        <w:t xml:space="preserve">από ειδική </w:t>
      </w:r>
      <w:r w:rsidR="002333E4" w:rsidRPr="11E90C04">
        <w:rPr>
          <w:lang w:val="el-GR"/>
        </w:rPr>
        <w:t>Ε</w:t>
      </w:r>
      <w:r w:rsidR="007D792E" w:rsidRPr="11E90C04">
        <w:rPr>
          <w:lang w:val="el-GR"/>
        </w:rPr>
        <w:t xml:space="preserve">πιτροπή </w:t>
      </w:r>
      <w:r w:rsidR="000653F1" w:rsidRPr="11E90C04">
        <w:rPr>
          <w:lang w:val="el-GR"/>
        </w:rPr>
        <w:t xml:space="preserve">(τριμελή ή πενταμελή) </w:t>
      </w:r>
      <w:r w:rsidR="007D792E" w:rsidRPr="11E90C04">
        <w:rPr>
          <w:lang w:val="el-GR"/>
        </w:rPr>
        <w:t>η οποία θα ορισθεί με απόφαση της αναθέτουσας αρχής</w:t>
      </w:r>
      <w:r w:rsidR="00CE12C7" w:rsidRPr="11E90C04">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3E0B3B14"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3E0B3B15" w14:textId="77777777" w:rsidR="00B71CAC"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w:t>
      </w:r>
    </w:p>
    <w:p w14:paraId="3E0B3B16" w14:textId="77777777" w:rsidR="00B71CAC" w:rsidRDefault="00B71CAC" w:rsidP="00512083">
      <w:pPr>
        <w:rPr>
          <w:lang w:val="el-GR"/>
        </w:rPr>
      </w:pPr>
    </w:p>
    <w:bookmarkEnd w:id="423"/>
    <w:p w14:paraId="3E0B3B17" w14:textId="77777777" w:rsidR="008338F0" w:rsidRPr="00603221" w:rsidRDefault="003355E7" w:rsidP="003A109E">
      <w:pPr>
        <w:pStyle w:val="2"/>
        <w:rPr>
          <w:rFonts w:cs="Tahoma"/>
          <w:lang w:val="el-GR"/>
        </w:rPr>
      </w:pPr>
      <w:r w:rsidRPr="00603221">
        <w:rPr>
          <w:rFonts w:cs="Tahoma"/>
          <w:lang w:val="el-GR"/>
        </w:rPr>
        <w:tab/>
      </w:r>
      <w:bookmarkStart w:id="424" w:name="_Toc97194330"/>
      <w:bookmarkStart w:id="425" w:name="_Toc97194465"/>
      <w:bookmarkStart w:id="426" w:name="_Toc189730676"/>
      <w:r w:rsidRPr="00603221">
        <w:rPr>
          <w:rFonts w:cs="Tahoma"/>
          <w:lang w:val="el-GR"/>
        </w:rPr>
        <w:t>Διάρκεια σύμβασης</w:t>
      </w:r>
      <w:bookmarkEnd w:id="424"/>
      <w:bookmarkEnd w:id="425"/>
      <w:bookmarkEnd w:id="426"/>
      <w:r w:rsidRPr="00603221">
        <w:rPr>
          <w:rFonts w:cs="Tahoma"/>
          <w:lang w:val="el-GR"/>
        </w:rPr>
        <w:t xml:space="preserve"> </w:t>
      </w:r>
    </w:p>
    <w:p w14:paraId="3E0B3B18" w14:textId="5C2ED03C" w:rsidR="008702D8" w:rsidRPr="00603221" w:rsidRDefault="003355E7" w:rsidP="11E90C04">
      <w:pPr>
        <w:rPr>
          <w:spacing w:val="5"/>
          <w:kern w:val="1"/>
          <w:lang w:val="el-GR"/>
        </w:rPr>
      </w:pPr>
      <w:r w:rsidRPr="004A3C6E">
        <w:rPr>
          <w:lang w:val="el-GR"/>
        </w:rPr>
        <w:t xml:space="preserve">6.2.1. </w:t>
      </w:r>
      <w:r w:rsidR="75658898" w:rsidRPr="004A3C6E">
        <w:rPr>
          <w:rFonts w:eastAsia="Tahoma"/>
          <w:color w:val="000000" w:themeColor="text1"/>
          <w:lang w:val="el-GR"/>
        </w:rPr>
        <w:t xml:space="preserve">Η συνολική </w:t>
      </w:r>
      <w:r w:rsidR="75658898" w:rsidRPr="004A3C6E">
        <w:rPr>
          <w:rFonts w:eastAsia="Tahoma"/>
          <w:b/>
          <w:bCs/>
          <w:color w:val="000000" w:themeColor="text1"/>
          <w:lang w:val="el-GR"/>
        </w:rPr>
        <w:t>διάρκεια</w:t>
      </w:r>
      <w:r w:rsidR="75658898" w:rsidRPr="004A3C6E">
        <w:rPr>
          <w:rFonts w:eastAsia="Tahoma"/>
          <w:color w:val="000000" w:themeColor="text1"/>
          <w:lang w:val="el-GR"/>
        </w:rPr>
        <w:t xml:space="preserve"> της σύμβασης ορίζεται σε </w:t>
      </w:r>
      <w:bookmarkStart w:id="427" w:name="_Hlk188442904"/>
      <w:r w:rsidR="00B56558">
        <w:rPr>
          <w:rFonts w:eastAsia="Tahoma"/>
          <w:b/>
          <w:bCs/>
          <w:color w:val="000000" w:themeColor="text1"/>
          <w:lang w:val="el-GR"/>
        </w:rPr>
        <w:t xml:space="preserve">οκτώ </w:t>
      </w:r>
      <w:r w:rsidR="005521D0" w:rsidRPr="00B82D53">
        <w:rPr>
          <w:rFonts w:eastAsia="Tahoma"/>
          <w:b/>
          <w:bCs/>
          <w:color w:val="000000" w:themeColor="text1"/>
          <w:lang w:val="el-GR"/>
        </w:rPr>
        <w:t>(</w:t>
      </w:r>
      <w:r w:rsidR="00B56558">
        <w:rPr>
          <w:rFonts w:eastAsia="Tahoma"/>
          <w:b/>
          <w:bCs/>
          <w:color w:val="000000" w:themeColor="text1"/>
          <w:lang w:val="el-GR"/>
        </w:rPr>
        <w:t>8</w:t>
      </w:r>
      <w:r w:rsidR="005521D0" w:rsidRPr="00B82D53">
        <w:rPr>
          <w:rFonts w:eastAsia="Tahoma"/>
          <w:b/>
          <w:bCs/>
          <w:color w:val="000000" w:themeColor="text1"/>
          <w:lang w:val="el-GR"/>
        </w:rPr>
        <w:t>) μήνες</w:t>
      </w:r>
      <w:r w:rsidR="75658898" w:rsidRPr="004A3C6E">
        <w:rPr>
          <w:rFonts w:eastAsia="Tahoma"/>
          <w:b/>
          <w:bCs/>
          <w:color w:val="000000" w:themeColor="text1"/>
          <w:lang w:val="el-GR"/>
        </w:rPr>
        <w:t xml:space="preserve"> </w:t>
      </w:r>
      <w:r w:rsidR="00B56558">
        <w:rPr>
          <w:rFonts w:eastAsia="Tahoma"/>
          <w:b/>
          <w:bCs/>
          <w:color w:val="000000" w:themeColor="text1"/>
          <w:lang w:val="el-GR"/>
        </w:rPr>
        <w:t>και όχι πέραν της</w:t>
      </w:r>
      <w:r w:rsidR="75658898" w:rsidRPr="004A3C6E">
        <w:rPr>
          <w:rFonts w:eastAsia="Tahoma"/>
          <w:b/>
          <w:bCs/>
          <w:color w:val="000000" w:themeColor="text1"/>
          <w:lang w:val="el-GR"/>
        </w:rPr>
        <w:t xml:space="preserve"> 31/12/2025</w:t>
      </w:r>
      <w:r w:rsidR="75658898" w:rsidRPr="004A3C6E">
        <w:rPr>
          <w:rFonts w:eastAsia="Tahoma"/>
          <w:color w:val="000000" w:themeColor="text1"/>
          <w:lang w:val="el-GR"/>
        </w:rPr>
        <w:t xml:space="preserve"> </w:t>
      </w:r>
      <w:bookmarkEnd w:id="427"/>
      <w:r w:rsidR="75658898" w:rsidRPr="004A3C6E">
        <w:rPr>
          <w:rFonts w:eastAsia="Tahoma"/>
          <w:color w:val="000000" w:themeColor="text1"/>
          <w:lang w:val="el-GR"/>
        </w:rPr>
        <w:t>και</w:t>
      </w:r>
      <w:r w:rsidR="75658898" w:rsidRPr="11E90C04">
        <w:rPr>
          <w:rFonts w:eastAsia="Tahoma"/>
          <w:color w:val="000000" w:themeColor="text1"/>
          <w:lang w:val="el-GR"/>
        </w:rPr>
        <w:t xml:space="preserve">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ΠΑΡΑΡΤΗΜΑ Ι – Αναλυτική Περιγραφή Φυσικού και Οικονομικού Αντικειμένου της Σύμβασης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75658898" w:rsidRPr="11E90C04">
        <w:rPr>
          <w:rFonts w:eastAsia="Tahoma"/>
          <w:color w:val="000000" w:themeColor="text1"/>
          <w:u w:val="single"/>
          <w:lang w:val="el-GR"/>
        </w:rPr>
        <w:t>μέχρι την παράδοση και του τελευταίου παραδοτέου που ορίζει την λήξη της σύμβαση</w:t>
      </w:r>
      <w:r w:rsidR="75658898" w:rsidRPr="11E90C04">
        <w:rPr>
          <w:rFonts w:eastAsia="Tahoma"/>
          <w:color w:val="000000" w:themeColor="text1"/>
          <w:lang w:val="el-GR"/>
        </w:rPr>
        <w:t xml:space="preserve">ς και την έναρξη της οριστικής παραλαβής του έργου. </w:t>
      </w:r>
      <w:r w:rsidR="75658898" w:rsidRPr="11E90C04">
        <w:rPr>
          <w:rFonts w:eastAsia="Tahoma"/>
          <w:lang w:val="el-GR"/>
        </w:rPr>
        <w:t xml:space="preserve"> </w:t>
      </w:r>
      <w:r w:rsidR="00E60EBC" w:rsidRPr="00E60EBC">
        <w:rPr>
          <w:rFonts w:eastAsia="Tahoma"/>
          <w:lang w:val="el-GR"/>
        </w:rPr>
        <w:t>Σημειώνεται ότι η διάρκεια της σύμβασης δύναται να προσαρμοστεί ανάλογα με τις εκάστοτε ημερομηνίες επίτευξης των αντίστοιχων οροσήμων του Εθνικού Σχεδίου Ανάκαμψης και Ανθεκτικότητας «Ελλάδα 2.0».</w:t>
      </w:r>
    </w:p>
    <w:p w14:paraId="3E0B3B19" w14:textId="33104A9B"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4031A9">
        <w:rPr>
          <w:lang w:val="el-GR"/>
        </w:rPr>
        <w:t>Εά</w:t>
      </w:r>
      <w:r w:rsidRPr="00603221">
        <w:rPr>
          <w:lang w:val="el-GR"/>
        </w:rPr>
        <w:t xml:space="preserve">ν λήξει η συνολική διάρκεια της σύμβασης, χωρίς να υποβληθεί εγκαίρως αίτημα παράτασης ή, </w:t>
      </w:r>
      <w:r w:rsidR="009E7804">
        <w:rPr>
          <w:lang w:val="el-GR"/>
        </w:rPr>
        <w:t>εάν</w:t>
      </w:r>
      <w:r w:rsidRPr="00603221">
        <w:rPr>
          <w:lang w:val="el-GR"/>
        </w:rPr>
        <w:t xml:space="preserve">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9E7804">
        <w:rPr>
          <w:lang w:val="el-GR"/>
        </w:rPr>
        <w:t>Εάν</w:t>
      </w:r>
      <w:r w:rsidRPr="00603221">
        <w:rPr>
          <w:lang w:val="el-GR"/>
        </w:rPr>
        <w:t xml:space="preserve"> οι υπηρεσίες παρασχεθούν από υπαιτιότητα του αναδόχου μετά τη λήξη της διάρκειας της σύμβασης, και μέχρι </w:t>
      </w:r>
      <w:r w:rsidR="009E7804">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fldChar w:fldCharType="begin"/>
      </w:r>
      <w:r w:rsidR="008338F0" w:rsidRPr="00F65401">
        <w:rPr>
          <w:lang w:val="el-GR"/>
        </w:rPr>
        <w:instrText xml:space="preserve"> </w:instrText>
      </w:r>
      <w:r w:rsidR="008338F0">
        <w:instrText>REF</w:instrText>
      </w:r>
      <w:r w:rsidR="008338F0" w:rsidRPr="00F65401">
        <w:rPr>
          <w:lang w:val="el-GR"/>
        </w:rPr>
        <w:instrText xml:space="preserve"> _</w:instrText>
      </w:r>
      <w:r w:rsidR="008338F0">
        <w:instrText>Ref</w:instrText>
      </w:r>
      <w:r w:rsidR="008338F0" w:rsidRPr="00F65401">
        <w:rPr>
          <w:lang w:val="el-GR"/>
        </w:rPr>
        <w:instrText>496607484 \</w:instrText>
      </w:r>
      <w:r w:rsidR="008338F0">
        <w:instrText>r</w:instrText>
      </w:r>
      <w:r w:rsidR="008338F0" w:rsidRPr="00F65401">
        <w:rPr>
          <w:lang w:val="el-GR"/>
        </w:rPr>
        <w:instrText xml:space="preserve"> \</w:instrText>
      </w:r>
      <w:r w:rsidR="008338F0">
        <w:instrText>h</w:instrText>
      </w:r>
      <w:r w:rsidR="008338F0" w:rsidRPr="00F65401">
        <w:rPr>
          <w:lang w:val="el-GR"/>
        </w:rPr>
        <w:instrText xml:space="preserve">  \* </w:instrText>
      </w:r>
      <w:r w:rsidR="008338F0">
        <w:instrText>MERGEFORMAT</w:instrText>
      </w:r>
      <w:r w:rsidR="008338F0" w:rsidRPr="00F65401">
        <w:rPr>
          <w:lang w:val="el-GR"/>
        </w:rPr>
        <w:instrText xml:space="preserve"> </w:instrText>
      </w:r>
      <w:r>
        <w:fldChar w:fldCharType="separate"/>
      </w:r>
      <w:r w:rsidR="004E7208" w:rsidRPr="004E7208">
        <w:rPr>
          <w:lang w:val="el-GR"/>
        </w:rPr>
        <w:t>5.2</w:t>
      </w:r>
      <w:r>
        <w:fldChar w:fldCharType="end"/>
      </w:r>
      <w:r w:rsidRPr="00603221">
        <w:rPr>
          <w:lang w:val="el-GR"/>
        </w:rPr>
        <w:t xml:space="preserve"> της παρούσας.</w:t>
      </w:r>
    </w:p>
    <w:p w14:paraId="3E0B3B1A" w14:textId="77777777" w:rsidR="00BA2DC9" w:rsidRPr="00603221" w:rsidRDefault="00BA2DC9">
      <w:pPr>
        <w:rPr>
          <w:lang w:val="el-GR"/>
        </w:rPr>
      </w:pPr>
    </w:p>
    <w:p w14:paraId="3E0B3B1B" w14:textId="77777777" w:rsidR="008338F0" w:rsidRPr="00603221" w:rsidRDefault="003355E7" w:rsidP="003A109E">
      <w:pPr>
        <w:pStyle w:val="2"/>
        <w:rPr>
          <w:rFonts w:cs="Tahoma"/>
          <w:lang w:val="el-GR"/>
        </w:rPr>
      </w:pPr>
      <w:r w:rsidRPr="00603221">
        <w:rPr>
          <w:rFonts w:cs="Tahoma"/>
          <w:lang w:val="el-GR"/>
        </w:rPr>
        <w:tab/>
      </w:r>
      <w:bookmarkStart w:id="428" w:name="_Ref40954198"/>
      <w:bookmarkStart w:id="429" w:name="_Ref55381059"/>
      <w:bookmarkStart w:id="430" w:name="_Toc97194331"/>
      <w:bookmarkStart w:id="431" w:name="_Toc97194466"/>
      <w:bookmarkStart w:id="432" w:name="_Toc189730677"/>
      <w:r w:rsidRPr="00603221">
        <w:rPr>
          <w:rFonts w:cs="Tahoma"/>
          <w:lang w:val="el-GR"/>
        </w:rPr>
        <w:t>Παραλαβή του αντικειμένου της σύμβασης</w:t>
      </w:r>
      <w:bookmarkEnd w:id="428"/>
      <w:bookmarkEnd w:id="429"/>
      <w:bookmarkEnd w:id="430"/>
      <w:bookmarkEnd w:id="431"/>
      <w:bookmarkEnd w:id="432"/>
      <w:r w:rsidRPr="00603221">
        <w:rPr>
          <w:rFonts w:cs="Tahoma"/>
          <w:lang w:val="el-GR"/>
        </w:rPr>
        <w:t xml:space="preserve"> </w:t>
      </w:r>
    </w:p>
    <w:p w14:paraId="3E0B3B1C" w14:textId="77777777" w:rsidR="00B8528C" w:rsidRPr="00C00860" w:rsidRDefault="00B8528C" w:rsidP="00B8528C">
      <w:pPr>
        <w:rPr>
          <w:lang w:val="el-GR"/>
        </w:rPr>
      </w:pPr>
      <w:bookmarkStart w:id="433" w:name="_Hlk520910148"/>
      <w:r w:rsidRPr="11E90C04">
        <w:rPr>
          <w:b/>
          <w:bCs/>
          <w:lang w:val="el-GR"/>
        </w:rPr>
        <w:t>6.3.1</w:t>
      </w:r>
      <w:r w:rsidRPr="11E90C04">
        <w:rPr>
          <w:lang w:val="el-GR"/>
        </w:rPr>
        <w:t xml:space="preserve"> Η παραλαβή των παρεχόμενων υπηρεσιών ή παραδοτέων γίνεται από επιτροπή παραλαβής</w:t>
      </w:r>
      <w:r w:rsidR="000653F1" w:rsidRPr="11E90C04">
        <w:rPr>
          <w:lang w:val="el-GR"/>
        </w:rPr>
        <w:t xml:space="preserve"> (τριμελή ή πενταμελή) </w:t>
      </w:r>
      <w:r w:rsidRPr="11E90C04">
        <w:rPr>
          <w:lang w:val="el-GR"/>
        </w:rPr>
        <w:t xml:space="preserve">που συγκροτείται, σύμφωνα με </w:t>
      </w:r>
      <w:r w:rsidR="000653F1" w:rsidRPr="11E90C04">
        <w:rPr>
          <w:lang w:val="el-GR"/>
        </w:rPr>
        <w:t>το</w:t>
      </w:r>
      <w:r w:rsidRPr="11E90C04">
        <w:rPr>
          <w:lang w:val="el-GR"/>
        </w:rPr>
        <w:t xml:space="preserve"> άρθρο 221, κατά τα αναλυτικώς αναφερόμενα στο Παράρτημα</w:t>
      </w:r>
      <w:r w:rsidR="00F85BB2" w:rsidRPr="11E90C04">
        <w:rPr>
          <w:lang w:val="el-GR"/>
        </w:rPr>
        <w:t xml:space="preserve"> Ι</w:t>
      </w:r>
      <w:r w:rsidR="43C092E0" w:rsidRPr="11E90C04">
        <w:rPr>
          <w:lang w:val="el-GR"/>
        </w:rPr>
        <w:t xml:space="preserve"> </w:t>
      </w:r>
      <w:r w:rsidRPr="11E90C04">
        <w:rPr>
          <w:lang w:val="el-GR"/>
        </w:rPr>
        <w:t>της παρούσας</w:t>
      </w:r>
      <w:r w:rsidR="004C54F8" w:rsidRPr="11E90C04">
        <w:rPr>
          <w:lang w:val="el-GR"/>
        </w:rPr>
        <w:t xml:space="preserve"> όπου περιγράφεται η διαδικασία ελέγχου </w:t>
      </w:r>
      <w:r w:rsidR="00E47160" w:rsidRPr="11E90C04">
        <w:rPr>
          <w:lang w:val="el-GR"/>
        </w:rPr>
        <w:t xml:space="preserve">ανά φάση υλοποίησης </w:t>
      </w:r>
      <w:r w:rsidR="004C54F8" w:rsidRPr="11E90C04">
        <w:rPr>
          <w:lang w:val="el-GR"/>
        </w:rPr>
        <w:t>καθώς και το χρονοδιάγραμμα παράδοσης</w:t>
      </w:r>
      <w:r w:rsidRPr="11E90C04">
        <w:rPr>
          <w:lang w:val="el-GR"/>
        </w:rPr>
        <w:t xml:space="preserve">. </w:t>
      </w:r>
    </w:p>
    <w:p w14:paraId="3E0B3B1D" w14:textId="77777777" w:rsidR="00B8528C" w:rsidRPr="005550B0" w:rsidRDefault="00B8528C" w:rsidP="00B8528C">
      <w:pPr>
        <w:rPr>
          <w:lang w:val="el-GR"/>
        </w:rPr>
      </w:pPr>
      <w:r w:rsidRPr="11E90C04">
        <w:rPr>
          <w:b/>
          <w:bCs/>
          <w:lang w:val="el-GR"/>
        </w:rPr>
        <w:t>6.3.2</w:t>
      </w:r>
      <w:r w:rsidRPr="11E90C04">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w:t>
      </w:r>
      <w:r w:rsidRPr="11E90C04">
        <w:rPr>
          <w:lang w:val="el-GR"/>
        </w:rPr>
        <w:lastRenderedPageBreak/>
        <w:t xml:space="preserve">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3F2EC4" w:rsidRPr="11E90C04">
        <w:rPr>
          <w:lang w:val="el-GR"/>
        </w:rPr>
        <w:t>αποφαινόμενου</w:t>
      </w:r>
      <w:r w:rsidRPr="11E90C04">
        <w:rPr>
          <w:lang w:val="el-GR"/>
        </w:rPr>
        <w:t xml:space="preserve"> οργάνου, β) είτε εισηγείται για την παραλαβή με παρατηρήσεις ή την απόρριψη των </w:t>
      </w:r>
      <w:r w:rsidR="003F2EC4" w:rsidRPr="11E90C04">
        <w:rPr>
          <w:lang w:val="el-GR"/>
        </w:rPr>
        <w:t>παρεχόμενων</w:t>
      </w:r>
      <w:r w:rsidRPr="11E90C04">
        <w:rPr>
          <w:lang w:val="el-GR"/>
        </w:rPr>
        <w:t xml:space="preserve"> υπηρεσιών ή παραδοτέων, σύμφωνα με τις παραγράφους 3 και 4. Τα ανωτέρω εφαρμόζονται και σε τμηματικές παραλαβές. </w:t>
      </w:r>
    </w:p>
    <w:p w14:paraId="3E0B3B1E" w14:textId="77777777" w:rsidR="00B8528C" w:rsidRPr="00C81258" w:rsidRDefault="00B8528C" w:rsidP="00B8528C">
      <w:pPr>
        <w:rPr>
          <w:lang w:val="el-GR"/>
        </w:rPr>
      </w:pPr>
      <w:r w:rsidRPr="11E90C04">
        <w:rPr>
          <w:b/>
          <w:bCs/>
          <w:lang w:val="el-GR"/>
        </w:rPr>
        <w:t>6.3.3</w:t>
      </w:r>
      <w:r w:rsidRPr="11E90C04">
        <w:rPr>
          <w:lang w:val="el-GR"/>
        </w:rPr>
        <w:t xml:space="preserve"> </w:t>
      </w:r>
      <w:r w:rsidR="003F2EC4" w:rsidRPr="11E90C04">
        <w:rPr>
          <w:lang w:val="el-GR"/>
        </w:rPr>
        <w:t>Εά</w:t>
      </w:r>
      <w:r w:rsidRPr="11E90C04">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3F2EC4" w:rsidRPr="11E90C04">
        <w:rPr>
          <w:lang w:val="el-GR"/>
        </w:rPr>
        <w:t xml:space="preserve">στο οποίο </w:t>
      </w:r>
      <w:r w:rsidRPr="11E90C04">
        <w:rPr>
          <w:lang w:val="el-GR"/>
        </w:rPr>
        <w:t xml:space="preserve">αναφέρει τις παρεκκλίσεις που διαπιστώθηκαν από τους όρους της σύμβασης και γνωμοδοτεί </w:t>
      </w:r>
      <w:r w:rsidR="003F2EC4" w:rsidRPr="11E90C04">
        <w:rPr>
          <w:lang w:val="el-GR"/>
        </w:rPr>
        <w:t>ως προς το εά</w:t>
      </w:r>
      <w:r w:rsidRPr="11E90C04">
        <w:rPr>
          <w:lang w:val="el-GR"/>
        </w:rPr>
        <w:t xml:space="preserve">ν οι αναφερόμενες παρεκκλίσεις επηρεάζουν την </w:t>
      </w:r>
      <w:proofErr w:type="spellStart"/>
      <w:r w:rsidRPr="11E90C04">
        <w:rPr>
          <w:lang w:val="el-GR"/>
        </w:rPr>
        <w:t>καταλληλότητα</w:t>
      </w:r>
      <w:proofErr w:type="spellEnd"/>
      <w:r w:rsidRPr="11E90C04">
        <w:rPr>
          <w:lang w:val="el-GR"/>
        </w:rPr>
        <w:t xml:space="preserve"> των παρεχόμενων υπηρεσιών ή παραδοτέων και συνεπώς </w:t>
      </w:r>
      <w:r w:rsidR="003F2EC4" w:rsidRPr="11E90C04">
        <w:rPr>
          <w:lang w:val="el-GR"/>
        </w:rPr>
        <w:t>εά</w:t>
      </w:r>
      <w:r w:rsidRPr="11E90C04">
        <w:rPr>
          <w:lang w:val="el-GR"/>
        </w:rPr>
        <w:t xml:space="preserve">ν μπορούν οι τελευταίες να καλύψουν τις σχετικές ανάγκες. </w:t>
      </w:r>
    </w:p>
    <w:p w14:paraId="3E0B3B1F"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3E0B3B20" w14:textId="77777777" w:rsidR="00B8528C" w:rsidRPr="00F82A8D" w:rsidRDefault="00B8528C" w:rsidP="00B8528C">
      <w:pPr>
        <w:rPr>
          <w:lang w:val="el-GR"/>
        </w:rPr>
      </w:pPr>
      <w:r w:rsidRPr="11E90C04">
        <w:rPr>
          <w:lang w:val="el-GR"/>
        </w:rPr>
        <w:t xml:space="preserve">α) Στην περίπτωση που διαπιστωθεί, με αιτιολογημένη απόφαση του αρμόδιου αποφαινόμενου οργάνου, </w:t>
      </w:r>
      <w:r w:rsidR="003F2EC4" w:rsidRPr="11E90C04">
        <w:rPr>
          <w:lang w:val="el-GR"/>
        </w:rPr>
        <w:t xml:space="preserve">ότι, δεν επηρεάζεται η καταλληλόλητα, </w:t>
      </w:r>
      <w:r w:rsidRPr="11E90C04">
        <w:rPr>
          <w:lang w:val="el-GR"/>
        </w:rPr>
        <w:t xml:space="preserve">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3E0B3B21"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3E0B3B22" w14:textId="77777777" w:rsidR="00B8528C" w:rsidRPr="00F82A8D" w:rsidRDefault="00B8528C" w:rsidP="00B8528C">
      <w:pPr>
        <w:rPr>
          <w:lang w:val="el-GR"/>
        </w:rPr>
      </w:pPr>
      <w:r w:rsidRPr="11E90C04">
        <w:rPr>
          <w:b/>
          <w:bCs/>
          <w:lang w:val="el-GR"/>
        </w:rPr>
        <w:t>6.3.5</w:t>
      </w:r>
      <w:r w:rsidRPr="11E90C04">
        <w:rPr>
          <w:lang w:val="el-GR"/>
        </w:rPr>
        <w:t xml:space="preserve"> </w:t>
      </w:r>
      <w:r w:rsidR="003F2EC4" w:rsidRPr="11E90C04">
        <w:rPr>
          <w:lang w:val="el-GR"/>
        </w:rPr>
        <w:t>Εά</w:t>
      </w:r>
      <w:r w:rsidRPr="11E90C04">
        <w:rPr>
          <w:lang w:val="el-GR"/>
        </w:rPr>
        <w:t>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3F2EC4" w:rsidRPr="11E90C04">
        <w:rPr>
          <w:lang w:val="el-GR"/>
        </w:rPr>
        <w:t>τ</w:t>
      </w:r>
      <w:r w:rsidRPr="11E90C04">
        <w:rPr>
          <w:lang w:val="el-GR"/>
        </w:rPr>
        <w:t xml:space="preserve">εί αυτοδίκαια. </w:t>
      </w:r>
    </w:p>
    <w:p w14:paraId="3E0B3B23" w14:textId="77777777" w:rsidR="00B8528C" w:rsidRDefault="00B8528C" w:rsidP="00B8528C">
      <w:pPr>
        <w:rPr>
          <w:lang w:val="el-GR"/>
        </w:rPr>
      </w:pPr>
      <w:r w:rsidRPr="11E90C04">
        <w:rPr>
          <w:b/>
          <w:bCs/>
          <w:lang w:val="el-GR"/>
        </w:rPr>
        <w:t>6.3.6</w:t>
      </w:r>
      <w:r w:rsidRPr="11E90C04">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F2EC4" w:rsidRPr="11E90C04">
        <w:rPr>
          <w:lang w:val="el-GR"/>
        </w:rPr>
        <w:t>αποφαινόμενου</w:t>
      </w:r>
      <w:r w:rsidRPr="11E90C04">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F2EC4" w:rsidRPr="11E90C04">
        <w:rPr>
          <w:lang w:val="el-GR"/>
        </w:rPr>
        <w:t>προβλεπόμενων</w:t>
      </w:r>
      <w:r w:rsidRPr="11E90C04">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bookmarkEnd w:id="433"/>
    </w:p>
    <w:p w14:paraId="3E0B3B24" w14:textId="77777777" w:rsidR="008338F0" w:rsidRPr="00603221" w:rsidRDefault="003355E7" w:rsidP="003A109E">
      <w:pPr>
        <w:pStyle w:val="2"/>
        <w:rPr>
          <w:rFonts w:cs="Tahoma"/>
          <w:lang w:val="el-GR"/>
        </w:rPr>
      </w:pPr>
      <w:r w:rsidRPr="00603221">
        <w:rPr>
          <w:rFonts w:cs="Tahoma"/>
          <w:lang w:val="el-GR"/>
        </w:rPr>
        <w:tab/>
      </w:r>
      <w:bookmarkStart w:id="434" w:name="_Ref496625354"/>
      <w:bookmarkStart w:id="435" w:name="_Toc97194332"/>
      <w:bookmarkStart w:id="436" w:name="_Toc97194467"/>
      <w:bookmarkStart w:id="437" w:name="_Toc189730678"/>
      <w:r w:rsidRPr="00603221">
        <w:rPr>
          <w:rFonts w:cs="Tahoma"/>
          <w:lang w:val="el-GR"/>
        </w:rPr>
        <w:t>Απόρριψη παραδοτέων – Αντικατάσταση</w:t>
      </w:r>
      <w:bookmarkEnd w:id="434"/>
      <w:bookmarkEnd w:id="435"/>
      <w:bookmarkEnd w:id="436"/>
      <w:bookmarkEnd w:id="437"/>
      <w:r w:rsidRPr="00603221">
        <w:rPr>
          <w:rFonts w:cs="Tahoma"/>
          <w:lang w:val="el-GR"/>
        </w:rPr>
        <w:t xml:space="preserve"> </w:t>
      </w:r>
    </w:p>
    <w:p w14:paraId="3E0B3B25" w14:textId="23367F26"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E44ABC">
        <w:rPr>
          <w:rFonts w:eastAsia="SimSun"/>
          <w:lang w:val="el-GR"/>
        </w:rPr>
        <w:t>, ύστερα από γνωμοδότηση της επιτροπής παραλαβής,</w:t>
      </w:r>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1A3125">
        <w:rPr>
          <w:rFonts w:eastAsia="SimSun"/>
          <w:lang w:val="el-GR"/>
        </w:rPr>
        <w:t>Εά</w:t>
      </w:r>
      <w:r>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fldChar w:fldCharType="begin"/>
      </w:r>
      <w:r w:rsidRPr="00F65401">
        <w:rPr>
          <w:lang w:val="el-GR"/>
        </w:rPr>
        <w:instrText xml:space="preserve"> </w:instrText>
      </w:r>
      <w:r>
        <w:instrText>REF</w:instrText>
      </w:r>
      <w:r w:rsidRPr="00F65401">
        <w:rPr>
          <w:lang w:val="el-GR"/>
        </w:rPr>
        <w:instrText xml:space="preserve"> _</w:instrText>
      </w:r>
      <w:r>
        <w:instrText>Ref</w:instrText>
      </w:r>
      <w:r w:rsidRPr="00F65401">
        <w:rPr>
          <w:lang w:val="el-GR"/>
        </w:rPr>
        <w:instrText>496607484 \</w:instrText>
      </w:r>
      <w:r>
        <w:instrText>r</w:instrText>
      </w:r>
      <w:r w:rsidRPr="00F65401">
        <w:rPr>
          <w:lang w:val="el-GR"/>
        </w:rPr>
        <w:instrText xml:space="preserve"> \</w:instrText>
      </w:r>
      <w:r>
        <w:instrText>h</w:instrText>
      </w:r>
      <w:r w:rsidRPr="00F65401">
        <w:rPr>
          <w:lang w:val="el-GR"/>
        </w:rPr>
        <w:instrText xml:space="preserve">  \* </w:instrText>
      </w:r>
      <w:r>
        <w:instrText>MERGEFORMAT</w:instrText>
      </w:r>
      <w:r w:rsidRPr="00F65401">
        <w:rPr>
          <w:lang w:val="el-GR"/>
        </w:rPr>
        <w:instrText xml:space="preserve"> </w:instrText>
      </w:r>
      <w:r>
        <w:fldChar w:fldCharType="separate"/>
      </w:r>
      <w:r w:rsidR="004E7208" w:rsidRPr="004E7208">
        <w:rPr>
          <w:lang w:val="el-GR"/>
        </w:rPr>
        <w:t>5.2</w:t>
      </w:r>
      <w:r>
        <w:fldChar w:fldCharType="end"/>
      </w:r>
      <w:r>
        <w:rPr>
          <w:lang w:val="el-GR"/>
        </w:rPr>
        <w:t xml:space="preserve"> </w:t>
      </w:r>
      <w:r>
        <w:rPr>
          <w:rFonts w:eastAsia="SimSun"/>
          <w:lang w:val="el-GR"/>
        </w:rPr>
        <w:t>της παρούσας, λόγω εκπρόθεσμης παράδοσης.</w:t>
      </w:r>
    </w:p>
    <w:p w14:paraId="3E0B3B26" w14:textId="77777777" w:rsidR="000653F1" w:rsidRPr="006B2C94" w:rsidRDefault="000653F1" w:rsidP="000653F1">
      <w:pPr>
        <w:rPr>
          <w:lang w:val="el-GR"/>
        </w:rPr>
      </w:pPr>
      <w:r>
        <w:rPr>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E0B3B27" w14:textId="77777777" w:rsidR="00BB555C" w:rsidRPr="00603221" w:rsidRDefault="00BB555C" w:rsidP="00BB555C">
      <w:pPr>
        <w:rPr>
          <w:i/>
          <w:iCs/>
          <w:color w:val="5B9BD5"/>
          <w:spacing w:val="5"/>
          <w:kern w:val="1"/>
          <w:lang w:val="el-GR"/>
        </w:rPr>
      </w:pPr>
    </w:p>
    <w:p w14:paraId="3E0B3B28" w14:textId="77777777" w:rsidR="00BB555C" w:rsidRDefault="00BB555C" w:rsidP="000F6FD9">
      <w:pPr>
        <w:rPr>
          <w:lang w:val="el-GR"/>
        </w:rPr>
      </w:pPr>
    </w:p>
    <w:p w14:paraId="3E0B3B29" w14:textId="77777777" w:rsidR="008338F0" w:rsidRPr="00603221" w:rsidRDefault="003355E7" w:rsidP="003A109E">
      <w:pPr>
        <w:pStyle w:val="2"/>
        <w:rPr>
          <w:rFonts w:cs="Tahoma"/>
          <w:lang w:val="el-GR"/>
        </w:rPr>
      </w:pPr>
      <w:bookmarkStart w:id="438" w:name="_Toc74566947"/>
      <w:bookmarkStart w:id="439" w:name="_Toc74566948"/>
      <w:bookmarkStart w:id="440" w:name="_Toc74566949"/>
      <w:bookmarkStart w:id="441" w:name="_Toc74566950"/>
      <w:bookmarkStart w:id="442" w:name="_Toc74566951"/>
      <w:bookmarkEnd w:id="438"/>
      <w:bookmarkEnd w:id="439"/>
      <w:bookmarkEnd w:id="440"/>
      <w:bookmarkEnd w:id="441"/>
      <w:bookmarkEnd w:id="442"/>
      <w:r w:rsidRPr="00603221">
        <w:rPr>
          <w:rFonts w:cs="Tahoma"/>
          <w:lang w:val="el-GR"/>
        </w:rPr>
        <w:tab/>
      </w:r>
      <w:bookmarkStart w:id="443" w:name="_Toc97194333"/>
      <w:bookmarkStart w:id="444" w:name="_Toc97194468"/>
      <w:bookmarkStart w:id="445" w:name="_Ref151372743"/>
      <w:bookmarkStart w:id="446" w:name="_Ref151372750"/>
      <w:bookmarkStart w:id="447" w:name="_Toc189730679"/>
      <w:r w:rsidRPr="00603221">
        <w:rPr>
          <w:rFonts w:cs="Tahoma"/>
          <w:lang w:val="el-GR"/>
        </w:rPr>
        <w:t>Αναπροσαρμογή τιμής</w:t>
      </w:r>
      <w:bookmarkEnd w:id="443"/>
      <w:bookmarkEnd w:id="444"/>
      <w:bookmarkEnd w:id="445"/>
      <w:bookmarkEnd w:id="446"/>
      <w:bookmarkEnd w:id="447"/>
      <w:r w:rsidRPr="00603221">
        <w:rPr>
          <w:rFonts w:cs="Tahoma"/>
          <w:lang w:val="el-GR"/>
        </w:rPr>
        <w:t xml:space="preserve"> </w:t>
      </w:r>
    </w:p>
    <w:p w14:paraId="3E0B3B2A" w14:textId="77777777" w:rsidR="00804A55" w:rsidRDefault="5780FFAC" w:rsidP="11E90C04">
      <w:pPr>
        <w:rPr>
          <w:rFonts w:eastAsia="SimSun"/>
          <w:lang w:val="el-GR"/>
        </w:rPr>
      </w:pPr>
      <w:r w:rsidRPr="11E90C04">
        <w:rPr>
          <w:rFonts w:eastAsia="SimSun"/>
          <w:lang w:val="el-GR"/>
        </w:rPr>
        <w:t>Δεν προβλέπεται αναπροσαρμογή της τιμής.</w:t>
      </w:r>
    </w:p>
    <w:p w14:paraId="3E0B3B2B" w14:textId="77777777" w:rsidR="001A3125" w:rsidRPr="005A0CDE" w:rsidRDefault="001A3125" w:rsidP="11E90C04">
      <w:pPr>
        <w:pStyle w:val="2"/>
        <w:spacing w:line="259" w:lineRule="auto"/>
        <w:rPr>
          <w:rFonts w:cs="Tahoma"/>
          <w:lang w:val="el-GR"/>
        </w:rPr>
      </w:pPr>
      <w:r w:rsidRPr="005A0CDE">
        <w:rPr>
          <w:rFonts w:cs="Tahoma"/>
          <w:lang w:val="el-GR"/>
        </w:rPr>
        <w:tab/>
      </w:r>
      <w:bookmarkStart w:id="448" w:name="_Toc189730680"/>
      <w:r w:rsidRPr="11E90C04">
        <w:rPr>
          <w:rFonts w:cs="Tahoma"/>
          <w:lang w:val="el-GR"/>
        </w:rPr>
        <w:t xml:space="preserve">Αντικατάσταση/ προσθήκη μελών ομάδας έργου κατά την εκτέλεση της </w:t>
      </w:r>
      <w:r w:rsidR="004C3766" w:rsidRPr="11E90C04">
        <w:rPr>
          <w:rFonts w:cs="Tahoma"/>
          <w:lang w:val="el-GR"/>
        </w:rPr>
        <w:t xml:space="preserve">σύμβασης </w:t>
      </w:r>
      <w:r w:rsidR="004C3766" w:rsidRPr="000B4CE0">
        <w:rPr>
          <w:rFonts w:ascii="Arial" w:hAnsi="Arial"/>
          <w:sz w:val="24"/>
          <w:vertAlign w:val="superscript"/>
          <w:lang w:val="el-GR" w:eastAsia="ar-SA"/>
        </w:rPr>
        <w:footnoteReference w:id="42"/>
      </w:r>
      <w:bookmarkEnd w:id="448"/>
      <w:r w:rsidRPr="005A0CDE">
        <w:rPr>
          <w:rFonts w:cs="Tahoma"/>
          <w:lang w:val="el-GR"/>
        </w:rPr>
        <w:t xml:space="preserve"> </w:t>
      </w:r>
    </w:p>
    <w:p w14:paraId="3E0B3B2C" w14:textId="77777777" w:rsidR="001A3125" w:rsidRPr="000B4CE0" w:rsidRDefault="001A3125" w:rsidP="11E90C04">
      <w:pPr>
        <w:rPr>
          <w:lang w:val="el-GR" w:eastAsia="ar-SA"/>
        </w:rPr>
      </w:pPr>
    </w:p>
    <w:p w14:paraId="3E0B3B2D" w14:textId="77777777" w:rsidR="001A3125" w:rsidRPr="002A0E2B" w:rsidRDefault="001A3125" w:rsidP="001A3125">
      <w:pPr>
        <w:rPr>
          <w:lang w:val="el-GR" w:eastAsia="ar-SA"/>
        </w:rPr>
      </w:pPr>
      <w:r w:rsidRPr="11E90C04">
        <w:rPr>
          <w:lang w:val="el-GR" w:eastAsia="ar-SA"/>
        </w:rPr>
        <w:t>6.6.1. Εφόσον μετά τη σύναψη της σύμβασης παραστεί ανάγκη αντικατάστασης μέλους/ μελών της Ομάδας Έργου, ο ανάδοχος υποβάλλει στην αναθέτουσα αρχή αίτημα αντικατάστασης, το οποίο υπόκειται στην έγκριση αυτής,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αναθέτουσας αρχής</w:t>
      </w:r>
      <w:r w:rsidRPr="11E90C04">
        <w:rPr>
          <w:color w:val="FF0000"/>
          <w:lang w:val="el-GR" w:eastAsia="ar-SA"/>
        </w:rPr>
        <w:t xml:space="preserve"> </w:t>
      </w:r>
      <w:r w:rsidRPr="11E90C04">
        <w:rPr>
          <w:lang w:val="el-GR" w:eastAsia="ar-SA"/>
        </w:rPr>
        <w:t>και χωρίς</w:t>
      </w:r>
      <w:r w:rsidRPr="11E90C04">
        <w:rPr>
          <w:color w:val="FF0000"/>
          <w:lang w:val="el-GR" w:eastAsia="ar-SA"/>
        </w:rPr>
        <w:t xml:space="preserve"> </w:t>
      </w:r>
      <w:r w:rsidRPr="11E90C04">
        <w:rPr>
          <w:lang w:val="el-GR" w:eastAsia="ar-SA"/>
        </w:rPr>
        <w:t xml:space="preserve">μεταβολή των όρων πληρωμής. Η αντικατάσταση εκκινεί από την κοινοποίηση της εγκριτικής απόφασης της αναθέτουσας αρχής στον ανάδοχο. </w:t>
      </w:r>
    </w:p>
    <w:p w14:paraId="3E0B3B2E" w14:textId="77777777" w:rsidR="001A3125" w:rsidRPr="000B4CE0" w:rsidRDefault="001A3125" w:rsidP="001A3125">
      <w:pPr>
        <w:rPr>
          <w:highlight w:val="yellow"/>
          <w:lang w:val="el-GR" w:eastAsia="ar-SA"/>
        </w:rPr>
      </w:pPr>
    </w:p>
    <w:p w14:paraId="3E0B3B2F" w14:textId="77777777" w:rsidR="001A3125" w:rsidRPr="002C0ECF" w:rsidRDefault="001A3125" w:rsidP="001A3125">
      <w:pPr>
        <w:rPr>
          <w:lang w:val="el-GR" w:eastAsia="ar-SA"/>
        </w:rPr>
      </w:pPr>
      <w:r w:rsidRPr="11E90C04">
        <w:rPr>
          <w:lang w:val="el-GR" w:eastAsia="ar-SA"/>
        </w:rPr>
        <w:t xml:space="preserve">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 </w:t>
      </w:r>
    </w:p>
    <w:p w14:paraId="3E0B3B30" w14:textId="77777777" w:rsidR="001A3125" w:rsidRPr="00603221" w:rsidRDefault="001A3125">
      <w:pPr>
        <w:rPr>
          <w:i/>
          <w:iCs/>
          <w:color w:val="5B9BD5"/>
          <w:spacing w:val="5"/>
          <w:kern w:val="1"/>
          <w:lang w:val="el-GR"/>
        </w:rPr>
      </w:pPr>
    </w:p>
    <w:p w14:paraId="3E0B3B31" w14:textId="77777777" w:rsidR="008338F0" w:rsidRPr="00603221" w:rsidRDefault="003355E7" w:rsidP="003329FF">
      <w:pPr>
        <w:pStyle w:val="1"/>
        <w:numPr>
          <w:ilvl w:val="0"/>
          <w:numId w:val="0"/>
        </w:numPr>
        <w:ind w:left="432" w:hanging="432"/>
        <w:rPr>
          <w:lang w:val="el-GR"/>
        </w:rPr>
      </w:pPr>
      <w:bookmarkStart w:id="449" w:name="_Toc97194469"/>
      <w:bookmarkStart w:id="450" w:name="_Toc189730681"/>
      <w:r w:rsidRPr="00603221">
        <w:rPr>
          <w:lang w:val="el-GR"/>
        </w:rPr>
        <w:lastRenderedPageBreak/>
        <w:t>ΠΑΡΑΡΤΗΜΑΤΑ</w:t>
      </w:r>
      <w:bookmarkEnd w:id="449"/>
      <w:bookmarkEnd w:id="450"/>
    </w:p>
    <w:p w14:paraId="3E0B3B32" w14:textId="77777777" w:rsidR="008338F0" w:rsidRPr="00603221" w:rsidRDefault="003355E7" w:rsidP="003329FF">
      <w:pPr>
        <w:pStyle w:val="2"/>
        <w:numPr>
          <w:ilvl w:val="0"/>
          <w:numId w:val="0"/>
        </w:numPr>
        <w:tabs>
          <w:tab w:val="clear" w:pos="567"/>
        </w:tabs>
        <w:rPr>
          <w:rFonts w:cs="Tahoma"/>
          <w:lang w:val="el-GR"/>
        </w:rPr>
      </w:pPr>
      <w:bookmarkStart w:id="451" w:name="_Ref496625830"/>
      <w:bookmarkStart w:id="452" w:name="_Toc97194334"/>
      <w:bookmarkStart w:id="453" w:name="_Toc97194470"/>
      <w:bookmarkStart w:id="454" w:name="_Toc189730682"/>
      <w:bookmarkStart w:id="455" w:name="_Ref496625399"/>
      <w:r w:rsidRPr="11E90C04">
        <w:rPr>
          <w:rFonts w:cs="Tahoma"/>
          <w:lang w:val="el-GR"/>
        </w:rPr>
        <w:t>ΠΑΡΑΡΤΗΜΑ Ι – Αναλυτική Περιγραφή Φυσικού και Οικονομικού Αντικειμένου της Σύμβασης</w:t>
      </w:r>
      <w:bookmarkEnd w:id="451"/>
      <w:bookmarkEnd w:id="452"/>
      <w:bookmarkEnd w:id="453"/>
      <w:bookmarkEnd w:id="454"/>
      <w:r w:rsidRPr="11E90C04">
        <w:rPr>
          <w:rFonts w:cs="Tahoma"/>
          <w:lang w:val="el-GR"/>
        </w:rPr>
        <w:t xml:space="preserve"> </w:t>
      </w:r>
      <w:bookmarkEnd w:id="455"/>
    </w:p>
    <w:p w14:paraId="3E0B3B33" w14:textId="77777777" w:rsidR="008338F0" w:rsidRPr="00EF2204" w:rsidRDefault="00A22261">
      <w:pPr>
        <w:pStyle w:val="3"/>
        <w:numPr>
          <w:ilvl w:val="0"/>
          <w:numId w:val="29"/>
        </w:numPr>
        <w:rPr>
          <w:lang w:val="el-GR"/>
        </w:rPr>
      </w:pPr>
      <w:bookmarkStart w:id="456" w:name="_Toc97194335"/>
      <w:bookmarkStart w:id="457" w:name="_Toc97194471"/>
      <w:bookmarkStart w:id="458" w:name="_Ref97199257"/>
      <w:bookmarkStart w:id="459" w:name="_Toc189730683"/>
      <w:r w:rsidRPr="00EF2204">
        <w:rPr>
          <w:lang w:val="el-GR"/>
        </w:rPr>
        <w:t>Π</w:t>
      </w:r>
      <w:r>
        <w:rPr>
          <w:lang w:val="el-GR"/>
        </w:rPr>
        <w:t>εριβάλλον της Σύμβασης</w:t>
      </w:r>
      <w:bookmarkEnd w:id="456"/>
      <w:bookmarkEnd w:id="457"/>
      <w:bookmarkEnd w:id="458"/>
      <w:bookmarkEnd w:id="459"/>
    </w:p>
    <w:p w14:paraId="3E0B3B34" w14:textId="77777777" w:rsidR="00EE109D" w:rsidRPr="00EE109D" w:rsidRDefault="00EE109D" w:rsidP="00CD2A7F">
      <w:pPr>
        <w:rPr>
          <w:rFonts w:eastAsia="SimSun"/>
          <w:lang w:val="el-GR"/>
        </w:rPr>
      </w:pPr>
      <w:bookmarkStart w:id="460" w:name="_Toc516836612"/>
      <w:bookmarkStart w:id="461" w:name="_Toc45706959"/>
      <w:bookmarkStart w:id="462" w:name="_Toc46478230"/>
    </w:p>
    <w:p w14:paraId="3E0B3B35" w14:textId="77777777" w:rsidR="004D1C23" w:rsidRPr="00EF2204" w:rsidRDefault="001175F2" w:rsidP="00CF34CF">
      <w:pPr>
        <w:pStyle w:val="4"/>
        <w:numPr>
          <w:ilvl w:val="0"/>
          <w:numId w:val="0"/>
        </w:numPr>
        <w:tabs>
          <w:tab w:val="left" w:pos="993"/>
        </w:tabs>
        <w:ind w:left="864"/>
        <w:rPr>
          <w:rFonts w:eastAsia="Tahoma" w:cs="Tahoma"/>
          <w:b w:val="0"/>
          <w:bCs w:val="0"/>
          <w:color w:val="000000" w:themeColor="text1"/>
          <w:szCs w:val="22"/>
          <w:lang w:val="el-GR"/>
        </w:rPr>
      </w:pPr>
      <w:bookmarkStart w:id="463" w:name="_Toc97194336"/>
      <w:bookmarkStart w:id="464" w:name="_Toc189730684"/>
      <w:r>
        <w:rPr>
          <w:rFonts w:eastAsia="SimSun" w:cs="Tahoma"/>
          <w:lang w:val="el-GR"/>
        </w:rPr>
        <w:t xml:space="preserve">1.1 </w:t>
      </w:r>
      <w:r w:rsidR="004D1C23" w:rsidRPr="11E90C04">
        <w:rPr>
          <w:rFonts w:eastAsia="SimSun" w:cs="Tahoma"/>
          <w:lang w:val="el-GR"/>
        </w:rPr>
        <w:t>Εμπλεκόμενοι στην υλοποίηση της Σύμβασης</w:t>
      </w:r>
      <w:bookmarkEnd w:id="460"/>
      <w:bookmarkEnd w:id="461"/>
      <w:bookmarkEnd w:id="462"/>
      <w:bookmarkEnd w:id="463"/>
      <w:r w:rsidR="1EC65D00" w:rsidRPr="11E90C04">
        <w:rPr>
          <w:rFonts w:eastAsia="Tahoma" w:cs="Tahoma"/>
          <w:b w:val="0"/>
          <w:bCs w:val="0"/>
          <w:color w:val="000000" w:themeColor="text1"/>
          <w:szCs w:val="22"/>
          <w:lang w:val="el-GR"/>
        </w:rPr>
        <w:t xml:space="preserve"> Για την υλοποίηση του Έργου της παρούσας Διακήρυξης εμπλέκονται οι ακόλουθοι:</w:t>
      </w:r>
      <w:bookmarkEnd w:id="464"/>
    </w:p>
    <w:tbl>
      <w:tblPr>
        <w:tblW w:w="0" w:type="auto"/>
        <w:jc w:val="center"/>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323"/>
        <w:gridCol w:w="2470"/>
        <w:gridCol w:w="3837"/>
      </w:tblGrid>
      <w:tr w:rsidR="11E90C04" w14:paraId="3E0B3B39" w14:textId="77777777" w:rsidTr="00097377">
        <w:trPr>
          <w:trHeight w:val="300"/>
          <w:jc w:val="center"/>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tcPr>
          <w:p w14:paraId="3E0B3B36" w14:textId="77777777" w:rsidR="11E90C04" w:rsidRDefault="11E90C04" w:rsidP="11E90C04">
            <w:pPr>
              <w:widowControl w:val="0"/>
              <w:spacing w:after="0"/>
              <w:rPr>
                <w:rFonts w:eastAsia="Tahoma"/>
              </w:rPr>
            </w:pPr>
            <w:r w:rsidRPr="11E90C04">
              <w:rPr>
                <w:rFonts w:eastAsia="Tahoma"/>
                <w:lang w:val="el-GR"/>
              </w:rPr>
              <w:t xml:space="preserve">Φορέας Διαχείρισης </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B37" w14:textId="77777777" w:rsidR="11E90C04" w:rsidRDefault="11E90C04" w:rsidP="11E90C04">
            <w:pPr>
              <w:widowControl w:val="0"/>
              <w:spacing w:after="0"/>
              <w:rPr>
                <w:rFonts w:eastAsia="Tahoma"/>
              </w:rPr>
            </w:pPr>
            <w:r w:rsidRPr="11E90C04">
              <w:rPr>
                <w:rFonts w:eastAsia="Tahoma"/>
                <w:lang w:val="el-GR"/>
              </w:rPr>
              <w:t>ΕΥΣΤΑ</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B38" w14:textId="77777777" w:rsidR="11E90C04" w:rsidRDefault="11E90C04" w:rsidP="11E90C04">
            <w:pPr>
              <w:widowControl w:val="0"/>
              <w:spacing w:after="0"/>
              <w:rPr>
                <w:rFonts w:eastAsia="Tahoma"/>
              </w:rPr>
            </w:pPr>
            <w:hyperlink r:id="rId35">
              <w:r w:rsidRPr="11E90C04">
                <w:rPr>
                  <w:rStyle w:val="-"/>
                  <w:rFonts w:eastAsia="Tahoma"/>
                  <w:lang w:val="el-GR"/>
                </w:rPr>
                <w:t>http://</w:t>
              </w:r>
              <w:r w:rsidRPr="11E90C04">
                <w:rPr>
                  <w:rStyle w:val="-"/>
                  <w:rFonts w:eastAsia="Tahoma"/>
                  <w:lang w:val="en-US"/>
                </w:rPr>
                <w:t>greece20</w:t>
              </w:r>
              <w:r w:rsidRPr="11E90C04">
                <w:rPr>
                  <w:rStyle w:val="-"/>
                  <w:rFonts w:eastAsia="Tahoma"/>
                  <w:lang w:val="el-GR"/>
                </w:rPr>
                <w:t>.gov.gr/</w:t>
              </w:r>
            </w:hyperlink>
          </w:p>
        </w:tc>
      </w:tr>
      <w:tr w:rsidR="11E90C04" w:rsidRPr="004E7208" w14:paraId="3E0B3B3E" w14:textId="77777777" w:rsidTr="00097377">
        <w:trPr>
          <w:trHeight w:val="300"/>
          <w:jc w:val="center"/>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B3A" w14:textId="77777777" w:rsidR="11E90C04" w:rsidRDefault="11E90C04" w:rsidP="11E90C04">
            <w:pPr>
              <w:widowControl w:val="0"/>
              <w:spacing w:after="0"/>
              <w:rPr>
                <w:rFonts w:eastAsia="Tahoma"/>
              </w:rPr>
            </w:pPr>
            <w:r w:rsidRPr="11E90C04">
              <w:rPr>
                <w:rFonts w:eastAsia="Tahoma"/>
                <w:lang w:val="el-GR"/>
              </w:rPr>
              <w:t>Φορέας Υλοποίησης</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B3B" w14:textId="77777777" w:rsidR="11E90C04" w:rsidRPr="00995186" w:rsidRDefault="11E90C04" w:rsidP="11E90C04">
            <w:pPr>
              <w:widowControl w:val="0"/>
              <w:spacing w:after="0"/>
              <w:rPr>
                <w:rFonts w:eastAsia="Tahoma"/>
                <w:lang w:val="el-GR"/>
              </w:rPr>
            </w:pPr>
            <w:r w:rsidRPr="11E90C04">
              <w:rPr>
                <w:rFonts w:eastAsia="Tahoma"/>
                <w:lang w:val="el-GR"/>
              </w:rPr>
              <w:t>Κοινωνία της Πληροφορίας Μ.Α.Ε</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B3C" w14:textId="77777777" w:rsidR="11E90C04" w:rsidRPr="00995186" w:rsidRDefault="11E90C04" w:rsidP="11E90C04">
            <w:pPr>
              <w:rPr>
                <w:rFonts w:eastAsia="Tahoma"/>
                <w:lang w:val="el-GR"/>
              </w:rPr>
            </w:pPr>
            <w:r w:rsidRPr="11E90C04">
              <w:rPr>
                <w:rFonts w:eastAsia="Tahoma"/>
                <w:lang w:val="el-GR"/>
              </w:rPr>
              <w:t xml:space="preserve">Βλ. Παρ. </w:t>
            </w:r>
          </w:p>
          <w:p w14:paraId="3E0B3B3D" w14:textId="77777777" w:rsidR="11E90C04" w:rsidRPr="00995186" w:rsidRDefault="11E90C04" w:rsidP="11E90C04">
            <w:pPr>
              <w:widowControl w:val="0"/>
              <w:spacing w:after="0"/>
              <w:rPr>
                <w:rFonts w:eastAsia="Tahoma"/>
                <w:lang w:val="el-GR"/>
              </w:rPr>
            </w:pPr>
            <w:r w:rsidRPr="11E90C04">
              <w:rPr>
                <w:rFonts w:eastAsia="Tahoma"/>
                <w:color w:val="000000" w:themeColor="text1"/>
                <w:lang w:val="el-GR"/>
              </w:rPr>
              <w:t>Φορέας Υλοποίησης – Αναθέτουσα Αρχή</w:t>
            </w:r>
          </w:p>
        </w:tc>
      </w:tr>
      <w:tr w:rsidR="11E90C04" w14:paraId="3E0B3B43" w14:textId="77777777" w:rsidTr="00097377">
        <w:trPr>
          <w:trHeight w:val="300"/>
          <w:jc w:val="center"/>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B3F" w14:textId="77777777" w:rsidR="11E90C04" w:rsidRDefault="11E90C04" w:rsidP="11E90C04">
            <w:pPr>
              <w:widowControl w:val="0"/>
              <w:spacing w:after="0"/>
              <w:rPr>
                <w:rFonts w:eastAsia="Tahoma"/>
              </w:rPr>
            </w:pPr>
            <w:r w:rsidRPr="11E90C04">
              <w:rPr>
                <w:rFonts w:eastAsia="Tahoma"/>
                <w:lang w:val="el-GR"/>
              </w:rPr>
              <w:t>Φορέας Χρηματοδότησης</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B40" w14:textId="77777777" w:rsidR="11E90C04" w:rsidRDefault="11E90C04" w:rsidP="11E90C04">
            <w:pPr>
              <w:widowControl w:val="0"/>
              <w:spacing w:after="0"/>
              <w:rPr>
                <w:rFonts w:eastAsia="Tahoma"/>
              </w:rPr>
            </w:pPr>
            <w:r w:rsidRPr="11E90C04">
              <w:rPr>
                <w:rFonts w:eastAsia="Tahoma"/>
                <w:lang w:val="el-GR"/>
              </w:rPr>
              <w:t>Υπουργείο Ψηφιακής Διακυβέρνησης</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B41" w14:textId="77777777" w:rsidR="11E90C04" w:rsidRPr="00995186" w:rsidRDefault="11E90C04" w:rsidP="11E90C04">
            <w:pPr>
              <w:widowControl w:val="0"/>
              <w:spacing w:after="0"/>
              <w:rPr>
                <w:rFonts w:eastAsia="Tahoma"/>
                <w:lang w:val="el-GR"/>
              </w:rPr>
            </w:pPr>
            <w:hyperlink r:id="rId36">
              <w:r w:rsidRPr="11E90C04">
                <w:rPr>
                  <w:rStyle w:val="-"/>
                  <w:rFonts w:eastAsia="Tahoma"/>
                  <w:lang w:val="el-GR"/>
                </w:rPr>
                <w:t>www.</w:t>
              </w:r>
              <w:proofErr w:type="spellStart"/>
              <w:r w:rsidRPr="11E90C04">
                <w:rPr>
                  <w:rStyle w:val="-"/>
                  <w:rFonts w:eastAsia="Tahoma"/>
                  <w:lang w:val="en-US"/>
                </w:rPr>
                <w:t>mindigital</w:t>
              </w:r>
              <w:proofErr w:type="spellEnd"/>
              <w:r w:rsidRPr="11E90C04">
                <w:rPr>
                  <w:rStyle w:val="-"/>
                  <w:rFonts w:eastAsia="Tahoma"/>
                  <w:lang w:val="el-GR"/>
                </w:rPr>
                <w:t>.</w:t>
              </w:r>
              <w:proofErr w:type="spellStart"/>
              <w:r w:rsidRPr="11E90C04">
                <w:rPr>
                  <w:rStyle w:val="-"/>
                  <w:rFonts w:eastAsia="Tahoma"/>
                  <w:lang w:val="el-GR"/>
                </w:rPr>
                <w:t>gr</w:t>
              </w:r>
              <w:proofErr w:type="spellEnd"/>
            </w:hyperlink>
          </w:p>
          <w:p w14:paraId="3E0B3B42" w14:textId="77777777" w:rsidR="11E90C04" w:rsidRDefault="11E90C04" w:rsidP="11E90C04">
            <w:pPr>
              <w:widowControl w:val="0"/>
              <w:spacing w:after="0"/>
              <w:rPr>
                <w:rFonts w:eastAsia="Tahoma"/>
              </w:rPr>
            </w:pPr>
            <w:r w:rsidRPr="11E90C04">
              <w:rPr>
                <w:rFonts w:eastAsia="Tahoma"/>
                <w:lang w:val="el-GR"/>
              </w:rPr>
              <w:t xml:space="preserve">Βλ. Παρ. </w:t>
            </w:r>
            <w:r w:rsidRPr="11E90C04">
              <w:rPr>
                <w:rFonts w:eastAsia="Tahoma"/>
                <w:color w:val="000000" w:themeColor="text1"/>
                <w:lang w:val="el-GR"/>
              </w:rPr>
              <w:t>‎1.1.2</w:t>
            </w:r>
          </w:p>
        </w:tc>
      </w:tr>
      <w:tr w:rsidR="11E90C04" w14:paraId="3E0B3B48" w14:textId="77777777" w:rsidTr="00097377">
        <w:trPr>
          <w:trHeight w:val="300"/>
          <w:jc w:val="center"/>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B44" w14:textId="77777777" w:rsidR="11E90C04" w:rsidRDefault="11E90C04" w:rsidP="11E90C04">
            <w:pPr>
              <w:widowControl w:val="0"/>
              <w:spacing w:after="0"/>
              <w:rPr>
                <w:rFonts w:eastAsia="Tahoma"/>
              </w:rPr>
            </w:pPr>
            <w:r w:rsidRPr="11E90C04">
              <w:rPr>
                <w:rFonts w:eastAsia="Tahoma"/>
                <w:lang w:val="el-GR"/>
              </w:rPr>
              <w:t>Κύριος του Έργου</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tcPr>
          <w:p w14:paraId="3E0B3B45" w14:textId="77777777" w:rsidR="11E90C04" w:rsidRDefault="11E90C04" w:rsidP="11E90C04">
            <w:pPr>
              <w:widowControl w:val="0"/>
              <w:spacing w:after="0"/>
              <w:rPr>
                <w:rFonts w:eastAsia="Tahoma"/>
              </w:rPr>
            </w:pPr>
            <w:r w:rsidRPr="11E90C04">
              <w:rPr>
                <w:rFonts w:eastAsia="Tahoma"/>
                <w:lang w:val="el-GR"/>
              </w:rPr>
              <w:t>Υπουργείο Ψηφιακής Διακυβέρνησης</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tcPr>
          <w:p w14:paraId="3E0B3B46" w14:textId="77777777" w:rsidR="11E90C04" w:rsidRPr="00995186" w:rsidRDefault="11E90C04" w:rsidP="11E90C04">
            <w:pPr>
              <w:widowControl w:val="0"/>
              <w:spacing w:after="0"/>
              <w:rPr>
                <w:rFonts w:eastAsia="Tahoma"/>
                <w:lang w:val="el-GR"/>
              </w:rPr>
            </w:pPr>
            <w:hyperlink r:id="rId37">
              <w:r w:rsidRPr="11E90C04">
                <w:rPr>
                  <w:rStyle w:val="-"/>
                  <w:rFonts w:eastAsia="Tahoma"/>
                  <w:lang w:val="el-GR"/>
                </w:rPr>
                <w:t>www.</w:t>
              </w:r>
              <w:proofErr w:type="spellStart"/>
              <w:r w:rsidRPr="11E90C04">
                <w:rPr>
                  <w:rStyle w:val="-"/>
                  <w:rFonts w:eastAsia="Tahoma"/>
                  <w:lang w:val="en-US"/>
                </w:rPr>
                <w:t>mindigital</w:t>
              </w:r>
              <w:proofErr w:type="spellEnd"/>
              <w:r w:rsidRPr="11E90C04">
                <w:rPr>
                  <w:rStyle w:val="-"/>
                  <w:rFonts w:eastAsia="Tahoma"/>
                  <w:lang w:val="el-GR"/>
                </w:rPr>
                <w:t>.</w:t>
              </w:r>
              <w:proofErr w:type="spellStart"/>
              <w:r w:rsidRPr="11E90C04">
                <w:rPr>
                  <w:rStyle w:val="-"/>
                  <w:rFonts w:eastAsia="Tahoma"/>
                  <w:lang w:val="el-GR"/>
                </w:rPr>
                <w:t>gr</w:t>
              </w:r>
              <w:proofErr w:type="spellEnd"/>
            </w:hyperlink>
            <w:r w:rsidRPr="11E90C04">
              <w:rPr>
                <w:rFonts w:eastAsia="Tahoma"/>
                <w:lang w:val="el-GR"/>
              </w:rPr>
              <w:t xml:space="preserve"> </w:t>
            </w:r>
          </w:p>
          <w:p w14:paraId="3E0B3B47" w14:textId="77777777" w:rsidR="11E90C04" w:rsidRDefault="11E90C04" w:rsidP="11E90C04">
            <w:pPr>
              <w:widowControl w:val="0"/>
              <w:spacing w:after="0"/>
              <w:rPr>
                <w:rFonts w:eastAsia="Tahoma"/>
              </w:rPr>
            </w:pPr>
            <w:r w:rsidRPr="11E90C04">
              <w:rPr>
                <w:rFonts w:eastAsia="Tahoma"/>
                <w:lang w:val="el-GR"/>
              </w:rPr>
              <w:t xml:space="preserve">Βλ. Παρ. </w:t>
            </w:r>
            <w:r w:rsidRPr="11E90C04">
              <w:rPr>
                <w:rFonts w:eastAsia="Tahoma"/>
                <w:color w:val="000000" w:themeColor="text1"/>
                <w:lang w:val="el-GR"/>
              </w:rPr>
              <w:t>‎1.1.2</w:t>
            </w:r>
          </w:p>
        </w:tc>
      </w:tr>
      <w:tr w:rsidR="11E90C04" w14:paraId="3E0B3B4D" w14:textId="77777777" w:rsidTr="00097377">
        <w:trPr>
          <w:trHeight w:val="300"/>
          <w:jc w:val="center"/>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B49" w14:textId="77777777" w:rsidR="11E90C04" w:rsidRDefault="11E90C04" w:rsidP="11E90C04">
            <w:pPr>
              <w:widowControl w:val="0"/>
              <w:spacing w:after="0"/>
              <w:rPr>
                <w:rFonts w:eastAsia="Tahoma"/>
              </w:rPr>
            </w:pPr>
            <w:r w:rsidRPr="11E90C04">
              <w:rPr>
                <w:rFonts w:eastAsia="Tahoma"/>
                <w:lang w:val="el-GR"/>
              </w:rPr>
              <w:t>Φορέας Λειτουργίας του Έργου</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tcPr>
          <w:p w14:paraId="3E0B3B4A" w14:textId="77777777" w:rsidR="11E90C04" w:rsidRDefault="11E90C04" w:rsidP="11E90C04">
            <w:pPr>
              <w:widowControl w:val="0"/>
              <w:spacing w:after="0"/>
              <w:rPr>
                <w:rFonts w:eastAsia="Tahoma"/>
              </w:rPr>
            </w:pPr>
            <w:r w:rsidRPr="11E90C04">
              <w:rPr>
                <w:rFonts w:eastAsia="Tahoma"/>
                <w:lang w:val="el-GR"/>
              </w:rPr>
              <w:t>Υπουργείο Ψηφιακής Διακυβέρνησης</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tcPr>
          <w:p w14:paraId="3E0B3B4B" w14:textId="77777777" w:rsidR="11E90C04" w:rsidRPr="00995186" w:rsidRDefault="11E90C04" w:rsidP="11E90C04">
            <w:pPr>
              <w:widowControl w:val="0"/>
              <w:spacing w:after="0"/>
              <w:rPr>
                <w:rFonts w:eastAsia="Tahoma"/>
                <w:lang w:val="el-GR"/>
              </w:rPr>
            </w:pPr>
            <w:hyperlink r:id="rId38">
              <w:r w:rsidRPr="11E90C04">
                <w:rPr>
                  <w:rStyle w:val="-"/>
                  <w:rFonts w:eastAsia="Tahoma"/>
                  <w:lang w:val="el-GR"/>
                </w:rPr>
                <w:t>www.</w:t>
              </w:r>
              <w:proofErr w:type="spellStart"/>
              <w:r w:rsidRPr="11E90C04">
                <w:rPr>
                  <w:rStyle w:val="-"/>
                  <w:rFonts w:eastAsia="Tahoma"/>
                  <w:lang w:val="en-US"/>
                </w:rPr>
                <w:t>mindigital</w:t>
              </w:r>
              <w:proofErr w:type="spellEnd"/>
              <w:r w:rsidRPr="11E90C04">
                <w:rPr>
                  <w:rStyle w:val="-"/>
                  <w:rFonts w:eastAsia="Tahoma"/>
                  <w:lang w:val="el-GR"/>
                </w:rPr>
                <w:t>.</w:t>
              </w:r>
              <w:proofErr w:type="spellStart"/>
              <w:r w:rsidRPr="11E90C04">
                <w:rPr>
                  <w:rStyle w:val="-"/>
                  <w:rFonts w:eastAsia="Tahoma"/>
                  <w:lang w:val="el-GR"/>
                </w:rPr>
                <w:t>gr</w:t>
              </w:r>
              <w:proofErr w:type="spellEnd"/>
            </w:hyperlink>
            <w:r w:rsidRPr="11E90C04">
              <w:rPr>
                <w:rFonts w:eastAsia="Tahoma"/>
                <w:lang w:val="el-GR"/>
              </w:rPr>
              <w:t xml:space="preserve"> </w:t>
            </w:r>
          </w:p>
          <w:p w14:paraId="3E0B3B4C" w14:textId="77777777" w:rsidR="11E90C04" w:rsidRDefault="11E90C04" w:rsidP="11E90C04">
            <w:pPr>
              <w:widowControl w:val="0"/>
              <w:spacing w:after="0"/>
              <w:rPr>
                <w:rFonts w:eastAsia="Tahoma"/>
              </w:rPr>
            </w:pPr>
            <w:r w:rsidRPr="11E90C04">
              <w:rPr>
                <w:rFonts w:eastAsia="Tahoma"/>
                <w:lang w:val="el-GR"/>
              </w:rPr>
              <w:t xml:space="preserve">Βλ. Παρ. </w:t>
            </w:r>
            <w:r w:rsidRPr="11E90C04">
              <w:rPr>
                <w:rFonts w:eastAsia="Tahoma"/>
                <w:color w:val="000000" w:themeColor="text1"/>
                <w:lang w:val="el-GR"/>
              </w:rPr>
              <w:t>‎1.1.2</w:t>
            </w:r>
          </w:p>
        </w:tc>
      </w:tr>
      <w:tr w:rsidR="11E90C04" w14:paraId="3E0B3B51" w14:textId="77777777" w:rsidTr="00097377">
        <w:trPr>
          <w:trHeight w:val="300"/>
          <w:jc w:val="center"/>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B4E" w14:textId="77777777" w:rsidR="11E90C04" w:rsidRPr="00995186" w:rsidRDefault="11E90C04" w:rsidP="11E90C04">
            <w:pPr>
              <w:widowControl w:val="0"/>
              <w:spacing w:after="0"/>
              <w:rPr>
                <w:rFonts w:eastAsia="Tahoma"/>
                <w:lang w:val="el-GR"/>
              </w:rPr>
            </w:pPr>
            <w:r w:rsidRPr="11E90C04">
              <w:rPr>
                <w:rFonts w:eastAsia="Tahoma"/>
                <w:lang w:val="el-GR"/>
              </w:rPr>
              <w:t>Όργανα &amp; Επιτροπές Παρακολούθησης, Διακυβέρνησης και Ελέγχου του Έργου</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B4F" w14:textId="77777777" w:rsidR="11E90C04" w:rsidRDefault="11E90C04" w:rsidP="11E90C04">
            <w:pPr>
              <w:widowControl w:val="0"/>
              <w:spacing w:after="0"/>
              <w:rPr>
                <w:rFonts w:eastAsia="Tahoma"/>
              </w:rPr>
            </w:pPr>
            <w:r w:rsidRPr="11E90C04">
              <w:rPr>
                <w:rFonts w:eastAsia="Tahoma"/>
                <w:lang w:val="el-GR"/>
              </w:rPr>
              <w:t>-</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B3B50" w14:textId="77777777" w:rsidR="11E90C04" w:rsidRDefault="11E90C04" w:rsidP="11E90C04">
            <w:pPr>
              <w:widowControl w:val="0"/>
              <w:spacing w:after="0"/>
              <w:rPr>
                <w:rFonts w:eastAsia="Tahoma"/>
              </w:rPr>
            </w:pPr>
            <w:proofErr w:type="spellStart"/>
            <w:r w:rsidRPr="11E90C04">
              <w:rPr>
                <w:rFonts w:eastAsia="Tahoma"/>
                <w:lang w:val="el-GR"/>
              </w:rPr>
              <w:t>Βλ</w:t>
            </w:r>
            <w:proofErr w:type="spellEnd"/>
            <w:r w:rsidRPr="11E90C04">
              <w:rPr>
                <w:rFonts w:eastAsia="Tahoma"/>
              </w:rPr>
              <w:t xml:space="preserve">. </w:t>
            </w:r>
            <w:r w:rsidRPr="11E90C04">
              <w:rPr>
                <w:rFonts w:eastAsia="Tahoma"/>
                <w:lang w:val="el-GR"/>
              </w:rPr>
              <w:t>Παρ</w:t>
            </w:r>
            <w:r w:rsidRPr="11E90C04">
              <w:rPr>
                <w:rFonts w:eastAsia="Tahoma"/>
              </w:rPr>
              <w:t xml:space="preserve">. </w:t>
            </w:r>
            <w:r w:rsidRPr="11E90C04">
              <w:rPr>
                <w:rFonts w:eastAsia="Tahoma"/>
                <w:color w:val="000000" w:themeColor="text1"/>
              </w:rPr>
              <w:t>‎1.1.2</w:t>
            </w:r>
          </w:p>
        </w:tc>
      </w:tr>
    </w:tbl>
    <w:p w14:paraId="3E0B3B52" w14:textId="77777777" w:rsidR="004D1C23" w:rsidRPr="00EF2204" w:rsidRDefault="004D1C23" w:rsidP="11E90C04">
      <w:pPr>
        <w:pStyle w:val="aff"/>
        <w:rPr>
          <w:rFonts w:eastAsia="Tahoma"/>
          <w:color w:val="000000" w:themeColor="text1"/>
          <w:lang w:val="el-GR"/>
        </w:rPr>
      </w:pPr>
    </w:p>
    <w:p w14:paraId="3E0B3B53" w14:textId="77777777" w:rsidR="00556A23" w:rsidRPr="002373E7" w:rsidRDefault="001175F2" w:rsidP="00CF34CF">
      <w:pPr>
        <w:pStyle w:val="5"/>
        <w:numPr>
          <w:ilvl w:val="0"/>
          <w:numId w:val="0"/>
        </w:numPr>
        <w:ind w:left="1008"/>
        <w:rPr>
          <w:rFonts w:eastAsia="SimSun" w:cs="Tahoma"/>
        </w:rPr>
      </w:pPr>
      <w:bookmarkStart w:id="465" w:name="_Ref51336725"/>
      <w:bookmarkStart w:id="466" w:name="_Toc53671308"/>
      <w:bookmarkStart w:id="467" w:name="_Toc189730685"/>
      <w:r>
        <w:rPr>
          <w:rFonts w:eastAsia="SimSun" w:cs="Tahoma"/>
          <w:lang w:val="el-GR"/>
        </w:rPr>
        <w:t xml:space="preserve">1.1.1 </w:t>
      </w:r>
      <w:proofErr w:type="spellStart"/>
      <w:r w:rsidR="00556A23" w:rsidRPr="11E90C04">
        <w:rPr>
          <w:rFonts w:eastAsia="SimSun" w:cs="Tahoma"/>
        </w:rPr>
        <w:t>Φορέ</w:t>
      </w:r>
      <w:proofErr w:type="spellEnd"/>
      <w:r w:rsidR="00556A23" w:rsidRPr="11E90C04">
        <w:rPr>
          <w:rFonts w:eastAsia="SimSun" w:cs="Tahoma"/>
        </w:rPr>
        <w:t xml:space="preserve">ας </w:t>
      </w:r>
      <w:proofErr w:type="spellStart"/>
      <w:r w:rsidR="00556A23" w:rsidRPr="11E90C04">
        <w:rPr>
          <w:rFonts w:eastAsia="SimSun" w:cs="Tahoma"/>
        </w:rPr>
        <w:t>Υλο</w:t>
      </w:r>
      <w:proofErr w:type="spellEnd"/>
      <w:r w:rsidR="00556A23" w:rsidRPr="11E90C04">
        <w:rPr>
          <w:rFonts w:eastAsia="SimSun" w:cs="Tahoma"/>
        </w:rPr>
        <w:t xml:space="preserve">ποίησης – </w:t>
      </w:r>
      <w:proofErr w:type="spellStart"/>
      <w:r w:rsidR="00556A23" w:rsidRPr="11E90C04">
        <w:rPr>
          <w:rFonts w:eastAsia="SimSun" w:cs="Tahoma"/>
        </w:rPr>
        <w:t>Αν</w:t>
      </w:r>
      <w:proofErr w:type="spellEnd"/>
      <w:r w:rsidR="00556A23" w:rsidRPr="11E90C04">
        <w:rPr>
          <w:rFonts w:eastAsia="SimSun" w:cs="Tahoma"/>
        </w:rPr>
        <w:t xml:space="preserve">αθέτουσα </w:t>
      </w:r>
      <w:proofErr w:type="spellStart"/>
      <w:r w:rsidR="00556A23" w:rsidRPr="11E90C04">
        <w:rPr>
          <w:rFonts w:eastAsia="SimSun" w:cs="Tahoma"/>
        </w:rPr>
        <w:t>Αρχή</w:t>
      </w:r>
      <w:bookmarkEnd w:id="465"/>
      <w:bookmarkEnd w:id="466"/>
      <w:bookmarkEnd w:id="467"/>
      <w:proofErr w:type="spellEnd"/>
      <w:r w:rsidR="00556A23" w:rsidRPr="11E90C04">
        <w:rPr>
          <w:rFonts w:eastAsia="SimSun" w:cs="Tahoma"/>
        </w:rPr>
        <w:t xml:space="preserve"> </w:t>
      </w:r>
    </w:p>
    <w:p w14:paraId="3E0B3B54" w14:textId="77777777"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Η </w:t>
      </w:r>
      <w:r w:rsidRPr="11E90C04">
        <w:rPr>
          <w:rFonts w:eastAsia="Tahoma"/>
          <w:b/>
          <w:bCs/>
          <w:color w:val="000000" w:themeColor="text1"/>
          <w:lang w:val="el-GR"/>
        </w:rPr>
        <w:t>Κοινωνία της Πληροφορίας Μ.Α.Ε.</w:t>
      </w:r>
      <w:r w:rsidRPr="11E90C04">
        <w:rPr>
          <w:rFonts w:eastAsia="Tahoma"/>
          <w:color w:val="000000" w:themeColor="text1"/>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3E0B3B55" w14:textId="77777777"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Βασικός σκοπός της Εταιρείας, όπως ορίζεται στην τελευταία τροποποίηση του καταστατικού αυτής (ΦΕΚ 5386/Β/07-12-2020), είναι:</w:t>
      </w:r>
    </w:p>
    <w:p w14:paraId="3E0B3B56" w14:textId="77777777"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11E90C04">
        <w:rPr>
          <w:rFonts w:eastAsia="Tahoma"/>
          <w:color w:val="000000" w:themeColor="text1"/>
          <w:lang w:val="el-GR"/>
        </w:rPr>
        <w:t>ενωσιακούς</w:t>
      </w:r>
      <w:proofErr w:type="spellEnd"/>
      <w:r w:rsidRPr="11E90C04">
        <w:rPr>
          <w:rFonts w:eastAsia="Tahoma"/>
          <w:color w:val="000000" w:themeColor="text1"/>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E0B3B57" w14:textId="77777777"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11E90C04">
        <w:rPr>
          <w:rFonts w:eastAsia="Tahoma"/>
          <w:color w:val="000000" w:themeColor="text1"/>
          <w:lang w:val="el-GR"/>
        </w:rPr>
        <w:t>ενωσιακούς</w:t>
      </w:r>
      <w:proofErr w:type="spellEnd"/>
      <w:r w:rsidRPr="11E90C04">
        <w:rPr>
          <w:rFonts w:eastAsia="Tahoma"/>
          <w:color w:val="000000" w:themeColor="text1"/>
          <w:lang w:val="el-GR"/>
        </w:rPr>
        <w:t xml:space="preserve"> ή/και από εθνικούς πόρους ή/και μέσω </w:t>
      </w:r>
      <w:r w:rsidRPr="11E90C04">
        <w:rPr>
          <w:rFonts w:eastAsia="Tahoma"/>
          <w:color w:val="000000" w:themeColor="text1"/>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3E0B3B58" w14:textId="77777777"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3E0B3B59" w14:textId="77777777"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E0B3B5A" w14:textId="77777777"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3E0B3B5B" w14:textId="77777777" w:rsidR="00556A23" w:rsidRPr="00995186" w:rsidRDefault="1F025DC5" w:rsidP="11E90C04">
      <w:pPr>
        <w:shd w:val="clear" w:color="auto" w:fill="FFFFFF" w:themeFill="background1"/>
        <w:spacing w:line="252" w:lineRule="auto"/>
        <w:rPr>
          <w:rFonts w:eastAsia="Tahoma"/>
          <w:color w:val="000000" w:themeColor="text1"/>
          <w:lang w:val="el-GR"/>
        </w:rPr>
      </w:pPr>
      <w:proofErr w:type="spellStart"/>
      <w:r w:rsidRPr="11E90C04">
        <w:rPr>
          <w:rFonts w:eastAsia="Tahoma"/>
          <w:color w:val="000000" w:themeColor="text1"/>
          <w:lang w:val="el-GR"/>
        </w:rPr>
        <w:t>στ</w:t>
      </w:r>
      <w:proofErr w:type="spellEnd"/>
      <w:r w:rsidRPr="11E90C04">
        <w:rPr>
          <w:rFonts w:eastAsia="Tahoma"/>
          <w:color w:val="000000" w:themeColor="text1"/>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11E90C04">
        <w:rPr>
          <w:rFonts w:eastAsia="Tahoma"/>
          <w:color w:val="000000" w:themeColor="text1"/>
          <w:lang w:val="el-GR"/>
        </w:rPr>
        <w:t>ενωσιακή</w:t>
      </w:r>
      <w:proofErr w:type="spellEnd"/>
      <w:r w:rsidRPr="11E90C04">
        <w:rPr>
          <w:rFonts w:eastAsia="Tahoma"/>
          <w:color w:val="000000" w:themeColor="text1"/>
          <w:lang w:val="el-GR"/>
        </w:rPr>
        <w:t xml:space="preserve"> ή/και εθνική) ύστερα από αίτηση του φορέα και υπογραφή σχετικής προγραμματικής συμφωνίας με την εταιρεία.</w:t>
      </w:r>
    </w:p>
    <w:p w14:paraId="3E0B3B5C" w14:textId="77777777"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3E0B3B5D" w14:textId="77777777"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11E90C04">
        <w:rPr>
          <w:rFonts w:eastAsia="Tahoma"/>
          <w:color w:val="000000" w:themeColor="text1"/>
          <w:lang w:val="el-GR"/>
        </w:rPr>
        <w:t>ενωσιακούς</w:t>
      </w:r>
      <w:proofErr w:type="spellEnd"/>
      <w:r w:rsidRPr="11E90C04">
        <w:rPr>
          <w:rFonts w:eastAsia="Tahoma"/>
          <w:color w:val="000000" w:themeColor="text1"/>
          <w:lang w:val="el-GR"/>
        </w:rPr>
        <w:t xml:space="preserve"> ή/και εθνικούς πόρους ή/ και μέσω του Προγράμματος Δημοσίων Επενδύσεων. </w:t>
      </w:r>
    </w:p>
    <w:p w14:paraId="3E0B3B5E" w14:textId="77777777"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E0B3B5F" w14:textId="77777777"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11E90C04">
        <w:rPr>
          <w:rFonts w:eastAsia="Tahoma"/>
          <w:color w:val="000000" w:themeColor="text1"/>
          <w:lang w:val="el-GR"/>
        </w:rPr>
        <w:t>διέπεται</w:t>
      </w:r>
      <w:proofErr w:type="spellEnd"/>
      <w:r w:rsidRPr="11E90C04">
        <w:rPr>
          <w:rFonts w:eastAsia="Tahoma"/>
          <w:color w:val="000000" w:themeColor="text1"/>
          <w:lang w:val="el-GR"/>
        </w:rPr>
        <w:t xml:space="preserve"> από τεχνολογίες πληροφορικής και ηλεκτρονικών επικοινωνιών. </w:t>
      </w:r>
    </w:p>
    <w:p w14:paraId="3E0B3B60" w14:textId="77777777" w:rsidR="00556A23" w:rsidRPr="00995186" w:rsidRDefault="1F025DC5" w:rsidP="11E90C04">
      <w:pPr>
        <w:shd w:val="clear" w:color="auto" w:fill="FFFFFF" w:themeFill="background1"/>
        <w:spacing w:line="252" w:lineRule="auto"/>
        <w:rPr>
          <w:rFonts w:eastAsia="Tahoma"/>
          <w:color w:val="000000" w:themeColor="text1"/>
          <w:lang w:val="el-GR"/>
        </w:rPr>
      </w:pPr>
      <w:proofErr w:type="spellStart"/>
      <w:r w:rsidRPr="11E90C04">
        <w:rPr>
          <w:rFonts w:eastAsia="Tahoma"/>
          <w:color w:val="000000" w:themeColor="text1"/>
          <w:lang w:val="el-GR"/>
        </w:rPr>
        <w:t>ια</w:t>
      </w:r>
      <w:proofErr w:type="spellEnd"/>
      <w:r w:rsidRPr="11E90C04">
        <w:rPr>
          <w:rFonts w:eastAsia="Tahoma"/>
          <w:color w:val="000000" w:themeColor="text1"/>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E0B3B61" w14:textId="77777777" w:rsidR="00556A23" w:rsidRPr="00995186" w:rsidRDefault="00556A23" w:rsidP="00047C57">
      <w:pPr>
        <w:rPr>
          <w:rFonts w:eastAsia="SimSun"/>
          <w:lang w:val="el-GR"/>
        </w:rPr>
      </w:pPr>
    </w:p>
    <w:p w14:paraId="3E0B3B62" w14:textId="77777777" w:rsidR="00556A23" w:rsidRPr="00CF34CF" w:rsidRDefault="001175F2" w:rsidP="00CF34CF">
      <w:pPr>
        <w:pStyle w:val="5"/>
        <w:numPr>
          <w:ilvl w:val="0"/>
          <w:numId w:val="0"/>
        </w:numPr>
        <w:ind w:left="1008"/>
        <w:rPr>
          <w:rFonts w:eastAsia="SimSun" w:cs="Tahoma"/>
          <w:lang w:val="el-GR"/>
        </w:rPr>
      </w:pPr>
      <w:bookmarkStart w:id="468" w:name="_Ref55370316"/>
      <w:bookmarkStart w:id="469" w:name="_Toc189730686"/>
      <w:r>
        <w:rPr>
          <w:rFonts w:eastAsia="SimSun" w:cs="Tahoma"/>
          <w:lang w:val="el-GR"/>
        </w:rPr>
        <w:t xml:space="preserve">1.1.2 </w:t>
      </w:r>
      <w:r w:rsidR="00556A23" w:rsidRPr="00CF34CF">
        <w:rPr>
          <w:rFonts w:eastAsia="SimSun" w:cs="Tahoma"/>
          <w:lang w:val="el-GR"/>
        </w:rPr>
        <w:t>Φορέας Χρηματοδότησης</w:t>
      </w:r>
      <w:bookmarkEnd w:id="468"/>
      <w:r w:rsidR="00556A23" w:rsidRPr="00CF34CF">
        <w:rPr>
          <w:rFonts w:eastAsia="SimSun" w:cs="Tahoma"/>
          <w:lang w:val="el-GR"/>
        </w:rPr>
        <w:t xml:space="preserve"> </w:t>
      </w:r>
      <w:r w:rsidR="4C698724" w:rsidRPr="00CF34CF">
        <w:rPr>
          <w:rFonts w:eastAsia="SimSun" w:cs="Tahoma"/>
          <w:lang w:val="el-GR"/>
        </w:rPr>
        <w:t>/ Κύριος του Έργου</w:t>
      </w:r>
      <w:bookmarkEnd w:id="469"/>
      <w:r w:rsidR="4C698724" w:rsidRPr="00CF34CF">
        <w:rPr>
          <w:rFonts w:eastAsia="SimSun" w:cs="Tahoma"/>
          <w:lang w:val="el-GR"/>
        </w:rPr>
        <w:t xml:space="preserve"> </w:t>
      </w:r>
    </w:p>
    <w:p w14:paraId="3E0B3B63" w14:textId="77777777" w:rsidR="00556A23" w:rsidRPr="00995186" w:rsidRDefault="6611CBC4" w:rsidP="11E90C04">
      <w:pPr>
        <w:spacing w:line="252" w:lineRule="auto"/>
        <w:rPr>
          <w:rFonts w:eastAsia="Tahoma"/>
          <w:lang w:val="el-GR"/>
        </w:rPr>
      </w:pPr>
      <w:r w:rsidRPr="11E90C04">
        <w:rPr>
          <w:rFonts w:eastAsia="Tahoma"/>
          <w:color w:val="000000" w:themeColor="text1"/>
          <w:lang w:val="el-GR"/>
        </w:rPr>
        <w:t xml:space="preserve">Φορέας Χρηματοδότησης, Κύριος του Έργου και Φορέας Λειτουργίας του Έργου είναι το </w:t>
      </w:r>
      <w:r w:rsidRPr="11E90C04">
        <w:rPr>
          <w:rFonts w:eastAsia="Tahoma"/>
          <w:b/>
          <w:bCs/>
          <w:color w:val="000000" w:themeColor="text1"/>
          <w:lang w:val="el-GR"/>
        </w:rPr>
        <w:t>Υπουργείο Ψηφιακής Διακυβέρνησης</w:t>
      </w:r>
      <w:r w:rsidRPr="11E90C04">
        <w:rPr>
          <w:rFonts w:eastAsia="Tahoma"/>
          <w:color w:val="000000" w:themeColor="text1"/>
          <w:lang w:val="el-GR"/>
        </w:rPr>
        <w:t xml:space="preserve"> (Φορέας Κεντρικής Κυβέρνησης).</w:t>
      </w:r>
    </w:p>
    <w:p w14:paraId="3E0B3B64" w14:textId="77777777" w:rsidR="00047C57" w:rsidRPr="00995186" w:rsidRDefault="00047C57" w:rsidP="00047C57">
      <w:pPr>
        <w:rPr>
          <w:rFonts w:eastAsia="SimSun"/>
          <w:lang w:val="el-GR"/>
        </w:rPr>
      </w:pPr>
      <w:bookmarkStart w:id="470" w:name="_Ref55370327"/>
    </w:p>
    <w:p w14:paraId="3E0B3B65" w14:textId="77777777" w:rsidR="00556A23" w:rsidRPr="003329FF" w:rsidRDefault="007A6C7A" w:rsidP="00CF34CF">
      <w:pPr>
        <w:pStyle w:val="5"/>
        <w:numPr>
          <w:ilvl w:val="0"/>
          <w:numId w:val="0"/>
        </w:numPr>
        <w:ind w:left="1008"/>
        <w:rPr>
          <w:rFonts w:eastAsia="SimSun" w:cs="Tahoma"/>
          <w:lang w:val="el-GR"/>
        </w:rPr>
      </w:pPr>
      <w:bookmarkStart w:id="471" w:name="_Ref151372827"/>
      <w:bookmarkStart w:id="472" w:name="_Toc189730687"/>
      <w:r>
        <w:rPr>
          <w:rFonts w:eastAsia="SimSun" w:cs="Tahoma"/>
          <w:lang w:val="el-GR"/>
        </w:rPr>
        <w:lastRenderedPageBreak/>
        <w:t xml:space="preserve">1.1.3 </w:t>
      </w:r>
      <w:r w:rsidR="00556A23" w:rsidRPr="11E90C04">
        <w:rPr>
          <w:rFonts w:eastAsia="SimSun" w:cs="Tahoma"/>
          <w:lang w:val="el-GR"/>
        </w:rPr>
        <w:t>Όργανα &amp; Επιτροπές Παρακολούθησης, Διακυβέρνησης και Ελέγχου του Έργου</w:t>
      </w:r>
      <w:bookmarkEnd w:id="470"/>
      <w:bookmarkEnd w:id="471"/>
      <w:bookmarkEnd w:id="472"/>
    </w:p>
    <w:p w14:paraId="3E0B3B66" w14:textId="77777777" w:rsidR="182537BC" w:rsidRDefault="182537BC" w:rsidP="11E90C04">
      <w:pPr>
        <w:rPr>
          <w:rFonts w:eastAsia="Tahoma"/>
          <w:color w:val="000000" w:themeColor="text1"/>
          <w:lang w:val="el-GR"/>
        </w:rPr>
      </w:pPr>
      <w:r w:rsidRPr="11E90C04">
        <w:rPr>
          <w:rFonts w:eastAsia="Tahoma"/>
          <w:color w:val="000000" w:themeColor="text1"/>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3E0B3B67" w14:textId="77777777" w:rsidR="182537BC" w:rsidRDefault="182537BC">
      <w:pPr>
        <w:pStyle w:val="aff"/>
        <w:numPr>
          <w:ilvl w:val="0"/>
          <w:numId w:val="3"/>
        </w:numPr>
        <w:ind w:left="0" w:firstLine="6"/>
        <w:rPr>
          <w:rFonts w:eastAsia="Tahoma"/>
          <w:color w:val="000000" w:themeColor="text1"/>
          <w:lang w:val="el-GR"/>
        </w:rPr>
      </w:pPr>
      <w:r w:rsidRPr="11E90C04">
        <w:rPr>
          <w:rFonts w:eastAsia="Tahoma"/>
          <w:b/>
          <w:bCs/>
          <w:color w:val="000000" w:themeColor="text1"/>
          <w:lang w:val="el-GR"/>
        </w:rPr>
        <w:t>Επιτροπή Εποπτείας Προγραμματικής Συμφωνίας (ΕΕΠΣ)</w:t>
      </w:r>
    </w:p>
    <w:p w14:paraId="3E0B3B68" w14:textId="77777777" w:rsidR="00BD7880" w:rsidRPr="00BD7880" w:rsidRDefault="00BD7880" w:rsidP="00BD7880">
      <w:pPr>
        <w:rPr>
          <w:rFonts w:eastAsia="Tahoma"/>
          <w:color w:val="000000" w:themeColor="text1"/>
          <w:lang w:val="el-GR"/>
        </w:rPr>
      </w:pPr>
      <w:r w:rsidRPr="00BD7880">
        <w:rPr>
          <w:rFonts w:eastAsia="Tahoma"/>
          <w:color w:val="000000" w:themeColor="text1"/>
          <w:lang w:val="el-GR"/>
        </w:rPr>
        <w:t xml:space="preserve">Η ΕΕΠΣ:  </w:t>
      </w:r>
    </w:p>
    <w:p w14:paraId="3E0B3B69" w14:textId="77777777" w:rsidR="00BD7880" w:rsidRPr="00BD7880" w:rsidRDefault="00BD7880" w:rsidP="00CD0FD9">
      <w:pPr>
        <w:pStyle w:val="aff"/>
        <w:numPr>
          <w:ilvl w:val="0"/>
          <w:numId w:val="69"/>
        </w:numPr>
        <w:rPr>
          <w:rFonts w:eastAsia="Tahoma"/>
          <w:color w:val="000000" w:themeColor="text1"/>
          <w:lang w:val="el-GR"/>
        </w:rPr>
      </w:pPr>
      <w:r w:rsidRPr="00BD7880">
        <w:rPr>
          <w:rFonts w:eastAsia="Tahoma"/>
          <w:color w:val="000000" w:themeColor="text1"/>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3E0B3B6A" w14:textId="77777777" w:rsidR="00BD7880" w:rsidRPr="00BD7880" w:rsidRDefault="00BD7880" w:rsidP="00CD0FD9">
      <w:pPr>
        <w:pStyle w:val="aff"/>
        <w:numPr>
          <w:ilvl w:val="0"/>
          <w:numId w:val="69"/>
        </w:numPr>
        <w:rPr>
          <w:rFonts w:eastAsia="Tahoma"/>
          <w:color w:val="000000" w:themeColor="text1"/>
          <w:lang w:val="el-GR"/>
        </w:rPr>
      </w:pPr>
      <w:r w:rsidRPr="00BD7880">
        <w:rPr>
          <w:rFonts w:eastAsia="Tahoma"/>
          <w:color w:val="000000" w:themeColor="text1"/>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3E0B3B6B" w14:textId="77777777" w:rsidR="00BD7880" w:rsidRPr="00BD7880" w:rsidRDefault="00BD7880" w:rsidP="00CD0FD9">
      <w:pPr>
        <w:pStyle w:val="aff"/>
        <w:numPr>
          <w:ilvl w:val="0"/>
          <w:numId w:val="69"/>
        </w:numPr>
        <w:rPr>
          <w:rFonts w:eastAsia="Tahoma"/>
          <w:color w:val="000000" w:themeColor="text1"/>
          <w:lang w:val="el-GR"/>
        </w:rPr>
      </w:pPr>
      <w:r w:rsidRPr="00BD7880">
        <w:rPr>
          <w:rFonts w:eastAsia="Tahoma"/>
          <w:color w:val="000000" w:themeColor="text1"/>
          <w:lang w:val="el-GR"/>
        </w:rPr>
        <w:t xml:space="preserve">Εισηγείται την έγκριση για την έναρξη των διαδικασιών της επόμενης φάσης της Προγραμματικής Συμφωνίας. </w:t>
      </w:r>
    </w:p>
    <w:p w14:paraId="3E0B3B6C" w14:textId="77777777" w:rsidR="00BD7880" w:rsidRPr="00BD7880" w:rsidRDefault="00BD7880" w:rsidP="00CD0FD9">
      <w:pPr>
        <w:pStyle w:val="aff"/>
        <w:numPr>
          <w:ilvl w:val="0"/>
          <w:numId w:val="69"/>
        </w:numPr>
        <w:rPr>
          <w:rFonts w:eastAsia="Tahoma"/>
          <w:color w:val="000000" w:themeColor="text1"/>
          <w:lang w:val="el-GR"/>
        </w:rPr>
      </w:pPr>
      <w:r w:rsidRPr="00BD7880">
        <w:rPr>
          <w:rFonts w:eastAsia="Tahoma"/>
          <w:color w:val="000000" w:themeColor="text1"/>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3E0B3B6D" w14:textId="77777777" w:rsidR="11E90C04" w:rsidRDefault="11E90C04" w:rsidP="11E90C04">
      <w:pPr>
        <w:rPr>
          <w:rFonts w:eastAsia="Tahoma"/>
          <w:color w:val="000000" w:themeColor="text1"/>
          <w:lang w:val="el-GR"/>
        </w:rPr>
      </w:pPr>
    </w:p>
    <w:p w14:paraId="3E0B3B6E" w14:textId="77777777" w:rsidR="182537BC" w:rsidRDefault="182537BC">
      <w:pPr>
        <w:pStyle w:val="aff"/>
        <w:numPr>
          <w:ilvl w:val="0"/>
          <w:numId w:val="3"/>
        </w:numPr>
        <w:ind w:left="0" w:firstLine="6"/>
        <w:rPr>
          <w:rFonts w:eastAsia="Tahoma"/>
          <w:color w:val="000000" w:themeColor="text1"/>
          <w:lang w:val="el-GR"/>
        </w:rPr>
      </w:pPr>
      <w:r w:rsidRPr="11E90C04">
        <w:rPr>
          <w:rFonts w:eastAsia="Tahoma"/>
          <w:b/>
          <w:bCs/>
          <w:color w:val="000000" w:themeColor="text1"/>
        </w:rPr>
        <w:t>Επ</w:t>
      </w:r>
      <w:proofErr w:type="spellStart"/>
      <w:r w:rsidRPr="11E90C04">
        <w:rPr>
          <w:rFonts w:eastAsia="Tahoma"/>
          <w:b/>
          <w:bCs/>
          <w:color w:val="000000" w:themeColor="text1"/>
        </w:rPr>
        <w:t>ιτρο</w:t>
      </w:r>
      <w:proofErr w:type="spellEnd"/>
      <w:r w:rsidRPr="11E90C04">
        <w:rPr>
          <w:rFonts w:eastAsia="Tahoma"/>
          <w:b/>
          <w:bCs/>
          <w:color w:val="000000" w:themeColor="text1"/>
        </w:rPr>
        <w:t>πή Παρα</w:t>
      </w:r>
      <w:proofErr w:type="spellStart"/>
      <w:r w:rsidRPr="11E90C04">
        <w:rPr>
          <w:rFonts w:eastAsia="Tahoma"/>
          <w:b/>
          <w:bCs/>
          <w:color w:val="000000" w:themeColor="text1"/>
        </w:rPr>
        <w:t>κολούθησης</w:t>
      </w:r>
      <w:proofErr w:type="spellEnd"/>
      <w:r w:rsidRPr="11E90C04">
        <w:rPr>
          <w:rFonts w:eastAsia="Tahoma"/>
          <w:b/>
          <w:bCs/>
          <w:color w:val="000000" w:themeColor="text1"/>
        </w:rPr>
        <w:t xml:space="preserve"> </w:t>
      </w:r>
      <w:proofErr w:type="spellStart"/>
      <w:r w:rsidRPr="11E90C04">
        <w:rPr>
          <w:rFonts w:eastAsia="Tahoma"/>
          <w:b/>
          <w:bCs/>
          <w:color w:val="000000" w:themeColor="text1"/>
        </w:rPr>
        <w:t>Έργου</w:t>
      </w:r>
      <w:proofErr w:type="spellEnd"/>
      <w:r w:rsidRPr="11E90C04">
        <w:rPr>
          <w:rFonts w:eastAsia="Tahoma"/>
          <w:b/>
          <w:bCs/>
          <w:color w:val="000000" w:themeColor="text1"/>
        </w:rPr>
        <w:t xml:space="preserve"> (ΕΠΕ)</w:t>
      </w:r>
    </w:p>
    <w:p w14:paraId="3E0B3B6F" w14:textId="77777777" w:rsidR="182537BC" w:rsidRDefault="182537BC" w:rsidP="11E90C04">
      <w:pPr>
        <w:rPr>
          <w:rFonts w:eastAsia="Tahoma"/>
          <w:color w:val="000000" w:themeColor="text1"/>
          <w:lang w:val="el-GR"/>
        </w:rPr>
      </w:pPr>
      <w:r w:rsidRPr="11E90C04">
        <w:rPr>
          <w:rFonts w:eastAsia="Tahoma"/>
          <w:color w:val="000000" w:themeColor="text1"/>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(τριμελής ή πενταμελής), αρμοδιότητα της οποίας αποτελεί η παρακολούθηση της πορείας υλοποίησης του Έργου. </w:t>
      </w:r>
    </w:p>
    <w:p w14:paraId="3E0B3B70" w14:textId="77777777" w:rsidR="11E90C04" w:rsidRDefault="11E90C04" w:rsidP="11E90C04">
      <w:pPr>
        <w:rPr>
          <w:rFonts w:eastAsia="Tahoma"/>
          <w:color w:val="000000" w:themeColor="text1"/>
          <w:lang w:val="el-GR"/>
        </w:rPr>
      </w:pPr>
    </w:p>
    <w:p w14:paraId="3E0B3B71" w14:textId="77777777" w:rsidR="182537BC" w:rsidRDefault="182537BC">
      <w:pPr>
        <w:pStyle w:val="aff"/>
        <w:numPr>
          <w:ilvl w:val="0"/>
          <w:numId w:val="3"/>
        </w:numPr>
        <w:ind w:left="0" w:firstLine="6"/>
        <w:rPr>
          <w:rFonts w:eastAsia="Tahoma"/>
          <w:color w:val="000000" w:themeColor="text1"/>
          <w:lang w:val="el-GR"/>
        </w:rPr>
      </w:pPr>
      <w:r w:rsidRPr="11E90C04">
        <w:rPr>
          <w:rFonts w:eastAsia="Tahoma"/>
          <w:b/>
          <w:bCs/>
          <w:color w:val="000000" w:themeColor="text1"/>
          <w:lang w:val="el-GR"/>
        </w:rPr>
        <w:t>Επιτροπή Παραλαβής Έργου (ΕΠΕ)</w:t>
      </w:r>
    </w:p>
    <w:p w14:paraId="3E0B3B72" w14:textId="77777777" w:rsidR="182537BC" w:rsidRDefault="182537BC" w:rsidP="11E90C04">
      <w:pPr>
        <w:rPr>
          <w:rFonts w:eastAsia="Tahoma"/>
          <w:color w:val="000000" w:themeColor="text1"/>
          <w:lang w:val="el-GR"/>
        </w:rPr>
      </w:pPr>
      <w:r w:rsidRPr="11E90C04">
        <w:rPr>
          <w:rFonts w:eastAsia="Tahoma"/>
          <w:color w:val="000000" w:themeColor="text1"/>
          <w:lang w:val="el-GR"/>
        </w:rPr>
        <w:t xml:space="preserve">Για την παραλαβή των παρεχόμενων υπηρεσιών ή/και παραδοτέων του Έργου, θα οριστεί «Επιτροπή  Παραλαβής Έργου (ΕΠΕ) (τριμελής ή πενταμελής)», σύμφωνα με το άρθρο 221 του ν. 4412/2016. </w:t>
      </w:r>
    </w:p>
    <w:p w14:paraId="3E0B3B73" w14:textId="77777777" w:rsidR="11E90C04" w:rsidRDefault="11E90C04" w:rsidP="11E90C04">
      <w:pPr>
        <w:rPr>
          <w:rFonts w:eastAsia="Tahoma"/>
          <w:color w:val="000000" w:themeColor="text1"/>
          <w:lang w:val="el-GR"/>
        </w:rPr>
      </w:pPr>
    </w:p>
    <w:p w14:paraId="3E0B3B74" w14:textId="77777777" w:rsidR="182537BC" w:rsidRDefault="182537BC" w:rsidP="11E90C04">
      <w:pPr>
        <w:rPr>
          <w:rFonts w:eastAsia="Tahoma"/>
          <w:color w:val="000000" w:themeColor="text1"/>
          <w:lang w:val="el-GR"/>
        </w:rPr>
      </w:pPr>
      <w:r w:rsidRPr="11E90C04">
        <w:rPr>
          <w:rFonts w:eastAsia="Tahoma"/>
          <w:b/>
          <w:bCs/>
          <w:color w:val="000000" w:themeColor="text1"/>
          <w:lang w:val="el-GR"/>
        </w:rPr>
        <w:t>-</w:t>
      </w:r>
      <w:r w:rsidRPr="00995186">
        <w:rPr>
          <w:lang w:val="el-GR"/>
        </w:rPr>
        <w:tab/>
      </w:r>
      <w:r w:rsidRPr="11E90C04">
        <w:rPr>
          <w:rFonts w:eastAsia="Tahoma"/>
          <w:b/>
          <w:bCs/>
          <w:color w:val="000000" w:themeColor="text1"/>
          <w:lang w:val="el-GR"/>
        </w:rPr>
        <w:t>Θεματικές Ομάδες Εργασίας</w:t>
      </w:r>
    </w:p>
    <w:p w14:paraId="3E0B3B75" w14:textId="77777777" w:rsidR="182537BC" w:rsidRDefault="182537BC" w:rsidP="11E90C04">
      <w:pPr>
        <w:rPr>
          <w:rFonts w:eastAsia="Tahoma"/>
          <w:color w:val="000000" w:themeColor="text1"/>
          <w:lang w:val="el-GR"/>
        </w:rPr>
      </w:pPr>
      <w:r w:rsidRPr="11E90C04">
        <w:rPr>
          <w:rFonts w:eastAsia="Tahoma"/>
          <w:color w:val="000000" w:themeColor="text1"/>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3E0B3B76" w14:textId="77777777" w:rsidR="00E0686B" w:rsidRDefault="00E0686B" w:rsidP="00E0686B">
      <w:pPr>
        <w:rPr>
          <w:rFonts w:eastAsia="SimSun"/>
          <w:lang w:val="el-GR"/>
        </w:rPr>
      </w:pPr>
    </w:p>
    <w:p w14:paraId="3E0B3B77" w14:textId="77777777" w:rsidR="00627A16" w:rsidRDefault="00627A16">
      <w:pPr>
        <w:suppressAutoHyphens w:val="0"/>
        <w:spacing w:after="0"/>
        <w:jc w:val="left"/>
        <w:rPr>
          <w:rFonts w:eastAsia="SimSun"/>
          <w:lang w:val="el-GR"/>
        </w:rPr>
      </w:pPr>
      <w:r>
        <w:rPr>
          <w:rFonts w:eastAsia="SimSun"/>
          <w:lang w:val="el-GR"/>
        </w:rPr>
        <w:br w:type="page"/>
      </w:r>
    </w:p>
    <w:p w14:paraId="3E0B3B78" w14:textId="77777777" w:rsidR="00BD0298" w:rsidRPr="00EF2204" w:rsidRDefault="00BD0298" w:rsidP="11E90C04">
      <w:pPr>
        <w:rPr>
          <w:rFonts w:eastAsia="SimSun"/>
          <w:lang w:val="el-GR"/>
        </w:rPr>
      </w:pPr>
    </w:p>
    <w:p w14:paraId="3E0B3B79" w14:textId="77777777" w:rsidR="00556A23" w:rsidRDefault="00556A23">
      <w:pPr>
        <w:pStyle w:val="3"/>
        <w:numPr>
          <w:ilvl w:val="0"/>
          <w:numId w:val="29"/>
        </w:numPr>
        <w:rPr>
          <w:lang w:val="el-GR"/>
        </w:rPr>
      </w:pPr>
      <w:bookmarkStart w:id="473" w:name="_Ref40953149"/>
      <w:bookmarkStart w:id="474" w:name="_Toc97194338"/>
      <w:bookmarkStart w:id="475" w:name="_Toc97194472"/>
      <w:bookmarkStart w:id="476" w:name="_Toc189730688"/>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73"/>
      <w:r w:rsidR="00A22261">
        <w:rPr>
          <w:lang w:val="el-GR"/>
        </w:rPr>
        <w:t>ύμβασης</w:t>
      </w:r>
      <w:bookmarkEnd w:id="474"/>
      <w:bookmarkEnd w:id="475"/>
      <w:bookmarkEnd w:id="476"/>
    </w:p>
    <w:p w14:paraId="3E0B3B7A" w14:textId="77777777" w:rsidR="00BD0298" w:rsidRPr="00BD0298" w:rsidRDefault="00BD0298" w:rsidP="00370D99">
      <w:pPr>
        <w:rPr>
          <w:lang w:val="el-GR"/>
        </w:rPr>
      </w:pPr>
      <w:bookmarkStart w:id="477" w:name="_Toc97195373"/>
      <w:bookmarkStart w:id="478" w:name="_Toc97195542"/>
      <w:bookmarkEnd w:id="477"/>
      <w:bookmarkEnd w:id="478"/>
    </w:p>
    <w:p w14:paraId="3E0B3B7B" w14:textId="77777777" w:rsidR="18A5D4E5" w:rsidRDefault="18A5D4E5">
      <w:pPr>
        <w:pStyle w:val="3"/>
        <w:numPr>
          <w:ilvl w:val="1"/>
          <w:numId w:val="29"/>
        </w:numPr>
        <w:rPr>
          <w:lang w:val="el-GR"/>
        </w:rPr>
      </w:pPr>
      <w:bookmarkStart w:id="479" w:name="_Toc189730689"/>
      <w:r w:rsidRPr="11E90C04">
        <w:rPr>
          <w:lang w:val="el-GR"/>
        </w:rPr>
        <w:t>Περιγραφή Φυσικού Αντικειμένου της Σύμβασης</w:t>
      </w:r>
      <w:bookmarkEnd w:id="479"/>
    </w:p>
    <w:p w14:paraId="3E0B3B7C" w14:textId="77777777" w:rsidR="11E90C04" w:rsidRDefault="11E90C04" w:rsidP="11E90C04">
      <w:pPr>
        <w:rPr>
          <w:lang w:val="el-GR"/>
        </w:rPr>
      </w:pPr>
    </w:p>
    <w:p w14:paraId="3E0B3B7D" w14:textId="77777777" w:rsidR="18A5D4E5" w:rsidRPr="00356191" w:rsidRDefault="18A5D4E5" w:rsidP="00627A16">
      <w:pPr>
        <w:rPr>
          <w:rFonts w:eastAsia="Tahoma"/>
          <w:color w:val="000000" w:themeColor="text1"/>
          <w:lang w:val="el-GR"/>
        </w:rPr>
      </w:pPr>
      <w:r w:rsidRPr="00356191">
        <w:rPr>
          <w:rFonts w:eastAsia="Tahoma"/>
          <w:color w:val="000000" w:themeColor="text1"/>
          <w:lang w:val="el-GR"/>
        </w:rPr>
        <w:t xml:space="preserve">Το Πρόγραμμα «Κουπόνι Συνδεσιμότητας </w:t>
      </w:r>
      <w:r w:rsidRPr="11E90C04">
        <w:rPr>
          <w:rFonts w:eastAsia="Tahoma"/>
          <w:color w:val="000000" w:themeColor="text1"/>
          <w:lang w:val="en-US"/>
        </w:rPr>
        <w:t>Gigabit</w:t>
      </w:r>
      <w:r w:rsidRPr="00356191">
        <w:rPr>
          <w:rFonts w:eastAsia="Tahoma"/>
          <w:color w:val="000000" w:themeColor="text1"/>
          <w:lang w:val="el-GR"/>
        </w:rPr>
        <w:t xml:space="preserve">», επιχορηγεί την απόκτηση </w:t>
      </w:r>
      <w:proofErr w:type="spellStart"/>
      <w:r w:rsidRPr="00356191">
        <w:rPr>
          <w:rFonts w:eastAsia="Tahoma"/>
          <w:color w:val="000000" w:themeColor="text1"/>
          <w:lang w:val="el-GR"/>
        </w:rPr>
        <w:t>ευρυζωνικής</w:t>
      </w:r>
      <w:proofErr w:type="spellEnd"/>
      <w:r w:rsidRPr="00356191">
        <w:rPr>
          <w:rFonts w:eastAsia="Tahoma"/>
          <w:color w:val="000000" w:themeColor="text1"/>
          <w:lang w:val="el-GR"/>
        </w:rPr>
        <w:t xml:space="preserve"> σύνδεσης </w:t>
      </w:r>
      <w:proofErr w:type="spellStart"/>
      <w:r w:rsidRPr="00356191">
        <w:rPr>
          <w:rFonts w:eastAsia="Tahoma"/>
          <w:color w:val="000000" w:themeColor="text1"/>
          <w:lang w:val="el-GR"/>
        </w:rPr>
        <w:t>υπερυψηλής</w:t>
      </w:r>
      <w:proofErr w:type="spellEnd"/>
      <w:r w:rsidRPr="00356191">
        <w:rPr>
          <w:rFonts w:eastAsia="Tahoma"/>
          <w:color w:val="000000" w:themeColor="text1"/>
          <w:lang w:val="el-GR"/>
        </w:rPr>
        <w:t xml:space="preserve"> ταχύτητας από νοικοκυριά και </w:t>
      </w:r>
      <w:proofErr w:type="spellStart"/>
      <w:r w:rsidRPr="00356191">
        <w:rPr>
          <w:rFonts w:eastAsia="Tahoma"/>
          <w:color w:val="000000" w:themeColor="text1"/>
          <w:lang w:val="el-GR"/>
        </w:rPr>
        <w:t>μικρο</w:t>
      </w:r>
      <w:proofErr w:type="spellEnd"/>
      <w:r w:rsidRPr="00356191">
        <w:rPr>
          <w:rFonts w:eastAsia="Tahoma"/>
          <w:color w:val="000000" w:themeColor="text1"/>
          <w:lang w:val="el-GR"/>
        </w:rPr>
        <w:t>-μεσαίες επιχειρήσεις παρέχοντας επιταγές (</w:t>
      </w:r>
      <w:r w:rsidRPr="11E90C04">
        <w:rPr>
          <w:rFonts w:eastAsia="Tahoma"/>
          <w:color w:val="000000" w:themeColor="text1"/>
          <w:lang w:val="en-US"/>
        </w:rPr>
        <w:t>Vouchers</w:t>
      </w:r>
      <w:r w:rsidRPr="00356191">
        <w:rPr>
          <w:rFonts w:eastAsia="Tahoma"/>
          <w:color w:val="000000" w:themeColor="text1"/>
          <w:lang w:val="el-GR"/>
        </w:rPr>
        <w:t xml:space="preserve">) που θα διατεθούν για την κάλυψη κόστους απόκτησης της σχετικής υπηρεσίας και ιδιαίτερα του κόστους που αντιστοιχεί στην αρχική σύνδεση (ενδεικτικά </w:t>
      </w:r>
      <w:r w:rsidRPr="00627A16">
        <w:rPr>
          <w:rFonts w:eastAsia="Tahoma"/>
          <w:color w:val="000000" w:themeColor="text1"/>
          <w:lang w:val="el-GR"/>
        </w:rPr>
        <w:t>κόστος</w:t>
      </w:r>
      <w:r w:rsidRPr="00356191">
        <w:rPr>
          <w:rFonts w:eastAsia="Tahoma"/>
          <w:color w:val="000000" w:themeColor="text1"/>
          <w:lang w:val="el-GR"/>
        </w:rPr>
        <w:t xml:space="preserve"> εγκατάστασης της οριζόντιας οπτικής καλωδίωσης για τη διασύνδεση της οριζόντιας ιδιοκτησίας με την υφιστάμενη κάθετη καλωδίωση, κόστος τερματικού εξοπλισμού, κόστος ενεργοποίησης). </w:t>
      </w:r>
    </w:p>
    <w:p w14:paraId="3E0B3B7E" w14:textId="77777777" w:rsidR="18A5D4E5" w:rsidRPr="00356191" w:rsidRDefault="18A5D4E5" w:rsidP="00627A16">
      <w:pPr>
        <w:rPr>
          <w:rFonts w:eastAsia="Tahoma"/>
          <w:color w:val="000000" w:themeColor="text1"/>
          <w:lang w:val="el-GR"/>
        </w:rPr>
      </w:pPr>
      <w:r w:rsidRPr="00356191">
        <w:rPr>
          <w:rFonts w:eastAsia="Tahoma"/>
          <w:color w:val="000000" w:themeColor="text1"/>
          <w:lang w:val="el-GR"/>
        </w:rPr>
        <w:t xml:space="preserve">Η Ελλάδα εξακολουθεί να παρουσιάζει σημαντική υστέρηση σε σχέση με άλλα κράτη μέλη της Ευρωπαϊκής Ένωσης όσον αφορά στην διαθεσιμότητα και διείσδυση των </w:t>
      </w:r>
      <w:proofErr w:type="spellStart"/>
      <w:r w:rsidRPr="00356191">
        <w:rPr>
          <w:rFonts w:eastAsia="Tahoma"/>
          <w:color w:val="000000" w:themeColor="text1"/>
          <w:lang w:val="el-GR"/>
        </w:rPr>
        <w:t>ευρυζωνικών</w:t>
      </w:r>
      <w:proofErr w:type="spellEnd"/>
      <w:r w:rsidRPr="00356191">
        <w:rPr>
          <w:rFonts w:eastAsia="Tahoma"/>
          <w:color w:val="000000" w:themeColor="text1"/>
          <w:lang w:val="el-GR"/>
        </w:rPr>
        <w:t xml:space="preserve"> δικτύων </w:t>
      </w:r>
      <w:proofErr w:type="spellStart"/>
      <w:r w:rsidRPr="00356191">
        <w:rPr>
          <w:rFonts w:eastAsia="Tahoma"/>
          <w:color w:val="000000" w:themeColor="text1"/>
          <w:lang w:val="el-GR"/>
        </w:rPr>
        <w:t>υπερ</w:t>
      </w:r>
      <w:proofErr w:type="spellEnd"/>
      <w:r w:rsidRPr="00356191">
        <w:rPr>
          <w:rFonts w:eastAsia="Tahoma"/>
          <w:color w:val="000000" w:themeColor="text1"/>
          <w:lang w:val="el-GR"/>
        </w:rPr>
        <w:t xml:space="preserve">-υψηλών ταχυτήτων. Πιο συγκεκριμένα, με βάση τον δείκτη </w:t>
      </w:r>
      <w:r w:rsidRPr="11E90C04">
        <w:rPr>
          <w:rFonts w:eastAsia="Tahoma"/>
          <w:color w:val="000000" w:themeColor="text1"/>
          <w:lang w:val="en-US"/>
        </w:rPr>
        <w:t>DESI</w:t>
      </w:r>
      <w:r w:rsidRPr="00356191">
        <w:rPr>
          <w:rFonts w:eastAsia="Tahoma"/>
          <w:color w:val="000000" w:themeColor="text1"/>
          <w:lang w:val="el-GR"/>
        </w:rPr>
        <w:t xml:space="preserve"> (</w:t>
      </w:r>
      <w:r w:rsidRPr="11E90C04">
        <w:rPr>
          <w:rFonts w:eastAsia="Tahoma"/>
          <w:color w:val="000000" w:themeColor="text1"/>
          <w:lang w:val="en-US"/>
        </w:rPr>
        <w:t>Digital</w:t>
      </w:r>
      <w:r w:rsidRPr="00356191">
        <w:rPr>
          <w:rFonts w:eastAsia="Tahoma"/>
          <w:color w:val="000000" w:themeColor="text1"/>
          <w:lang w:val="el-GR"/>
        </w:rPr>
        <w:t xml:space="preserve"> </w:t>
      </w:r>
      <w:r w:rsidRPr="11E90C04">
        <w:rPr>
          <w:rFonts w:eastAsia="Tahoma"/>
          <w:color w:val="000000" w:themeColor="text1"/>
          <w:lang w:val="en-US"/>
        </w:rPr>
        <w:t>Economy</w:t>
      </w:r>
      <w:r w:rsidRPr="00356191">
        <w:rPr>
          <w:rFonts w:eastAsia="Tahoma"/>
          <w:color w:val="000000" w:themeColor="text1"/>
          <w:lang w:val="el-GR"/>
        </w:rPr>
        <w:t xml:space="preserve"> </w:t>
      </w:r>
      <w:r w:rsidRPr="11E90C04">
        <w:rPr>
          <w:rFonts w:eastAsia="Tahoma"/>
          <w:color w:val="000000" w:themeColor="text1"/>
          <w:lang w:val="en-US"/>
        </w:rPr>
        <w:t>and</w:t>
      </w:r>
      <w:r w:rsidRPr="00356191">
        <w:rPr>
          <w:rFonts w:eastAsia="Tahoma"/>
          <w:color w:val="000000" w:themeColor="text1"/>
          <w:lang w:val="el-GR"/>
        </w:rPr>
        <w:t xml:space="preserve"> </w:t>
      </w:r>
      <w:r w:rsidRPr="11E90C04">
        <w:rPr>
          <w:rFonts w:eastAsia="Tahoma"/>
          <w:color w:val="000000" w:themeColor="text1"/>
          <w:lang w:val="en-US"/>
        </w:rPr>
        <w:t>Society</w:t>
      </w:r>
      <w:r w:rsidRPr="00356191">
        <w:rPr>
          <w:rFonts w:eastAsia="Tahoma"/>
          <w:color w:val="000000" w:themeColor="text1"/>
          <w:lang w:val="el-GR"/>
        </w:rPr>
        <w:t xml:space="preserve"> </w:t>
      </w:r>
      <w:r w:rsidRPr="11E90C04">
        <w:rPr>
          <w:rFonts w:eastAsia="Tahoma"/>
          <w:color w:val="000000" w:themeColor="text1"/>
          <w:lang w:val="en-US"/>
        </w:rPr>
        <w:t>Index</w:t>
      </w:r>
      <w:r w:rsidRPr="00356191">
        <w:rPr>
          <w:rFonts w:eastAsia="Tahoma"/>
          <w:color w:val="000000" w:themeColor="text1"/>
          <w:lang w:val="el-GR"/>
        </w:rPr>
        <w:t xml:space="preserve">) για το έτος 2023, η κάλυψη σταθερών δικτύων </w:t>
      </w:r>
      <w:proofErr w:type="spellStart"/>
      <w:r w:rsidRPr="00356191">
        <w:rPr>
          <w:rFonts w:eastAsia="Tahoma"/>
          <w:color w:val="000000" w:themeColor="text1"/>
          <w:lang w:val="el-GR"/>
        </w:rPr>
        <w:t>υπερ</w:t>
      </w:r>
      <w:proofErr w:type="spellEnd"/>
      <w:r w:rsidRPr="00356191">
        <w:rPr>
          <w:rFonts w:eastAsia="Tahoma"/>
          <w:color w:val="000000" w:themeColor="text1"/>
          <w:lang w:val="el-GR"/>
        </w:rPr>
        <w:t>-υψηλών ταχυτήτων (</w:t>
      </w:r>
      <w:r w:rsidRPr="11E90C04">
        <w:rPr>
          <w:rFonts w:eastAsia="Tahoma"/>
          <w:color w:val="000000" w:themeColor="text1"/>
          <w:lang w:val="en-US"/>
        </w:rPr>
        <w:t>VHCN</w:t>
      </w:r>
      <w:r w:rsidRPr="00356191">
        <w:rPr>
          <w:rFonts w:eastAsia="Tahoma"/>
          <w:color w:val="000000" w:themeColor="text1"/>
          <w:lang w:val="el-GR"/>
        </w:rPr>
        <w:t xml:space="preserve">) ανέρχεται σε 28% έναντι 73% του Ευρωπαϊκού μέσου όρου ενώ η διείσδυση </w:t>
      </w:r>
      <w:proofErr w:type="spellStart"/>
      <w:r w:rsidRPr="00356191">
        <w:rPr>
          <w:rFonts w:eastAsia="Tahoma"/>
          <w:color w:val="000000" w:themeColor="text1"/>
          <w:lang w:val="el-GR"/>
        </w:rPr>
        <w:t>ευρυζωνικών</w:t>
      </w:r>
      <w:proofErr w:type="spellEnd"/>
      <w:r w:rsidRPr="00356191">
        <w:rPr>
          <w:rFonts w:eastAsia="Tahoma"/>
          <w:color w:val="000000" w:themeColor="text1"/>
          <w:lang w:val="el-GR"/>
        </w:rPr>
        <w:t xml:space="preserve"> υπηρεσιών ταχύτητας 100 </w:t>
      </w:r>
      <w:r w:rsidRPr="11E90C04">
        <w:rPr>
          <w:rFonts w:eastAsia="Tahoma"/>
          <w:color w:val="000000" w:themeColor="text1"/>
          <w:lang w:val="en-US"/>
        </w:rPr>
        <w:t>Mbps</w:t>
      </w:r>
      <w:r w:rsidRPr="00356191">
        <w:rPr>
          <w:rFonts w:eastAsia="Tahoma"/>
          <w:color w:val="000000" w:themeColor="text1"/>
          <w:lang w:val="el-GR"/>
        </w:rPr>
        <w:t xml:space="preserve"> ή μεγαλύτερης ανέρχεται σε 20% έναντι 55% του Ευρωπαϊκού μέσου όρου κατατάσσοντας την Ελλάδα στην τελευταία θέση μεταξύ των </w:t>
      </w:r>
      <w:r w:rsidRPr="00627A16">
        <w:rPr>
          <w:rFonts w:eastAsia="Tahoma"/>
          <w:color w:val="000000" w:themeColor="text1"/>
          <w:lang w:val="el-GR"/>
        </w:rPr>
        <w:t>κρατών</w:t>
      </w:r>
      <w:r w:rsidRPr="00356191">
        <w:rPr>
          <w:rFonts w:eastAsia="Tahoma"/>
          <w:color w:val="000000" w:themeColor="text1"/>
          <w:lang w:val="el-GR"/>
        </w:rPr>
        <w:t xml:space="preserve"> – μελών στους συγκεκριμένους </w:t>
      </w:r>
      <w:proofErr w:type="spellStart"/>
      <w:r w:rsidRPr="00356191">
        <w:rPr>
          <w:rFonts w:eastAsia="Tahoma"/>
          <w:color w:val="000000" w:themeColor="text1"/>
          <w:lang w:val="el-GR"/>
        </w:rPr>
        <w:t>υπο</w:t>
      </w:r>
      <w:proofErr w:type="spellEnd"/>
      <w:r w:rsidRPr="00356191">
        <w:rPr>
          <w:rFonts w:eastAsia="Tahoma"/>
          <w:color w:val="000000" w:themeColor="text1"/>
          <w:lang w:val="el-GR"/>
        </w:rPr>
        <w:t xml:space="preserve">-δείκτες. Επιπλέον, η διείσδυση υπηρεσιών μέσω υποδομών </w:t>
      </w:r>
      <w:r w:rsidRPr="11E90C04">
        <w:rPr>
          <w:rFonts w:eastAsia="Tahoma"/>
          <w:color w:val="000000" w:themeColor="text1"/>
          <w:lang w:val="en-US"/>
        </w:rPr>
        <w:t>VHCN</w:t>
      </w:r>
      <w:r w:rsidRPr="00356191">
        <w:rPr>
          <w:rFonts w:eastAsia="Tahoma"/>
          <w:color w:val="000000" w:themeColor="text1"/>
          <w:lang w:val="el-GR"/>
        </w:rPr>
        <w:t xml:space="preserve"> εκτιμάται σε πολύ μικρότερα ποσοστά</w:t>
      </w:r>
      <w:r w:rsidRPr="00356191">
        <w:rPr>
          <w:rFonts w:eastAsia="Tahoma"/>
          <w:color w:val="CC3595"/>
          <w:u w:val="single"/>
          <w:lang w:val="el-GR"/>
        </w:rPr>
        <w:t>,</w:t>
      </w:r>
      <w:r w:rsidRPr="00356191">
        <w:rPr>
          <w:rFonts w:eastAsia="Tahoma"/>
          <w:color w:val="000000" w:themeColor="text1"/>
          <w:lang w:val="el-GR"/>
        </w:rPr>
        <w:t xml:space="preserve"> της τάξης του 7%</w:t>
      </w:r>
      <w:r w:rsidRPr="00356191">
        <w:rPr>
          <w:rFonts w:eastAsia="Tahoma"/>
          <w:color w:val="CC3595"/>
          <w:u w:val="single"/>
          <w:lang w:val="el-GR"/>
        </w:rPr>
        <w:t>,</w:t>
      </w:r>
      <w:r w:rsidRPr="00356191">
        <w:rPr>
          <w:rFonts w:eastAsia="Tahoma"/>
          <w:color w:val="000000" w:themeColor="text1"/>
          <w:lang w:val="el-GR"/>
        </w:rPr>
        <w:t xml:space="preserve"> καταδεικνύοντας τη σημαντική υστέρηση της χώρας στη διείσδυση των υπηρεσιών αυτών. Οι υλοποιούμενες αλλά και ανακοινωμένες ιδιωτικές και δημόσιες επενδύσεις αναμένεται να αντιμετωπίσουν σε σημαντικό βαθμό το έλλειμα όσον αφορά στη διαθεσιμότητα δικτύων και υπηρεσιών </w:t>
      </w:r>
      <w:proofErr w:type="spellStart"/>
      <w:r w:rsidRPr="00356191">
        <w:rPr>
          <w:rFonts w:eastAsia="Tahoma"/>
          <w:color w:val="000000" w:themeColor="text1"/>
          <w:lang w:val="el-GR"/>
        </w:rPr>
        <w:t>υπερ</w:t>
      </w:r>
      <w:proofErr w:type="spellEnd"/>
      <w:r w:rsidRPr="00356191">
        <w:rPr>
          <w:rFonts w:eastAsia="Tahoma"/>
          <w:color w:val="000000" w:themeColor="text1"/>
          <w:lang w:val="el-GR"/>
        </w:rPr>
        <w:t xml:space="preserve">-υψηλών ταχυτήτων καλύπτοντας σχεδόν το σύνολο της χώρας, Ωστόσο, παρά την αυξημένη διαθεσιμότητα, φαίνεται ότι η μειωμένη ζήτηση εξακολουθεί να παραμένει βασικό πρόβλημα θέτοντας εν αμφιβόλω τον επενδυτικό σχεδιασμό των </w:t>
      </w:r>
      <w:proofErr w:type="spellStart"/>
      <w:r w:rsidRPr="00356191">
        <w:rPr>
          <w:rFonts w:eastAsia="Tahoma"/>
          <w:color w:val="000000" w:themeColor="text1"/>
          <w:lang w:val="el-GR"/>
        </w:rPr>
        <w:t>παρόχων</w:t>
      </w:r>
      <w:proofErr w:type="spellEnd"/>
      <w:r w:rsidRPr="00356191">
        <w:rPr>
          <w:rFonts w:eastAsia="Tahoma"/>
          <w:color w:val="000000" w:themeColor="text1"/>
          <w:lang w:val="el-GR"/>
        </w:rPr>
        <w:t>.</w:t>
      </w:r>
    </w:p>
    <w:p w14:paraId="3E0B3B7F" w14:textId="77777777" w:rsidR="11E90C04" w:rsidRDefault="11E90C04" w:rsidP="11E90C04">
      <w:pPr>
        <w:spacing w:line="300" w:lineRule="atLeast"/>
        <w:ind w:left="720"/>
        <w:rPr>
          <w:rFonts w:eastAsia="Tahoma"/>
          <w:color w:val="000000" w:themeColor="text1"/>
          <w:lang w:val="el-GR"/>
        </w:rPr>
      </w:pPr>
    </w:p>
    <w:p w14:paraId="3E0B3B80" w14:textId="77777777" w:rsidR="18A5D4E5" w:rsidRPr="00356191" w:rsidRDefault="18A5D4E5" w:rsidP="00627A16">
      <w:pPr>
        <w:rPr>
          <w:rFonts w:eastAsia="Tahoma"/>
          <w:color w:val="000000" w:themeColor="text1"/>
          <w:lang w:val="el-GR"/>
        </w:rPr>
      </w:pPr>
      <w:r w:rsidRPr="00356191">
        <w:rPr>
          <w:rFonts w:eastAsia="Tahoma"/>
          <w:color w:val="000000" w:themeColor="text1"/>
          <w:lang w:val="el-GR"/>
        </w:rPr>
        <w:t xml:space="preserve">Ένα ουσιαστικό πρόβλημα που αντιμετωπίζει η ελληνική αγορά και αποτελεί τροχοπέδη στην βελτίωση της διείσδυσης των </w:t>
      </w:r>
      <w:proofErr w:type="spellStart"/>
      <w:r w:rsidRPr="00356191">
        <w:rPr>
          <w:rFonts w:eastAsia="Tahoma"/>
          <w:color w:val="000000" w:themeColor="text1"/>
          <w:lang w:val="el-GR"/>
        </w:rPr>
        <w:t>ευρυζωνικών</w:t>
      </w:r>
      <w:proofErr w:type="spellEnd"/>
      <w:r w:rsidRPr="00356191">
        <w:rPr>
          <w:rFonts w:eastAsia="Tahoma"/>
          <w:color w:val="000000" w:themeColor="text1"/>
          <w:lang w:val="el-GR"/>
        </w:rPr>
        <w:t xml:space="preserve"> υπηρεσιών </w:t>
      </w:r>
      <w:proofErr w:type="spellStart"/>
      <w:r w:rsidRPr="00356191">
        <w:rPr>
          <w:rFonts w:eastAsia="Tahoma"/>
          <w:color w:val="000000" w:themeColor="text1"/>
          <w:lang w:val="el-GR"/>
        </w:rPr>
        <w:t>υπερ</w:t>
      </w:r>
      <w:proofErr w:type="spellEnd"/>
      <w:r w:rsidRPr="00356191">
        <w:rPr>
          <w:rFonts w:eastAsia="Tahoma"/>
          <w:color w:val="000000" w:themeColor="text1"/>
          <w:lang w:val="el-GR"/>
        </w:rPr>
        <w:t xml:space="preserve">-υψηλών ταχυτήτων είναι η απουσία σύγχρονων υποδομών που επιτρέπουν την παροχή των υπηρεσιών αυτών στο μεγαλύτερο μέρος του υφιστάμενου κτιριακού αποθέματος της χώρας. Η πολυπλοκότητα και το υψηλό κόστος για την εγκατάσταση των αναγκαίων υποδομών οριζόντιας καλωδίωσης σε συνδυασμό με το αυξημένο κόστος των </w:t>
      </w:r>
      <w:proofErr w:type="spellStart"/>
      <w:r w:rsidRPr="00356191">
        <w:rPr>
          <w:rFonts w:eastAsia="Tahoma"/>
          <w:color w:val="000000" w:themeColor="text1"/>
          <w:lang w:val="el-GR"/>
        </w:rPr>
        <w:t>ευρυζωνικών</w:t>
      </w:r>
      <w:proofErr w:type="spellEnd"/>
      <w:r w:rsidRPr="00356191">
        <w:rPr>
          <w:rFonts w:eastAsia="Tahoma"/>
          <w:color w:val="000000" w:themeColor="text1"/>
          <w:lang w:val="el-GR"/>
        </w:rPr>
        <w:t xml:space="preserve"> υπηρεσιών </w:t>
      </w:r>
      <w:proofErr w:type="spellStart"/>
      <w:r w:rsidRPr="00356191">
        <w:rPr>
          <w:rFonts w:eastAsia="Tahoma"/>
          <w:color w:val="000000" w:themeColor="text1"/>
          <w:lang w:val="el-GR"/>
        </w:rPr>
        <w:t>υπερ</w:t>
      </w:r>
      <w:proofErr w:type="spellEnd"/>
      <w:r w:rsidRPr="00356191">
        <w:rPr>
          <w:rFonts w:eastAsia="Tahoma"/>
          <w:color w:val="000000" w:themeColor="text1"/>
          <w:lang w:val="el-GR"/>
        </w:rPr>
        <w:t xml:space="preserve">-υψηλών ταχυτήτων αποτελούν τους κύριους παράγοντες που οδηγούν σε μειωμένη ζήτηση για </w:t>
      </w:r>
      <w:proofErr w:type="spellStart"/>
      <w:r w:rsidRPr="00356191">
        <w:rPr>
          <w:rFonts w:eastAsia="Tahoma"/>
          <w:color w:val="000000" w:themeColor="text1"/>
          <w:lang w:val="el-GR"/>
        </w:rPr>
        <w:t>ευρυζωνικές</w:t>
      </w:r>
      <w:proofErr w:type="spellEnd"/>
      <w:r w:rsidRPr="00356191">
        <w:rPr>
          <w:rFonts w:eastAsia="Tahoma"/>
          <w:color w:val="000000" w:themeColor="text1"/>
          <w:lang w:val="el-GR"/>
        </w:rPr>
        <w:t xml:space="preserve"> υπηρεσίες </w:t>
      </w:r>
      <w:proofErr w:type="spellStart"/>
      <w:r w:rsidRPr="00356191">
        <w:rPr>
          <w:rFonts w:eastAsia="Tahoma"/>
          <w:color w:val="000000" w:themeColor="text1"/>
          <w:lang w:val="el-GR"/>
        </w:rPr>
        <w:t>υπερ</w:t>
      </w:r>
      <w:proofErr w:type="spellEnd"/>
      <w:r w:rsidRPr="00356191">
        <w:rPr>
          <w:rFonts w:eastAsia="Tahoma"/>
          <w:color w:val="000000" w:themeColor="text1"/>
          <w:lang w:val="el-GR"/>
        </w:rPr>
        <w:t xml:space="preserve">-υψηλών ταχυτήτων. Σε συνθήκες υψηλού πληθωρισμού που περιορίζει το διαθέσιμο εισόδημα των νοικοκυριών, η ανάληψη των κατάλληλων δράσεων από την πλευρά της Πολιτείας κρίνεται επιβεβλημένη προκειμένου να διατηρηθεί η δυναμική και να ενισχυθεί περαιτέρω η μετάβαση προς ακόμα υψηλότερες ταχύτητες. Επιπλέον, η παρέμβαση της Πολιτείας για την εξασφάλιση της πρόσβασης των πολιτών σε </w:t>
      </w:r>
      <w:proofErr w:type="spellStart"/>
      <w:r w:rsidRPr="00627A16">
        <w:rPr>
          <w:rFonts w:eastAsia="Tahoma"/>
          <w:color w:val="000000" w:themeColor="text1"/>
          <w:lang w:val="el-GR"/>
        </w:rPr>
        <w:t>ευρυζωνικές</w:t>
      </w:r>
      <w:proofErr w:type="spellEnd"/>
      <w:r w:rsidRPr="00356191">
        <w:rPr>
          <w:rFonts w:eastAsia="Tahoma"/>
          <w:color w:val="000000" w:themeColor="text1"/>
          <w:lang w:val="el-GR"/>
        </w:rPr>
        <w:t xml:space="preserve"> υπηρεσίες </w:t>
      </w:r>
      <w:proofErr w:type="spellStart"/>
      <w:r w:rsidRPr="00356191">
        <w:rPr>
          <w:rFonts w:eastAsia="Tahoma"/>
          <w:color w:val="000000" w:themeColor="text1"/>
          <w:lang w:val="el-GR"/>
        </w:rPr>
        <w:t>υπερ</w:t>
      </w:r>
      <w:proofErr w:type="spellEnd"/>
      <w:r w:rsidRPr="00356191">
        <w:rPr>
          <w:rFonts w:eastAsia="Tahoma"/>
          <w:color w:val="000000" w:themeColor="text1"/>
          <w:lang w:val="el-GR"/>
        </w:rPr>
        <w:t xml:space="preserve">-υψηλών ταχυτήτων κρίνεται επιβεβλημένη καθώς όπως ανέδειξε η πανδημία του </w:t>
      </w:r>
      <w:r w:rsidRPr="11E90C04">
        <w:rPr>
          <w:rFonts w:eastAsia="Tahoma"/>
          <w:color w:val="000000" w:themeColor="text1"/>
        </w:rPr>
        <w:t>COVID</w:t>
      </w:r>
      <w:r w:rsidRPr="00356191">
        <w:rPr>
          <w:rFonts w:eastAsia="Tahoma"/>
          <w:color w:val="000000" w:themeColor="text1"/>
          <w:lang w:val="el-GR"/>
        </w:rPr>
        <w:t>-19 αλλά και η ενεργειακή κρίση, οι σύγχρονες οικονομίες και κοινωνίες είναι ιδιαίτερα ευάλωτες σε αντίστοιχα μείζονας σημασίας γεγονότα. Γεγονότα όπως αυτά αλλάζουν ριζικά τον τρόπο ζωής αλλά και τον ρόλο των ψηφιακών υπηρεσιών και υπηρεσιών συνδεσιμότητας οι οποίες αποτελούν, πλέον, αναπόσπαστο αγαθό για κάθε νοικοκυριό αλλά και εργαλείο για τη καθημερινή λειτουργία των επιχειρήσεων και της οικονομίας.</w:t>
      </w:r>
    </w:p>
    <w:p w14:paraId="3E0B3B81" w14:textId="77777777" w:rsidR="11E90C04" w:rsidRDefault="11E90C04" w:rsidP="11E90C04">
      <w:pPr>
        <w:spacing w:line="300" w:lineRule="atLeast"/>
        <w:ind w:left="720"/>
        <w:rPr>
          <w:rFonts w:eastAsia="Tahoma"/>
          <w:color w:val="000000" w:themeColor="text1"/>
          <w:lang w:val="el-GR"/>
        </w:rPr>
      </w:pPr>
    </w:p>
    <w:p w14:paraId="3E0B3B82" w14:textId="77777777" w:rsidR="18A5D4E5" w:rsidRPr="00356191" w:rsidRDefault="18A5D4E5" w:rsidP="00627A16">
      <w:pPr>
        <w:rPr>
          <w:rFonts w:eastAsia="Tahoma"/>
          <w:color w:val="000000" w:themeColor="text1"/>
          <w:lang w:val="el-GR"/>
        </w:rPr>
      </w:pPr>
      <w:r w:rsidRPr="00356191">
        <w:rPr>
          <w:rFonts w:eastAsia="Tahoma"/>
          <w:color w:val="000000" w:themeColor="text1"/>
          <w:lang w:val="el-GR"/>
        </w:rPr>
        <w:t xml:space="preserve">Το Πρόγραμμα «Κουπόνι Συνδεσιμότητας </w:t>
      </w:r>
      <w:r w:rsidRPr="11E90C04">
        <w:rPr>
          <w:rFonts w:eastAsia="Tahoma"/>
          <w:color w:val="000000" w:themeColor="text1"/>
          <w:lang w:val="en-US"/>
        </w:rPr>
        <w:t>Gigabit</w:t>
      </w:r>
      <w:r w:rsidRPr="00356191">
        <w:rPr>
          <w:rFonts w:eastAsia="Tahoma"/>
          <w:color w:val="000000" w:themeColor="text1"/>
          <w:lang w:val="el-GR"/>
        </w:rPr>
        <w:t>» έρχεται να αντιμετωπίσει το πρόβλημα της μειωμένης ζήτησης και δρα συμπληρωματικά με τη δράση «</w:t>
      </w:r>
      <w:r w:rsidRPr="11E90C04">
        <w:rPr>
          <w:rFonts w:eastAsia="Tahoma"/>
          <w:color w:val="000000" w:themeColor="text1"/>
          <w:lang w:val="en-US"/>
        </w:rPr>
        <w:t>Smart</w:t>
      </w:r>
      <w:r w:rsidRPr="00356191">
        <w:rPr>
          <w:rFonts w:eastAsia="Tahoma"/>
          <w:color w:val="000000" w:themeColor="text1"/>
          <w:lang w:val="el-GR"/>
        </w:rPr>
        <w:t xml:space="preserve"> </w:t>
      </w:r>
      <w:r w:rsidRPr="11E90C04">
        <w:rPr>
          <w:rFonts w:eastAsia="Tahoma"/>
          <w:color w:val="000000" w:themeColor="text1"/>
          <w:lang w:val="en-US"/>
        </w:rPr>
        <w:t>Readiness</w:t>
      </w:r>
      <w:r w:rsidRPr="00356191">
        <w:rPr>
          <w:rFonts w:eastAsia="Tahoma"/>
          <w:color w:val="000000" w:themeColor="text1"/>
          <w:lang w:val="el-GR"/>
        </w:rPr>
        <w:t>»</w:t>
      </w:r>
      <w:r w:rsidRPr="00356191">
        <w:rPr>
          <w:rFonts w:eastAsia="Tahoma"/>
          <w:color w:val="000000" w:themeColor="text1"/>
          <w:vertAlign w:val="superscript"/>
          <w:lang w:val="el-GR"/>
        </w:rPr>
        <w:t>1</w:t>
      </w:r>
      <w:r w:rsidRPr="00356191">
        <w:rPr>
          <w:rFonts w:eastAsia="Tahoma"/>
          <w:color w:val="000000" w:themeColor="text1"/>
          <w:lang w:val="el-GR"/>
        </w:rPr>
        <w:t xml:space="preserve"> </w:t>
      </w:r>
      <w:r w:rsidRPr="00627A16">
        <w:rPr>
          <w:rFonts w:eastAsia="Tahoma"/>
          <w:color w:val="000000" w:themeColor="text1"/>
          <w:lang w:val="el-GR"/>
        </w:rPr>
        <w:t>προκειμένου</w:t>
      </w:r>
      <w:r w:rsidRPr="00356191">
        <w:rPr>
          <w:rFonts w:eastAsia="Tahoma"/>
          <w:color w:val="000000" w:themeColor="text1"/>
          <w:lang w:val="el-GR"/>
        </w:rPr>
        <w:t xml:space="preserve"> να </w:t>
      </w:r>
      <w:r w:rsidRPr="00356191">
        <w:rPr>
          <w:rFonts w:eastAsia="Tahoma"/>
          <w:color w:val="000000" w:themeColor="text1"/>
          <w:lang w:val="el-GR"/>
        </w:rPr>
        <w:lastRenderedPageBreak/>
        <w:t xml:space="preserve">αρθούν εμπόδια που περιορίζουν τη χρήση των υπηρεσιών </w:t>
      </w:r>
      <w:r w:rsidRPr="11E90C04">
        <w:rPr>
          <w:rFonts w:eastAsia="Tahoma"/>
          <w:color w:val="000000" w:themeColor="text1"/>
          <w:lang w:val="en-US"/>
        </w:rPr>
        <w:t>VHCN</w:t>
      </w:r>
      <w:r w:rsidRPr="00356191">
        <w:rPr>
          <w:rFonts w:eastAsia="Tahoma"/>
          <w:color w:val="000000" w:themeColor="text1"/>
          <w:lang w:val="el-GR"/>
        </w:rPr>
        <w:t xml:space="preserve"> από τους πολίτες συμβάλλοντας, έτσι, στην τόνωση της ζήτησης για </w:t>
      </w:r>
      <w:proofErr w:type="spellStart"/>
      <w:r w:rsidRPr="00356191">
        <w:rPr>
          <w:rFonts w:eastAsia="Tahoma"/>
          <w:color w:val="000000" w:themeColor="text1"/>
          <w:lang w:val="el-GR"/>
        </w:rPr>
        <w:t>ευρυζωνικές</w:t>
      </w:r>
      <w:proofErr w:type="spellEnd"/>
      <w:r w:rsidRPr="00356191">
        <w:rPr>
          <w:rFonts w:eastAsia="Tahoma"/>
          <w:color w:val="000000" w:themeColor="text1"/>
          <w:lang w:val="el-GR"/>
        </w:rPr>
        <w:t xml:space="preserve"> υπηρεσίες </w:t>
      </w:r>
      <w:proofErr w:type="spellStart"/>
      <w:r w:rsidRPr="00356191">
        <w:rPr>
          <w:rFonts w:eastAsia="Tahoma"/>
          <w:color w:val="000000" w:themeColor="text1"/>
          <w:lang w:val="el-GR"/>
        </w:rPr>
        <w:t>υπερ</w:t>
      </w:r>
      <w:proofErr w:type="spellEnd"/>
      <w:r w:rsidRPr="00356191">
        <w:rPr>
          <w:rFonts w:eastAsia="Tahoma"/>
          <w:color w:val="000000" w:themeColor="text1"/>
          <w:lang w:val="el-GR"/>
        </w:rPr>
        <w:t>-υψηλών ταχυτήτων και δημιουργώντας ένα πιο ευνοϊκό επενδυτικό περιβάλλον για τις υλοποιούμενες ιδιωτικές και δημόσιες επενδύσεις για την ανάπτυξη δικτύων.</w:t>
      </w:r>
    </w:p>
    <w:p w14:paraId="3E0B3B83" w14:textId="77777777" w:rsidR="18A5D4E5" w:rsidRDefault="18A5D4E5" w:rsidP="00627A16">
      <w:pPr>
        <w:rPr>
          <w:rFonts w:eastAsia="Tahoma"/>
          <w:color w:val="000000" w:themeColor="text1"/>
          <w:lang w:val="el-GR"/>
        </w:rPr>
      </w:pPr>
      <w:r w:rsidRPr="11E90C04">
        <w:rPr>
          <w:rFonts w:eastAsia="Tahoma"/>
          <w:color w:val="000000" w:themeColor="text1"/>
          <w:lang w:val="el-GR"/>
        </w:rPr>
        <w:t xml:space="preserve">Στο αντικείμενο της Δράσης περιλαμβάνονται τα παρακάτω </w:t>
      </w:r>
      <w:proofErr w:type="spellStart"/>
      <w:r w:rsidRPr="11E90C04">
        <w:rPr>
          <w:rFonts w:eastAsia="Tahoma"/>
          <w:color w:val="000000" w:themeColor="text1"/>
          <w:lang w:val="el-GR"/>
        </w:rPr>
        <w:t>Υποέργα</w:t>
      </w:r>
      <w:proofErr w:type="spellEnd"/>
      <w:r w:rsidRPr="11E90C04">
        <w:rPr>
          <w:rFonts w:eastAsia="Tahoma"/>
          <w:color w:val="000000" w:themeColor="text1"/>
          <w:lang w:val="el-GR"/>
        </w:rPr>
        <w:t>:</w:t>
      </w:r>
    </w:p>
    <w:p w14:paraId="3E0B3B84" w14:textId="77777777" w:rsidR="11E90C04" w:rsidRDefault="11E90C04" w:rsidP="11E90C04">
      <w:pPr>
        <w:ind w:left="720"/>
        <w:rPr>
          <w:rFonts w:eastAsia="Tahoma"/>
          <w:color w:val="000000" w:themeColor="text1"/>
          <w:lang w:val="el-GR"/>
        </w:rPr>
      </w:pPr>
    </w:p>
    <w:p w14:paraId="3E0B3B85" w14:textId="77777777" w:rsidR="18A5D4E5" w:rsidRDefault="18A5D4E5" w:rsidP="00627A16">
      <w:pPr>
        <w:pStyle w:val="aff"/>
        <w:numPr>
          <w:ilvl w:val="0"/>
          <w:numId w:val="64"/>
        </w:numPr>
        <w:ind w:left="426"/>
        <w:rPr>
          <w:rFonts w:eastAsia="Tahoma"/>
          <w:color w:val="000000" w:themeColor="text1"/>
          <w:lang w:val="el-GR"/>
        </w:rPr>
      </w:pPr>
      <w:proofErr w:type="spellStart"/>
      <w:r w:rsidRPr="11E90C04">
        <w:rPr>
          <w:rFonts w:eastAsia="Tahoma"/>
          <w:b/>
          <w:bCs/>
          <w:color w:val="000000" w:themeColor="text1"/>
          <w:u w:val="single"/>
          <w:lang w:val="el-GR"/>
        </w:rPr>
        <w:t>Υποέργο</w:t>
      </w:r>
      <w:proofErr w:type="spellEnd"/>
      <w:r w:rsidRPr="11E90C04">
        <w:rPr>
          <w:rFonts w:eastAsia="Tahoma"/>
          <w:b/>
          <w:bCs/>
          <w:color w:val="000000" w:themeColor="text1"/>
          <w:u w:val="single"/>
          <w:lang w:val="el-GR"/>
        </w:rPr>
        <w:t xml:space="preserve"> 1 – Επιταγές</w:t>
      </w:r>
    </w:p>
    <w:p w14:paraId="3E0B3B86" w14:textId="77777777" w:rsidR="18A5D4E5" w:rsidRDefault="18A5D4E5" w:rsidP="00995186">
      <w:pPr>
        <w:rPr>
          <w:rFonts w:eastAsia="Tahoma"/>
          <w:color w:val="000000" w:themeColor="text1"/>
          <w:lang w:val="el-GR"/>
        </w:rPr>
      </w:pPr>
      <w:r w:rsidRPr="11E90C04">
        <w:rPr>
          <w:rFonts w:eastAsia="Tahoma"/>
          <w:color w:val="000000" w:themeColor="text1"/>
          <w:lang w:val="el-GR"/>
        </w:rPr>
        <w:t xml:space="preserve">Στο αντικείμενο του </w:t>
      </w:r>
      <w:proofErr w:type="spellStart"/>
      <w:r w:rsidRPr="11E90C04">
        <w:rPr>
          <w:rFonts w:eastAsia="Tahoma"/>
          <w:color w:val="000000" w:themeColor="text1"/>
          <w:lang w:val="el-GR"/>
        </w:rPr>
        <w:t>Υποέργου</w:t>
      </w:r>
      <w:proofErr w:type="spellEnd"/>
      <w:r w:rsidRPr="11E90C04">
        <w:rPr>
          <w:rFonts w:eastAsia="Tahoma"/>
          <w:color w:val="000000" w:themeColor="text1"/>
          <w:lang w:val="el-GR"/>
        </w:rPr>
        <w:t xml:space="preserve"> 1, περιλαμβάνεται :</w:t>
      </w:r>
    </w:p>
    <w:p w14:paraId="3E0B3B87" w14:textId="77777777" w:rsidR="18A5D4E5" w:rsidRDefault="18A5D4E5" w:rsidP="00995186">
      <w:pPr>
        <w:spacing w:line="259" w:lineRule="auto"/>
        <w:rPr>
          <w:rFonts w:eastAsia="Tahoma"/>
          <w:color w:val="000000" w:themeColor="text1"/>
          <w:lang w:val="el-GR"/>
        </w:rPr>
      </w:pPr>
      <w:r w:rsidRPr="11E90C04">
        <w:rPr>
          <w:rFonts w:eastAsia="Tahoma"/>
          <w:color w:val="000000" w:themeColor="text1"/>
          <w:lang w:val="el-GR"/>
        </w:rPr>
        <w:t xml:space="preserve">Χορήγηση </w:t>
      </w:r>
      <w:proofErr w:type="spellStart"/>
      <w:r w:rsidRPr="11E90C04">
        <w:rPr>
          <w:rFonts w:eastAsia="Tahoma"/>
          <w:color w:val="000000" w:themeColor="text1"/>
          <w:lang w:val="el-GR"/>
        </w:rPr>
        <w:t>voucher</w:t>
      </w:r>
      <w:proofErr w:type="spellEnd"/>
      <w:r w:rsidRPr="11E90C04">
        <w:rPr>
          <w:rFonts w:eastAsia="Tahoma"/>
          <w:color w:val="000000" w:themeColor="text1"/>
          <w:lang w:val="el-GR"/>
        </w:rPr>
        <w:t xml:space="preserve"> για την υποστήριξη νοικοκυριών και </w:t>
      </w:r>
      <w:proofErr w:type="spellStart"/>
      <w:r w:rsidRPr="11E90C04">
        <w:rPr>
          <w:rFonts w:eastAsia="Tahoma"/>
          <w:color w:val="000000" w:themeColor="text1"/>
          <w:lang w:val="el-GR"/>
        </w:rPr>
        <w:t>μικρο</w:t>
      </w:r>
      <w:proofErr w:type="spellEnd"/>
      <w:r w:rsidRPr="11E90C04">
        <w:rPr>
          <w:rFonts w:eastAsia="Tahoma"/>
          <w:color w:val="000000" w:themeColor="text1"/>
          <w:lang w:val="el-GR"/>
        </w:rPr>
        <w:t xml:space="preserve">-μεσαίων επιχειρήσεων προκειμένου να αποκτήσουν </w:t>
      </w:r>
      <w:proofErr w:type="spellStart"/>
      <w:r w:rsidRPr="11E90C04">
        <w:rPr>
          <w:rFonts w:eastAsia="Tahoma"/>
          <w:color w:val="000000" w:themeColor="text1"/>
          <w:lang w:val="el-GR"/>
        </w:rPr>
        <w:t>ευρυζωνική</w:t>
      </w:r>
      <w:proofErr w:type="spellEnd"/>
      <w:r w:rsidRPr="11E90C04">
        <w:rPr>
          <w:rFonts w:eastAsia="Tahoma"/>
          <w:color w:val="000000" w:themeColor="text1"/>
          <w:lang w:val="el-GR"/>
        </w:rPr>
        <w:t xml:space="preserve"> σύνδεση </w:t>
      </w:r>
      <w:proofErr w:type="spellStart"/>
      <w:r w:rsidRPr="11E90C04">
        <w:rPr>
          <w:rFonts w:eastAsia="Tahoma"/>
          <w:color w:val="000000" w:themeColor="text1"/>
          <w:lang w:val="el-GR"/>
        </w:rPr>
        <w:t>υπερυψηλής</w:t>
      </w:r>
      <w:proofErr w:type="spellEnd"/>
      <w:r w:rsidRPr="11E90C04">
        <w:rPr>
          <w:rFonts w:eastAsia="Tahoma"/>
          <w:color w:val="000000" w:themeColor="text1"/>
          <w:lang w:val="el-GR"/>
        </w:rPr>
        <w:t xml:space="preserve"> ταχύτητας μέσω της μείωσης του αρχικού κόστους σύνδεσης και των μηνιαίων τελών για μία περίοδο 24 μηνών.</w:t>
      </w:r>
    </w:p>
    <w:p w14:paraId="3E0B3B88" w14:textId="77777777" w:rsidR="11E90C04" w:rsidRDefault="11E90C04" w:rsidP="11E90C04">
      <w:pPr>
        <w:ind w:left="720"/>
        <w:rPr>
          <w:rFonts w:eastAsia="Tahoma"/>
          <w:color w:val="000000" w:themeColor="text1"/>
          <w:lang w:val="el-GR"/>
        </w:rPr>
      </w:pPr>
    </w:p>
    <w:p w14:paraId="3E0B3B89" w14:textId="77777777" w:rsidR="18A5D4E5" w:rsidRDefault="18A5D4E5" w:rsidP="00627A16">
      <w:pPr>
        <w:pStyle w:val="aff"/>
        <w:numPr>
          <w:ilvl w:val="0"/>
          <w:numId w:val="64"/>
        </w:numPr>
        <w:ind w:left="426"/>
        <w:rPr>
          <w:rFonts w:eastAsia="Tahoma"/>
          <w:color w:val="000000" w:themeColor="text1"/>
          <w:lang w:val="el-GR"/>
        </w:rPr>
      </w:pPr>
      <w:proofErr w:type="spellStart"/>
      <w:r w:rsidRPr="11E90C04">
        <w:rPr>
          <w:rFonts w:eastAsia="Tahoma"/>
          <w:b/>
          <w:bCs/>
          <w:color w:val="000000" w:themeColor="text1"/>
          <w:u w:val="single"/>
          <w:lang w:val="el-GR"/>
        </w:rPr>
        <w:t>Υποέργο</w:t>
      </w:r>
      <w:proofErr w:type="spellEnd"/>
      <w:r w:rsidRPr="11E90C04">
        <w:rPr>
          <w:rFonts w:eastAsia="Tahoma"/>
          <w:b/>
          <w:bCs/>
          <w:color w:val="000000" w:themeColor="text1"/>
          <w:u w:val="single"/>
          <w:lang w:val="el-GR"/>
        </w:rPr>
        <w:t xml:space="preserve"> 2 - Υλοποίηση και παραγωγική λειτουργία Ηλεκτρονικής Πλατφόρμας διαχείρισης αιτήσεων και παρακολούθησης του κύκλου ζωής του Προγράμματος «Κουπόνι Συνδεσιμότητας </w:t>
      </w:r>
      <w:r w:rsidRPr="11E90C04">
        <w:rPr>
          <w:rFonts w:eastAsia="Tahoma"/>
          <w:b/>
          <w:bCs/>
          <w:color w:val="000000" w:themeColor="text1"/>
          <w:u w:val="single"/>
          <w:lang w:val="en-US"/>
        </w:rPr>
        <w:t>Gigabit</w:t>
      </w:r>
      <w:r w:rsidRPr="11E90C04">
        <w:rPr>
          <w:rFonts w:eastAsia="Tahoma"/>
          <w:b/>
          <w:bCs/>
          <w:color w:val="000000" w:themeColor="text1"/>
          <w:u w:val="single"/>
          <w:lang w:val="el-GR"/>
        </w:rPr>
        <w:t>»</w:t>
      </w:r>
    </w:p>
    <w:p w14:paraId="3E0B3B8A" w14:textId="77777777" w:rsidR="18A5D4E5" w:rsidRDefault="18A5D4E5" w:rsidP="00995186">
      <w:pPr>
        <w:rPr>
          <w:rFonts w:eastAsia="Tahoma"/>
          <w:color w:val="000000" w:themeColor="text1"/>
          <w:lang w:val="el-GR"/>
        </w:rPr>
      </w:pPr>
      <w:r w:rsidRPr="11E90C04">
        <w:rPr>
          <w:rFonts w:eastAsia="Tahoma"/>
          <w:color w:val="000000" w:themeColor="text1"/>
          <w:lang w:val="el-GR"/>
        </w:rPr>
        <w:t xml:space="preserve">Στόχος του συγκεκριμένου </w:t>
      </w:r>
      <w:proofErr w:type="spellStart"/>
      <w:r w:rsidRPr="11E90C04">
        <w:rPr>
          <w:rFonts w:eastAsia="Tahoma"/>
          <w:color w:val="000000" w:themeColor="text1"/>
          <w:lang w:val="el-GR"/>
        </w:rPr>
        <w:t>υποέργου</w:t>
      </w:r>
      <w:proofErr w:type="spellEnd"/>
      <w:r w:rsidRPr="11E90C04">
        <w:rPr>
          <w:rFonts w:eastAsia="Tahoma"/>
          <w:color w:val="000000" w:themeColor="text1"/>
          <w:lang w:val="el-GR"/>
        </w:rPr>
        <w:t xml:space="preserve"> είναι η υλοποίηση και λειτουργία της ηλεκτρονικής πλατφόρμας που αυτοματοποιεί πλήρως τον κύκλο ζωής του Προγράμματος. Η πλατφόρμα θα </w:t>
      </w:r>
      <w:proofErr w:type="spellStart"/>
      <w:r w:rsidRPr="11E90C04">
        <w:rPr>
          <w:rFonts w:eastAsia="Tahoma"/>
          <w:color w:val="000000" w:themeColor="text1"/>
          <w:lang w:val="el-GR"/>
        </w:rPr>
        <w:t>διαλειτουργεί</w:t>
      </w:r>
      <w:proofErr w:type="spellEnd"/>
      <w:r w:rsidRPr="11E90C04">
        <w:rPr>
          <w:rFonts w:eastAsia="Tahoma"/>
          <w:color w:val="000000" w:themeColor="text1"/>
          <w:lang w:val="el-GR"/>
        </w:rPr>
        <w:t xml:space="preserve"> με το σύστημα υποβολής αιτήσεων που θα αναπτύξει ο Φορέας Υλοποίησης και θα υποστηρίζει ενδεικτικά τις παρακάτω διαδικασίες: </w:t>
      </w:r>
    </w:p>
    <w:p w14:paraId="3E0B3B8B" w14:textId="77777777" w:rsidR="18A5D4E5" w:rsidRDefault="18A5D4E5">
      <w:pPr>
        <w:pStyle w:val="aff"/>
        <w:numPr>
          <w:ilvl w:val="0"/>
          <w:numId w:val="22"/>
        </w:numPr>
        <w:rPr>
          <w:rFonts w:eastAsia="Tahoma"/>
          <w:color w:val="000000" w:themeColor="text1"/>
          <w:lang w:val="el-GR"/>
        </w:rPr>
      </w:pPr>
      <w:r w:rsidRPr="11E90C04">
        <w:rPr>
          <w:rFonts w:eastAsia="Tahoma"/>
          <w:color w:val="000000" w:themeColor="text1"/>
          <w:lang w:val="el-GR"/>
        </w:rPr>
        <w:t xml:space="preserve">Υλοποίηση των απαραίτητων λειτουργειών για τον πλήρη αυτοματισμό του κύκλου ζωής των κουπονιών που θα εκδίδονται στο πλαίσιο του Προγράμματος </w:t>
      </w:r>
    </w:p>
    <w:p w14:paraId="3E0B3B8C" w14:textId="77777777" w:rsidR="18A5D4E5" w:rsidRDefault="18A5D4E5">
      <w:pPr>
        <w:pStyle w:val="aff"/>
        <w:numPr>
          <w:ilvl w:val="0"/>
          <w:numId w:val="22"/>
        </w:numPr>
        <w:rPr>
          <w:rFonts w:eastAsia="Tahoma"/>
          <w:color w:val="000000" w:themeColor="text1"/>
          <w:lang w:val="el-GR"/>
        </w:rPr>
      </w:pPr>
      <w:r w:rsidRPr="11E90C04">
        <w:rPr>
          <w:rFonts w:eastAsia="Tahoma"/>
          <w:color w:val="000000" w:themeColor="text1"/>
          <w:lang w:val="el-GR"/>
        </w:rPr>
        <w:t xml:space="preserve">Ηλεκτρονική επικοινωνία με </w:t>
      </w:r>
      <w:proofErr w:type="spellStart"/>
      <w:r w:rsidRPr="11E90C04">
        <w:rPr>
          <w:rFonts w:eastAsia="Tahoma"/>
          <w:color w:val="000000" w:themeColor="text1"/>
          <w:lang w:val="el-GR"/>
        </w:rPr>
        <w:t>παρόχους</w:t>
      </w:r>
      <w:proofErr w:type="spellEnd"/>
      <w:r w:rsidRPr="11E90C04">
        <w:rPr>
          <w:rFonts w:eastAsia="Tahoma"/>
          <w:color w:val="000000" w:themeColor="text1"/>
          <w:lang w:val="el-GR"/>
        </w:rPr>
        <w:t xml:space="preserve"> ηλεκτρονικών επικοινωνιών </w:t>
      </w:r>
    </w:p>
    <w:p w14:paraId="3E0B3B8D" w14:textId="77777777" w:rsidR="18A5D4E5" w:rsidRDefault="18A5D4E5">
      <w:pPr>
        <w:pStyle w:val="aff"/>
        <w:numPr>
          <w:ilvl w:val="0"/>
          <w:numId w:val="22"/>
        </w:numPr>
        <w:rPr>
          <w:rFonts w:eastAsia="Tahoma"/>
          <w:color w:val="000000" w:themeColor="text1"/>
          <w:lang w:val="el-GR"/>
        </w:rPr>
      </w:pPr>
      <w:r w:rsidRPr="11E90C04">
        <w:rPr>
          <w:rFonts w:eastAsia="Tahoma"/>
          <w:color w:val="000000" w:themeColor="text1"/>
          <w:lang w:val="el-GR"/>
        </w:rPr>
        <w:t xml:space="preserve">Διασύνδεση τρίτων φορέων που μπορεί να συμμετέχουν με κάποιο ρόλο στον κύκλο διαχείρισης του Προγράμματος. </w:t>
      </w:r>
    </w:p>
    <w:p w14:paraId="3E0B3B8E" w14:textId="77777777" w:rsidR="18A5D4E5" w:rsidRDefault="18A5D4E5">
      <w:pPr>
        <w:pStyle w:val="aff"/>
        <w:numPr>
          <w:ilvl w:val="0"/>
          <w:numId w:val="22"/>
        </w:numPr>
        <w:rPr>
          <w:rFonts w:eastAsia="Tahoma"/>
          <w:color w:val="000000" w:themeColor="text1"/>
          <w:lang w:val="el-GR"/>
        </w:rPr>
      </w:pPr>
      <w:r w:rsidRPr="11E90C04">
        <w:rPr>
          <w:rFonts w:eastAsia="Tahoma"/>
          <w:color w:val="000000" w:themeColor="text1"/>
          <w:lang w:val="el-GR"/>
        </w:rPr>
        <w:t xml:space="preserve">Διασύνδεση με συστήματα του δημοσίου, όπως συστήματα καταχώρησης έργων κρατικών ενισχύσεων για έλεγχο σώρευσης κλπ. </w:t>
      </w:r>
    </w:p>
    <w:p w14:paraId="3E0B3B8F" w14:textId="77777777" w:rsidR="18A5D4E5" w:rsidRDefault="18A5D4E5" w:rsidP="00995186">
      <w:pPr>
        <w:rPr>
          <w:rFonts w:eastAsia="Tahoma"/>
          <w:color w:val="000000" w:themeColor="text1"/>
          <w:lang w:val="el-GR"/>
        </w:rPr>
      </w:pPr>
      <w:r w:rsidRPr="11E90C04">
        <w:rPr>
          <w:rFonts w:eastAsia="Tahoma"/>
          <w:color w:val="000000" w:themeColor="text1"/>
          <w:lang w:val="el-GR"/>
        </w:rPr>
        <w:t xml:space="preserve">Μέσω του </w:t>
      </w:r>
      <w:proofErr w:type="spellStart"/>
      <w:r w:rsidRPr="11E90C04">
        <w:rPr>
          <w:rFonts w:eastAsia="Tahoma"/>
          <w:color w:val="000000" w:themeColor="text1"/>
          <w:lang w:val="el-GR"/>
        </w:rPr>
        <w:t>υποέργου</w:t>
      </w:r>
      <w:proofErr w:type="spellEnd"/>
      <w:r w:rsidRPr="11E90C04">
        <w:rPr>
          <w:rFonts w:eastAsia="Tahoma"/>
          <w:color w:val="000000" w:themeColor="text1"/>
          <w:lang w:val="el-GR"/>
        </w:rPr>
        <w:t xml:space="preserve"> δύναται να παρασχεθούν και υπηρεσίες αναβάθμιση/ βελτίωσης του συστήματος υποβολής αιτήσεων συμμετοχής στο Πρόγραμμα, σε περίπτωση που κριθεί αναγκαίο από τον Φορέα Υλοποίησης. </w:t>
      </w:r>
    </w:p>
    <w:p w14:paraId="3E0B3B96" w14:textId="77777777" w:rsidR="11E90C04" w:rsidRDefault="11E90C04" w:rsidP="11E90C04">
      <w:pPr>
        <w:ind w:left="720"/>
        <w:rPr>
          <w:rFonts w:eastAsia="Tahoma"/>
          <w:color w:val="000000" w:themeColor="text1"/>
          <w:lang w:val="el-GR"/>
        </w:rPr>
      </w:pPr>
    </w:p>
    <w:p w14:paraId="3E0B3B97" w14:textId="77777777" w:rsidR="18A5D4E5" w:rsidRDefault="18A5D4E5" w:rsidP="00627A16">
      <w:pPr>
        <w:pStyle w:val="aff"/>
        <w:numPr>
          <w:ilvl w:val="0"/>
          <w:numId w:val="64"/>
        </w:numPr>
        <w:ind w:left="426"/>
        <w:rPr>
          <w:rFonts w:eastAsia="Tahoma"/>
          <w:color w:val="000000" w:themeColor="text1"/>
          <w:lang w:val="el-GR"/>
        </w:rPr>
      </w:pPr>
      <w:proofErr w:type="spellStart"/>
      <w:r w:rsidRPr="11E90C04">
        <w:rPr>
          <w:rFonts w:eastAsia="Tahoma"/>
          <w:b/>
          <w:bCs/>
          <w:color w:val="000000" w:themeColor="text1"/>
          <w:u w:val="single"/>
          <w:lang w:val="el-GR"/>
        </w:rPr>
        <w:t>Υποέργο</w:t>
      </w:r>
      <w:proofErr w:type="spellEnd"/>
      <w:r w:rsidRPr="11E90C04">
        <w:rPr>
          <w:rFonts w:eastAsia="Tahoma"/>
          <w:b/>
          <w:bCs/>
          <w:color w:val="000000" w:themeColor="text1"/>
          <w:u w:val="single"/>
          <w:lang w:val="el-GR"/>
        </w:rPr>
        <w:t xml:space="preserve"> 3. </w:t>
      </w:r>
      <w:r w:rsidR="33660898" w:rsidRPr="11E90C04">
        <w:rPr>
          <w:rFonts w:eastAsia="Tahoma"/>
          <w:b/>
          <w:bCs/>
          <w:color w:val="000000" w:themeColor="text1"/>
          <w:u w:val="single"/>
          <w:lang w:val="el-GR"/>
        </w:rPr>
        <w:t xml:space="preserve">Υπηρεσίες </w:t>
      </w:r>
      <w:r w:rsidR="0069594A">
        <w:rPr>
          <w:rFonts w:eastAsia="Tahoma"/>
          <w:b/>
          <w:bCs/>
          <w:color w:val="000000" w:themeColor="text1"/>
          <w:u w:val="single"/>
          <w:lang w:val="el-GR"/>
        </w:rPr>
        <w:t>γραφείου ενημέρωσης και υποστήριξης Προγράμματος (</w:t>
      </w:r>
      <w:r w:rsidR="0069594A">
        <w:rPr>
          <w:rFonts w:eastAsia="Tahoma"/>
          <w:b/>
          <w:bCs/>
          <w:color w:val="000000" w:themeColor="text1"/>
          <w:u w:val="single"/>
          <w:lang w:val="en-US"/>
        </w:rPr>
        <w:t>Help</w:t>
      </w:r>
      <w:r w:rsidR="0069594A">
        <w:rPr>
          <w:rFonts w:eastAsia="Tahoma"/>
          <w:b/>
          <w:bCs/>
          <w:color w:val="000000" w:themeColor="text1"/>
          <w:u w:val="single"/>
          <w:lang w:val="el-GR"/>
        </w:rPr>
        <w:t xml:space="preserve"> </w:t>
      </w:r>
      <w:r w:rsidR="0069594A">
        <w:rPr>
          <w:rFonts w:eastAsia="Tahoma"/>
          <w:b/>
          <w:bCs/>
          <w:color w:val="000000" w:themeColor="text1"/>
          <w:u w:val="single"/>
          <w:lang w:val="en-US"/>
        </w:rPr>
        <w:t>Desk</w:t>
      </w:r>
      <w:r w:rsidR="0069594A" w:rsidRPr="00C813BF">
        <w:rPr>
          <w:rFonts w:eastAsia="Tahoma"/>
          <w:b/>
          <w:bCs/>
          <w:color w:val="000000" w:themeColor="text1"/>
          <w:u w:val="single"/>
          <w:lang w:val="el-GR"/>
        </w:rPr>
        <w:t>)</w:t>
      </w:r>
    </w:p>
    <w:p w14:paraId="3E0B3B98" w14:textId="77777777" w:rsidR="18A5D4E5" w:rsidRDefault="00995186">
      <w:pPr>
        <w:pStyle w:val="aff"/>
        <w:numPr>
          <w:ilvl w:val="0"/>
          <w:numId w:val="22"/>
        </w:numPr>
        <w:rPr>
          <w:rFonts w:eastAsia="Tahoma"/>
          <w:color w:val="000000" w:themeColor="text1"/>
          <w:lang w:val="el-GR"/>
        </w:rPr>
      </w:pPr>
      <w:r>
        <w:rPr>
          <w:rFonts w:eastAsia="Tahoma"/>
          <w:color w:val="000000" w:themeColor="text1"/>
          <w:lang w:val="el-GR"/>
        </w:rPr>
        <w:t>Αποτελεί το αντικείμενο της παρούσας διακήρυξης</w:t>
      </w:r>
    </w:p>
    <w:p w14:paraId="3E0B3B99" w14:textId="77777777" w:rsidR="11E90C04" w:rsidRPr="00356191" w:rsidRDefault="11E90C04" w:rsidP="11E90C04">
      <w:pPr>
        <w:ind w:left="720"/>
        <w:rPr>
          <w:rFonts w:eastAsia="Tahoma"/>
          <w:color w:val="000000" w:themeColor="text1"/>
          <w:lang w:val="el-GR"/>
        </w:rPr>
      </w:pPr>
    </w:p>
    <w:p w14:paraId="3E0B3B9B" w14:textId="77777777" w:rsidR="18A5D4E5" w:rsidRDefault="18A5D4E5" w:rsidP="00627A16">
      <w:pPr>
        <w:pStyle w:val="aff"/>
        <w:numPr>
          <w:ilvl w:val="0"/>
          <w:numId w:val="64"/>
        </w:numPr>
        <w:ind w:left="426"/>
        <w:rPr>
          <w:rFonts w:eastAsia="Tahoma"/>
          <w:color w:val="000000" w:themeColor="text1"/>
          <w:lang w:val="el-GR"/>
        </w:rPr>
      </w:pPr>
      <w:proofErr w:type="spellStart"/>
      <w:r w:rsidRPr="11E90C04">
        <w:rPr>
          <w:rFonts w:eastAsia="Tahoma"/>
          <w:b/>
          <w:bCs/>
          <w:color w:val="000000" w:themeColor="text1"/>
          <w:u w:val="single"/>
          <w:lang w:val="el-GR"/>
        </w:rPr>
        <w:t>Υποέργο</w:t>
      </w:r>
      <w:proofErr w:type="spellEnd"/>
      <w:r w:rsidRPr="11E90C04">
        <w:rPr>
          <w:rFonts w:eastAsia="Tahoma"/>
          <w:b/>
          <w:bCs/>
          <w:color w:val="000000" w:themeColor="text1"/>
          <w:u w:val="single"/>
          <w:lang w:val="el-GR"/>
        </w:rPr>
        <w:t xml:space="preserve"> 4 - Κεντρικός Συντονισμός </w:t>
      </w:r>
      <w:r w:rsidR="00D03AAD">
        <w:rPr>
          <w:rFonts w:eastAsia="Tahoma"/>
          <w:b/>
          <w:bCs/>
          <w:color w:val="000000" w:themeColor="text1"/>
          <w:u w:val="single"/>
          <w:lang w:val="el-GR"/>
        </w:rPr>
        <w:t>-</w:t>
      </w:r>
      <w:r w:rsidRPr="11E90C04">
        <w:rPr>
          <w:rFonts w:eastAsia="Tahoma"/>
          <w:b/>
          <w:bCs/>
          <w:color w:val="000000" w:themeColor="text1"/>
          <w:u w:val="single"/>
          <w:lang w:val="el-GR"/>
        </w:rPr>
        <w:t xml:space="preserve"> Διοίκηση Προγράμματος</w:t>
      </w:r>
    </w:p>
    <w:p w14:paraId="3E0B3B9C" w14:textId="77777777" w:rsidR="18A5D4E5" w:rsidRDefault="00995186" w:rsidP="00995186">
      <w:pPr>
        <w:rPr>
          <w:rFonts w:eastAsia="Tahoma"/>
          <w:color w:val="000000" w:themeColor="text1"/>
          <w:lang w:val="el-GR"/>
        </w:rPr>
      </w:pPr>
      <w:r>
        <w:rPr>
          <w:rFonts w:eastAsia="Tahoma"/>
          <w:color w:val="000000" w:themeColor="text1"/>
          <w:lang w:val="el-GR"/>
        </w:rPr>
        <w:t>Αφορά την παροχή υπηρεσιών για τον Κεντρικό Συντονισμό και τη Διοίκη</w:t>
      </w:r>
      <w:r w:rsidR="00345EC1">
        <w:rPr>
          <w:rFonts w:eastAsia="Tahoma"/>
          <w:color w:val="000000" w:themeColor="text1"/>
          <w:lang w:val="el-GR"/>
        </w:rPr>
        <w:t>ση</w:t>
      </w:r>
      <w:r>
        <w:rPr>
          <w:rFonts w:eastAsia="Tahoma"/>
          <w:color w:val="000000" w:themeColor="text1"/>
          <w:lang w:val="el-GR"/>
        </w:rPr>
        <w:t xml:space="preserve"> του Προγράμματος</w:t>
      </w:r>
      <w:r w:rsidR="18A5D4E5" w:rsidRPr="11E90C04">
        <w:rPr>
          <w:rFonts w:eastAsia="Tahoma"/>
          <w:color w:val="000000" w:themeColor="text1"/>
          <w:lang w:val="el-GR"/>
        </w:rPr>
        <w:t>.</w:t>
      </w:r>
    </w:p>
    <w:p w14:paraId="3E0B3B9D" w14:textId="77777777" w:rsidR="11E90C04" w:rsidRDefault="11E90C04" w:rsidP="11E90C04">
      <w:pPr>
        <w:ind w:left="720"/>
        <w:rPr>
          <w:rFonts w:eastAsia="Tahoma"/>
          <w:color w:val="000000" w:themeColor="text1"/>
          <w:lang w:val="el-GR"/>
        </w:rPr>
      </w:pPr>
    </w:p>
    <w:p w14:paraId="3E0B3B9E" w14:textId="77777777" w:rsidR="18A5D4E5" w:rsidRDefault="18A5D4E5" w:rsidP="00627A16">
      <w:pPr>
        <w:pStyle w:val="aff"/>
        <w:numPr>
          <w:ilvl w:val="0"/>
          <w:numId w:val="64"/>
        </w:numPr>
        <w:ind w:left="426"/>
        <w:rPr>
          <w:rFonts w:eastAsia="Tahoma"/>
          <w:color w:val="000000" w:themeColor="text1"/>
          <w:lang w:val="el-GR"/>
        </w:rPr>
      </w:pPr>
      <w:proofErr w:type="spellStart"/>
      <w:r w:rsidRPr="11E90C04">
        <w:rPr>
          <w:rFonts w:eastAsia="Tahoma"/>
          <w:b/>
          <w:bCs/>
          <w:color w:val="000000" w:themeColor="text1"/>
          <w:u w:val="single"/>
          <w:lang w:val="el-GR"/>
        </w:rPr>
        <w:t>Υποέργο</w:t>
      </w:r>
      <w:proofErr w:type="spellEnd"/>
      <w:r w:rsidRPr="11E90C04">
        <w:rPr>
          <w:rFonts w:eastAsia="Tahoma"/>
          <w:b/>
          <w:bCs/>
          <w:color w:val="000000" w:themeColor="text1"/>
          <w:u w:val="single"/>
          <w:lang w:val="el-GR"/>
        </w:rPr>
        <w:t xml:space="preserve"> 5 - Υπηρεσίες δημοσιότητας, υποστήριξης και ενημέρωσης κοινού</w:t>
      </w:r>
    </w:p>
    <w:p w14:paraId="3E0B3B9F" w14:textId="77777777" w:rsidR="00CB7ED3" w:rsidRDefault="18A5D4E5" w:rsidP="00995186">
      <w:pPr>
        <w:rPr>
          <w:rFonts w:eastAsia="Tahoma"/>
          <w:color w:val="000000" w:themeColor="text1"/>
          <w:lang w:val="el-GR"/>
        </w:rPr>
      </w:pPr>
      <w:r w:rsidRPr="11E90C04">
        <w:rPr>
          <w:rFonts w:eastAsia="Tahoma"/>
          <w:color w:val="000000" w:themeColor="text1"/>
          <w:lang w:val="el-GR"/>
        </w:rPr>
        <w:t xml:space="preserve">Το αντικείμενο του </w:t>
      </w:r>
      <w:proofErr w:type="spellStart"/>
      <w:r w:rsidRPr="11E90C04">
        <w:rPr>
          <w:rFonts w:eastAsia="Tahoma"/>
          <w:color w:val="000000" w:themeColor="text1"/>
          <w:lang w:val="el-GR"/>
        </w:rPr>
        <w:t>Υποέργου</w:t>
      </w:r>
      <w:proofErr w:type="spellEnd"/>
      <w:r w:rsidRPr="11E90C04">
        <w:rPr>
          <w:rFonts w:eastAsia="Tahoma"/>
          <w:color w:val="000000" w:themeColor="text1"/>
          <w:lang w:val="el-GR"/>
        </w:rPr>
        <w:t xml:space="preserve"> 5 περιλαμβάνει υπηρεσίες για τον αναλυτικό σχεδιασμό και εφαρμογή ενεργειών δημοσιότητας για το Πρόγραμμα. Ενδεικτικά, το αντικείμενο του παρόντος </w:t>
      </w:r>
      <w:proofErr w:type="spellStart"/>
      <w:r w:rsidRPr="11E90C04">
        <w:rPr>
          <w:rFonts w:eastAsia="Tahoma"/>
          <w:color w:val="000000" w:themeColor="text1"/>
          <w:lang w:val="el-GR"/>
        </w:rPr>
        <w:t>υποέργου</w:t>
      </w:r>
      <w:proofErr w:type="spellEnd"/>
      <w:r w:rsidRPr="11E90C04">
        <w:rPr>
          <w:rFonts w:eastAsia="Tahoma"/>
          <w:color w:val="000000" w:themeColor="text1"/>
          <w:lang w:val="el-GR"/>
        </w:rPr>
        <w:t xml:space="preserve"> μπορεί να περιλαμβάνει:</w:t>
      </w:r>
    </w:p>
    <w:p w14:paraId="3E0B3BA0" w14:textId="77777777" w:rsidR="18A5D4E5" w:rsidRDefault="18A5D4E5">
      <w:pPr>
        <w:pStyle w:val="aff"/>
        <w:numPr>
          <w:ilvl w:val="0"/>
          <w:numId w:val="22"/>
        </w:numPr>
        <w:rPr>
          <w:rFonts w:eastAsia="Tahoma"/>
          <w:color w:val="000000" w:themeColor="text1"/>
          <w:lang w:val="el-GR"/>
        </w:rPr>
      </w:pPr>
      <w:r w:rsidRPr="11E90C04">
        <w:rPr>
          <w:rFonts w:eastAsia="Tahoma"/>
          <w:color w:val="000000" w:themeColor="text1"/>
          <w:lang w:val="el-GR"/>
        </w:rPr>
        <w:t>Κατάρτιση πλάνου δημοσιότητας</w:t>
      </w:r>
    </w:p>
    <w:p w14:paraId="3E0B3BA1" w14:textId="77777777" w:rsidR="18A5D4E5" w:rsidRDefault="18A5D4E5">
      <w:pPr>
        <w:pStyle w:val="aff"/>
        <w:numPr>
          <w:ilvl w:val="0"/>
          <w:numId w:val="22"/>
        </w:numPr>
        <w:rPr>
          <w:rFonts w:eastAsia="Tahoma"/>
          <w:color w:val="000000" w:themeColor="text1"/>
          <w:lang w:val="el-GR"/>
        </w:rPr>
      </w:pPr>
      <w:r w:rsidRPr="11E90C04">
        <w:rPr>
          <w:rFonts w:eastAsia="Tahoma"/>
          <w:color w:val="000000" w:themeColor="text1"/>
          <w:lang w:val="el-GR"/>
        </w:rPr>
        <w:lastRenderedPageBreak/>
        <w:t xml:space="preserve">Σχεδιασμός ταυτότητας προγράμματος με όλα τα σχετικά </w:t>
      </w:r>
      <w:proofErr w:type="spellStart"/>
      <w:r w:rsidRPr="11E90C04">
        <w:rPr>
          <w:rFonts w:eastAsia="Tahoma"/>
          <w:color w:val="000000" w:themeColor="text1"/>
          <w:lang w:val="el-GR"/>
        </w:rPr>
        <w:t>artefacts</w:t>
      </w:r>
      <w:proofErr w:type="spellEnd"/>
      <w:r w:rsidRPr="11E90C04">
        <w:rPr>
          <w:rFonts w:eastAsia="Tahoma"/>
          <w:color w:val="000000" w:themeColor="text1"/>
          <w:lang w:val="el-GR"/>
        </w:rPr>
        <w:t>.</w:t>
      </w:r>
    </w:p>
    <w:p w14:paraId="3E0B3BA2" w14:textId="77777777" w:rsidR="18A5D4E5" w:rsidRDefault="18A5D4E5">
      <w:pPr>
        <w:pStyle w:val="aff"/>
        <w:numPr>
          <w:ilvl w:val="0"/>
          <w:numId w:val="22"/>
        </w:numPr>
        <w:rPr>
          <w:rFonts w:eastAsia="Tahoma"/>
          <w:color w:val="000000" w:themeColor="text1"/>
          <w:lang w:val="el-GR"/>
        </w:rPr>
      </w:pPr>
      <w:r w:rsidRPr="11E90C04">
        <w:rPr>
          <w:rFonts w:eastAsia="Tahoma"/>
          <w:color w:val="000000" w:themeColor="text1"/>
          <w:lang w:val="el-GR"/>
        </w:rPr>
        <w:t xml:space="preserve">Εικαστικός σχεδιασμός των  δικτυακών τόπων ενημέρωσης δικαιούχων και </w:t>
      </w:r>
      <w:proofErr w:type="spellStart"/>
      <w:r w:rsidRPr="11E90C04">
        <w:rPr>
          <w:rFonts w:eastAsia="Tahoma"/>
          <w:color w:val="000000" w:themeColor="text1"/>
          <w:lang w:val="el-GR"/>
        </w:rPr>
        <w:t>Παρόχων</w:t>
      </w:r>
      <w:proofErr w:type="spellEnd"/>
      <w:r w:rsidRPr="11E90C04">
        <w:rPr>
          <w:rFonts w:eastAsia="Tahoma"/>
          <w:color w:val="000000" w:themeColor="text1"/>
          <w:lang w:val="el-GR"/>
        </w:rPr>
        <w:t xml:space="preserve">. </w:t>
      </w:r>
    </w:p>
    <w:p w14:paraId="3E0B3BA3" w14:textId="77777777" w:rsidR="18A5D4E5" w:rsidRDefault="18A5D4E5">
      <w:pPr>
        <w:pStyle w:val="aff"/>
        <w:numPr>
          <w:ilvl w:val="0"/>
          <w:numId w:val="22"/>
        </w:numPr>
        <w:rPr>
          <w:rFonts w:eastAsia="Tahoma"/>
          <w:color w:val="000000" w:themeColor="text1"/>
          <w:lang w:val="el-GR"/>
        </w:rPr>
      </w:pPr>
      <w:r w:rsidRPr="11E90C04">
        <w:rPr>
          <w:rFonts w:eastAsia="Tahoma"/>
          <w:color w:val="000000" w:themeColor="text1"/>
          <w:lang w:val="el-GR"/>
        </w:rPr>
        <w:t xml:space="preserve">Προετοιμασία ενημερωτικού περιεχομένου που θα πρέπει να αναρτηθεί στο δικτυακό τόπο και στα διάφορα ηλεκτρονικά εργαλεία. Ο ανάδοχος θα πρέπει να τηρεί </w:t>
      </w:r>
      <w:proofErr w:type="spellStart"/>
      <w:r w:rsidRPr="11E90C04">
        <w:rPr>
          <w:rFonts w:eastAsia="Tahoma"/>
          <w:color w:val="000000" w:themeColor="text1"/>
          <w:lang w:val="el-GR"/>
        </w:rPr>
        <w:t>επικαιροποιημένη</w:t>
      </w:r>
      <w:proofErr w:type="spellEnd"/>
      <w:r w:rsidRPr="11E90C04">
        <w:rPr>
          <w:rFonts w:eastAsia="Tahoma"/>
          <w:color w:val="000000" w:themeColor="text1"/>
          <w:lang w:val="el-GR"/>
        </w:rPr>
        <w:t xml:space="preserve"> πληροφόρηση για το σύνολο του Προγράμματος.</w:t>
      </w:r>
    </w:p>
    <w:p w14:paraId="3E0B3BA4" w14:textId="77777777" w:rsidR="18A5D4E5" w:rsidRDefault="18A5D4E5">
      <w:pPr>
        <w:pStyle w:val="aff"/>
        <w:numPr>
          <w:ilvl w:val="0"/>
          <w:numId w:val="22"/>
        </w:numPr>
        <w:rPr>
          <w:rFonts w:eastAsia="Tahoma"/>
          <w:color w:val="000000" w:themeColor="text1"/>
          <w:lang w:val="el-GR"/>
        </w:rPr>
      </w:pPr>
      <w:r w:rsidRPr="11E90C04">
        <w:rPr>
          <w:rFonts w:eastAsia="Tahoma"/>
          <w:color w:val="000000" w:themeColor="text1"/>
          <w:lang w:val="el-GR"/>
        </w:rPr>
        <w:t xml:space="preserve">Προετοιμασία ενημερωτικού περιεχομένου </w:t>
      </w:r>
    </w:p>
    <w:p w14:paraId="3E0B3BA5" w14:textId="77777777" w:rsidR="18A5D4E5" w:rsidRDefault="18A5D4E5">
      <w:pPr>
        <w:pStyle w:val="aff"/>
        <w:numPr>
          <w:ilvl w:val="0"/>
          <w:numId w:val="22"/>
        </w:numPr>
        <w:rPr>
          <w:rFonts w:eastAsia="Tahoma"/>
          <w:color w:val="000000" w:themeColor="text1"/>
          <w:lang w:val="el-GR"/>
        </w:rPr>
      </w:pPr>
      <w:r w:rsidRPr="11E90C04">
        <w:rPr>
          <w:rFonts w:eastAsia="Tahoma"/>
          <w:color w:val="000000" w:themeColor="text1"/>
          <w:lang w:val="el-GR"/>
        </w:rPr>
        <w:t>Δράσεις ενημέρωσης προς του δυνητικούς δικαιούχους</w:t>
      </w:r>
    </w:p>
    <w:p w14:paraId="26F17343" w14:textId="77777777" w:rsidR="00B82D53" w:rsidRPr="00B82D53" w:rsidRDefault="18A5D4E5">
      <w:pPr>
        <w:pStyle w:val="aff"/>
        <w:numPr>
          <w:ilvl w:val="0"/>
          <w:numId w:val="22"/>
        </w:numPr>
        <w:rPr>
          <w:rFonts w:eastAsia="Tahoma"/>
          <w:color w:val="000000" w:themeColor="text1"/>
          <w:lang w:val="el-GR"/>
        </w:rPr>
      </w:pPr>
      <w:r w:rsidRPr="11E90C04">
        <w:rPr>
          <w:rFonts w:eastAsia="Tahoma"/>
          <w:color w:val="000000" w:themeColor="text1"/>
          <w:lang w:val="el-GR"/>
        </w:rPr>
        <w:t>Ενέργειες διάχυσης αποτελεσμάτων/ ευρύτερης ενημέρωσης του κοινού/πολιτών για τη δράση.</w:t>
      </w:r>
    </w:p>
    <w:p w14:paraId="3E0B3BA6" w14:textId="2A089965" w:rsidR="18A5D4E5" w:rsidRDefault="18A5D4E5" w:rsidP="00B82D53">
      <w:pPr>
        <w:pStyle w:val="aff"/>
        <w:ind w:left="420"/>
        <w:rPr>
          <w:rFonts w:eastAsia="Tahoma"/>
          <w:color w:val="000000" w:themeColor="text1"/>
          <w:lang w:val="el-GR"/>
        </w:rPr>
      </w:pPr>
      <w:r w:rsidRPr="00995186">
        <w:rPr>
          <w:lang w:val="el-GR"/>
        </w:rPr>
        <w:br/>
      </w:r>
    </w:p>
    <w:p w14:paraId="3E0B3BAE" w14:textId="77777777" w:rsidR="18A5D4E5" w:rsidRDefault="18A5D4E5" w:rsidP="00627A16">
      <w:pPr>
        <w:pStyle w:val="aff"/>
        <w:numPr>
          <w:ilvl w:val="0"/>
          <w:numId w:val="64"/>
        </w:numPr>
        <w:ind w:left="426"/>
        <w:rPr>
          <w:rFonts w:eastAsia="Tahoma"/>
          <w:color w:val="000000" w:themeColor="text1"/>
          <w:lang w:val="el-GR"/>
        </w:rPr>
      </w:pPr>
      <w:proofErr w:type="spellStart"/>
      <w:r w:rsidRPr="11E90C04">
        <w:rPr>
          <w:rFonts w:eastAsia="Tahoma"/>
          <w:b/>
          <w:bCs/>
          <w:color w:val="000000" w:themeColor="text1"/>
          <w:u w:val="single"/>
          <w:lang w:val="el-GR"/>
        </w:rPr>
        <w:t>Υποέργο</w:t>
      </w:r>
      <w:proofErr w:type="spellEnd"/>
      <w:r w:rsidRPr="11E90C04">
        <w:rPr>
          <w:rFonts w:eastAsia="Tahoma"/>
          <w:b/>
          <w:bCs/>
          <w:color w:val="000000" w:themeColor="text1"/>
          <w:u w:val="single"/>
          <w:lang w:val="el-GR"/>
        </w:rPr>
        <w:t xml:space="preserve"> 6 - Υπηρεσίες δημοσιότητας, ενημέρωσης κοινού σε τηλεοπτικά μέσα</w:t>
      </w:r>
    </w:p>
    <w:p w14:paraId="3E0B3BAF" w14:textId="77777777" w:rsidR="18A5D4E5" w:rsidRDefault="18A5D4E5" w:rsidP="00995186">
      <w:pPr>
        <w:rPr>
          <w:rFonts w:eastAsia="Tahoma"/>
          <w:color w:val="000000" w:themeColor="text1"/>
          <w:lang w:val="el-GR"/>
        </w:rPr>
      </w:pPr>
      <w:r w:rsidRPr="11E90C04">
        <w:rPr>
          <w:rFonts w:eastAsia="Tahoma"/>
          <w:color w:val="000000" w:themeColor="text1"/>
          <w:lang w:val="el-GR"/>
        </w:rPr>
        <w:t xml:space="preserve">Το αντικείμενο του </w:t>
      </w:r>
      <w:proofErr w:type="spellStart"/>
      <w:r w:rsidRPr="11E90C04">
        <w:rPr>
          <w:rFonts w:eastAsia="Tahoma"/>
          <w:color w:val="000000" w:themeColor="text1"/>
          <w:lang w:val="el-GR"/>
        </w:rPr>
        <w:t>Υποέργου</w:t>
      </w:r>
      <w:proofErr w:type="spellEnd"/>
      <w:r w:rsidRPr="11E90C04">
        <w:rPr>
          <w:rFonts w:eastAsia="Tahoma"/>
          <w:color w:val="000000" w:themeColor="text1"/>
          <w:lang w:val="el-GR"/>
        </w:rPr>
        <w:t xml:space="preserve"> 6 περιλαμβάνει υπηρεσίες για τον αναλυτικό σχεδιασμό και εφαρμογή ενεργειών δημοσιότητας για τη δράση σε τηλεοπτικά μέσα. </w:t>
      </w:r>
    </w:p>
    <w:p w14:paraId="3E0B3BB0" w14:textId="77777777" w:rsidR="18A5D4E5" w:rsidRDefault="18A5D4E5" w:rsidP="00995186">
      <w:pPr>
        <w:rPr>
          <w:rFonts w:eastAsia="Tahoma"/>
          <w:color w:val="000000" w:themeColor="text1"/>
          <w:lang w:val="el-GR"/>
        </w:rPr>
      </w:pPr>
      <w:r w:rsidRPr="11E90C04">
        <w:rPr>
          <w:rFonts w:eastAsia="Tahoma"/>
          <w:color w:val="000000" w:themeColor="text1"/>
          <w:lang w:val="el-GR"/>
        </w:rPr>
        <w:t xml:space="preserve">Ενδεικτικά, το αντικείμενο του παρόντος </w:t>
      </w:r>
      <w:proofErr w:type="spellStart"/>
      <w:r w:rsidRPr="11E90C04">
        <w:rPr>
          <w:rFonts w:eastAsia="Tahoma"/>
          <w:color w:val="000000" w:themeColor="text1"/>
          <w:lang w:val="el-GR"/>
        </w:rPr>
        <w:t>υποέργου</w:t>
      </w:r>
      <w:proofErr w:type="spellEnd"/>
      <w:r w:rsidRPr="11E90C04">
        <w:rPr>
          <w:rFonts w:eastAsia="Tahoma"/>
          <w:color w:val="000000" w:themeColor="text1"/>
          <w:lang w:val="el-GR"/>
        </w:rPr>
        <w:t xml:space="preserve"> μπορεί να περιλαμβάνει:</w:t>
      </w:r>
    </w:p>
    <w:p w14:paraId="3E0B3BB1" w14:textId="77777777" w:rsidR="18A5D4E5" w:rsidRDefault="18A5D4E5">
      <w:pPr>
        <w:pStyle w:val="aff"/>
        <w:numPr>
          <w:ilvl w:val="0"/>
          <w:numId w:val="22"/>
        </w:numPr>
        <w:rPr>
          <w:rFonts w:eastAsia="Tahoma"/>
          <w:color w:val="000000" w:themeColor="text1"/>
          <w:lang w:val="el-GR"/>
        </w:rPr>
      </w:pPr>
      <w:r w:rsidRPr="11E90C04">
        <w:rPr>
          <w:rFonts w:eastAsia="Tahoma"/>
          <w:color w:val="000000" w:themeColor="text1"/>
          <w:lang w:val="el-GR"/>
        </w:rPr>
        <w:t>Δράσεις ενημέρωσης σε τηλεοπτικά μέσα προς τους δυνητικούς δικαιούχους.</w:t>
      </w:r>
    </w:p>
    <w:p w14:paraId="3E0B3BB2" w14:textId="77777777" w:rsidR="18A5D4E5" w:rsidRDefault="18A5D4E5">
      <w:pPr>
        <w:pStyle w:val="aff"/>
        <w:numPr>
          <w:ilvl w:val="0"/>
          <w:numId w:val="22"/>
        </w:numPr>
        <w:rPr>
          <w:rFonts w:eastAsia="Tahoma"/>
          <w:color w:val="000000" w:themeColor="text1"/>
          <w:lang w:val="el-GR"/>
        </w:rPr>
      </w:pPr>
      <w:r w:rsidRPr="11E90C04">
        <w:rPr>
          <w:rFonts w:eastAsia="Tahoma"/>
          <w:color w:val="000000" w:themeColor="text1"/>
          <w:lang w:val="el-GR"/>
        </w:rPr>
        <w:t>Ενέργειες διάχυσης αποτελεσμάτων/ ευρύτερης ενημέρωσης του κοινού/πολιτών για τη δράση σε τηλεοπτικά μέσα.</w:t>
      </w:r>
    </w:p>
    <w:p w14:paraId="3E0B3BB6" w14:textId="77777777" w:rsidR="11E90C04" w:rsidRDefault="11E90C04" w:rsidP="11E90C04">
      <w:pPr>
        <w:ind w:left="1440"/>
        <w:rPr>
          <w:rFonts w:eastAsia="Tahoma"/>
          <w:color w:val="000000" w:themeColor="text1"/>
          <w:lang w:val="el-GR"/>
        </w:rPr>
      </w:pPr>
    </w:p>
    <w:p w14:paraId="3E0B3BB7" w14:textId="77777777" w:rsidR="18A5D4E5" w:rsidRDefault="18A5D4E5" w:rsidP="00627A16">
      <w:pPr>
        <w:pStyle w:val="aff"/>
        <w:numPr>
          <w:ilvl w:val="0"/>
          <w:numId w:val="64"/>
        </w:numPr>
        <w:ind w:left="426"/>
        <w:rPr>
          <w:rFonts w:eastAsia="Tahoma"/>
          <w:color w:val="000000" w:themeColor="text1"/>
          <w:lang w:val="el-GR"/>
        </w:rPr>
      </w:pPr>
      <w:proofErr w:type="spellStart"/>
      <w:r w:rsidRPr="11E90C04">
        <w:rPr>
          <w:rFonts w:eastAsia="Tahoma"/>
          <w:b/>
          <w:bCs/>
          <w:color w:val="000000" w:themeColor="text1"/>
          <w:u w:val="single"/>
          <w:lang w:val="el-GR"/>
        </w:rPr>
        <w:t>Υποέργο</w:t>
      </w:r>
      <w:proofErr w:type="spellEnd"/>
      <w:r w:rsidRPr="11E90C04">
        <w:rPr>
          <w:rFonts w:eastAsia="Tahoma"/>
          <w:b/>
          <w:bCs/>
          <w:color w:val="000000" w:themeColor="text1"/>
          <w:u w:val="single"/>
          <w:lang w:val="el-GR"/>
        </w:rPr>
        <w:t xml:space="preserve"> 7 - Επιβεβαίωση της επίτευξης κάθε Οροσήμου και Στόχου που συνδέεται με Αίτημα Πληρωμής, καθώς και της ολοκλήρωσης των Έργων στο πλαίσιο του Ταμείου Ανάκαμψης – Υπηρεσίες Ανεξάρτητου Ελεγκτή</w:t>
      </w:r>
    </w:p>
    <w:p w14:paraId="3E0B3BB8" w14:textId="77777777" w:rsidR="18A5D4E5" w:rsidRDefault="18A5D4E5" w:rsidP="00995186">
      <w:pPr>
        <w:rPr>
          <w:rFonts w:eastAsia="Tahoma"/>
          <w:color w:val="000000" w:themeColor="text1"/>
          <w:lang w:val="el-GR"/>
        </w:rPr>
      </w:pPr>
      <w:r w:rsidRPr="11E90C04">
        <w:rPr>
          <w:rFonts w:eastAsia="Tahoma"/>
          <w:color w:val="000000" w:themeColor="text1"/>
          <w:lang w:val="el-GR"/>
        </w:rPr>
        <w:t>Αντικείμενο των υπηρεσιών είναι η διενέργεια ελέγχου από τον Ανάδοχο για το Πρόγραμμα, με σκοπό την επιβεβαίωση της επίτευξης κάθε Οροσήμου και Στόχου που συνδέεται με Αίτημα Πληρωμής, καθώς και της ολοκλήρωσης του Προγράμματος, σύμφωνα και με τα ειδικότερα προβλεπόμενα στην Απόφαση Ένταξης στο ΤΑΑ. Ο Ανάδοχος θα εκτελεί τα καθήκοντά του σύμφωνα με τα Διεθνή και Ελληνικά Ελεγκτικά Πρότυπα, το Σύστημα Διαχείρισης και Ελέγχου των Δράσεων και των Έργων του Ταμείου Ανάκαμψης και Ανθεκτικότητας και το Εγχειρίδιο Διαδικασιών του Συστήματος Διαχείρισης και Ελέγχου του ΤΑΑ.</w:t>
      </w:r>
    </w:p>
    <w:p w14:paraId="3E0B3BBB" w14:textId="77777777" w:rsidR="11E90C04" w:rsidRDefault="11E90C04" w:rsidP="11E90C04">
      <w:pPr>
        <w:ind w:left="1080"/>
        <w:rPr>
          <w:rFonts w:eastAsia="Tahoma"/>
          <w:color w:val="000000" w:themeColor="text1"/>
          <w:lang w:val="el-GR"/>
        </w:rPr>
      </w:pPr>
    </w:p>
    <w:p w14:paraId="3E0B3BBC" w14:textId="77777777" w:rsidR="18A5D4E5" w:rsidRDefault="18A5D4E5" w:rsidP="00627A16">
      <w:pPr>
        <w:pStyle w:val="aff"/>
        <w:numPr>
          <w:ilvl w:val="0"/>
          <w:numId w:val="64"/>
        </w:numPr>
        <w:ind w:left="426"/>
        <w:rPr>
          <w:rFonts w:eastAsia="Tahoma"/>
          <w:color w:val="000000" w:themeColor="text1"/>
          <w:lang w:val="el-GR"/>
        </w:rPr>
      </w:pPr>
      <w:proofErr w:type="spellStart"/>
      <w:r w:rsidRPr="11E90C04">
        <w:rPr>
          <w:rFonts w:eastAsia="Tahoma"/>
          <w:b/>
          <w:bCs/>
          <w:color w:val="000000" w:themeColor="text1"/>
          <w:u w:val="single"/>
          <w:lang w:val="el-GR"/>
        </w:rPr>
        <w:t>Υποέργο</w:t>
      </w:r>
      <w:proofErr w:type="spellEnd"/>
      <w:r w:rsidRPr="11E90C04">
        <w:rPr>
          <w:rFonts w:eastAsia="Tahoma"/>
          <w:b/>
          <w:bCs/>
          <w:color w:val="000000" w:themeColor="text1"/>
          <w:u w:val="single"/>
          <w:lang w:val="el-GR"/>
        </w:rPr>
        <w:t xml:space="preserve"> 8 – Εκπόνηση Πλάνου Ελέγχου και Μελέτης Εκτίμησης Αντικτύπου για τη Συμμόρφωση του Προγράμματος με το ΓΚΠΔ</w:t>
      </w:r>
    </w:p>
    <w:p w14:paraId="3E0B3BBD" w14:textId="65462F1E" w:rsidR="18A5D4E5" w:rsidRDefault="18A5D4E5" w:rsidP="004A3C6E">
      <w:pPr>
        <w:rPr>
          <w:rFonts w:eastAsia="Tahoma"/>
          <w:color w:val="000000" w:themeColor="text1"/>
          <w:lang w:val="el-GR"/>
        </w:rPr>
      </w:pPr>
      <w:r w:rsidRPr="11E90C04">
        <w:rPr>
          <w:rFonts w:eastAsia="Tahoma"/>
          <w:color w:val="000000" w:themeColor="text1"/>
          <w:lang w:val="el-GR"/>
        </w:rPr>
        <w:t xml:space="preserve">Το συγκεκριμένο </w:t>
      </w:r>
      <w:proofErr w:type="spellStart"/>
      <w:r w:rsidRPr="11E90C04">
        <w:rPr>
          <w:rFonts w:eastAsia="Tahoma"/>
          <w:color w:val="000000" w:themeColor="text1"/>
          <w:lang w:val="el-GR"/>
        </w:rPr>
        <w:t>υποέργο</w:t>
      </w:r>
      <w:proofErr w:type="spellEnd"/>
      <w:r w:rsidRPr="11E90C04">
        <w:rPr>
          <w:rFonts w:eastAsia="Tahoma"/>
          <w:color w:val="000000" w:themeColor="text1"/>
          <w:lang w:val="el-GR"/>
        </w:rPr>
        <w:t xml:space="preserve"> αφορά στην παροχή υπηρεσιών προς την </w:t>
      </w:r>
      <w:proofErr w:type="spellStart"/>
      <w:r w:rsidRPr="11E90C04">
        <w:rPr>
          <w:rFonts w:eastAsia="Tahoma"/>
          <w:color w:val="000000" w:themeColor="text1"/>
          <w:lang w:val="el-GR"/>
        </w:rPr>
        <w:t>ΚτΠ</w:t>
      </w:r>
      <w:proofErr w:type="spellEnd"/>
      <w:r w:rsidRPr="11E90C04">
        <w:rPr>
          <w:rFonts w:eastAsia="Tahoma"/>
          <w:color w:val="000000" w:themeColor="text1"/>
          <w:lang w:val="el-GR"/>
        </w:rPr>
        <w:t xml:space="preserve"> Μ.Α.Ε. για την εκπόνηση Πλάνου Ελέγχου και Μελέτης Εκτίμησης Αντικτύπου για τη συμμόρφωση με το Γενικό Κανονισμό Προστασίας Δεδομένων στο πλαίσιο του Προγράμματος. </w:t>
      </w:r>
    </w:p>
    <w:p w14:paraId="3E0B3BBE" w14:textId="77777777" w:rsidR="11E90C04" w:rsidRDefault="11E90C04" w:rsidP="11E90C04">
      <w:pPr>
        <w:ind w:left="1080"/>
        <w:rPr>
          <w:rFonts w:eastAsia="Tahoma"/>
          <w:color w:val="000000" w:themeColor="text1"/>
          <w:lang w:val="el-GR"/>
        </w:rPr>
      </w:pPr>
    </w:p>
    <w:p w14:paraId="3E0B3BBF" w14:textId="77777777" w:rsidR="18A5D4E5" w:rsidRDefault="18A5D4E5" w:rsidP="00627A16">
      <w:pPr>
        <w:pStyle w:val="aff"/>
        <w:numPr>
          <w:ilvl w:val="0"/>
          <w:numId w:val="64"/>
        </w:numPr>
        <w:ind w:left="426"/>
        <w:rPr>
          <w:rFonts w:eastAsia="Tahoma"/>
          <w:color w:val="000000" w:themeColor="text1"/>
          <w:lang w:val="el-GR"/>
        </w:rPr>
      </w:pPr>
      <w:proofErr w:type="spellStart"/>
      <w:r w:rsidRPr="11E90C04">
        <w:rPr>
          <w:rFonts w:eastAsia="Tahoma"/>
          <w:b/>
          <w:bCs/>
          <w:color w:val="000000" w:themeColor="text1"/>
          <w:u w:val="single"/>
          <w:lang w:val="el-GR"/>
        </w:rPr>
        <w:t>Υποέργο</w:t>
      </w:r>
      <w:proofErr w:type="spellEnd"/>
      <w:r w:rsidRPr="11E90C04">
        <w:rPr>
          <w:rFonts w:eastAsia="Tahoma"/>
          <w:b/>
          <w:bCs/>
          <w:color w:val="000000" w:themeColor="text1"/>
          <w:u w:val="single"/>
          <w:lang w:val="el-GR"/>
        </w:rPr>
        <w:t xml:space="preserve"> 9 - Τεχνικός Σύμβουλος Ωρίμανσης του Προγράμματος «Κουπόνι Συνδεσιμότητας </w:t>
      </w:r>
      <w:proofErr w:type="spellStart"/>
      <w:r w:rsidRPr="11E90C04">
        <w:rPr>
          <w:rFonts w:eastAsia="Tahoma"/>
          <w:b/>
          <w:bCs/>
          <w:color w:val="000000" w:themeColor="text1"/>
          <w:u w:val="single"/>
          <w:lang w:val="el-GR"/>
        </w:rPr>
        <w:t>Gigabit</w:t>
      </w:r>
      <w:proofErr w:type="spellEnd"/>
      <w:r w:rsidRPr="11E90C04">
        <w:rPr>
          <w:rFonts w:eastAsia="Tahoma"/>
          <w:b/>
          <w:bCs/>
          <w:color w:val="000000" w:themeColor="text1"/>
          <w:u w:val="single"/>
          <w:lang w:val="el-GR"/>
        </w:rPr>
        <w:t>».</w:t>
      </w:r>
    </w:p>
    <w:p w14:paraId="3E0B3BC0" w14:textId="77777777" w:rsidR="18A5D4E5" w:rsidRDefault="18A5D4E5" w:rsidP="00995186">
      <w:pPr>
        <w:rPr>
          <w:rFonts w:eastAsia="Tahoma"/>
          <w:color w:val="000000" w:themeColor="text1"/>
          <w:lang w:val="el-GR"/>
        </w:rPr>
      </w:pPr>
      <w:r w:rsidRPr="11E90C04">
        <w:rPr>
          <w:rFonts w:eastAsia="Tahoma"/>
          <w:color w:val="000000" w:themeColor="text1"/>
          <w:lang w:val="el-GR"/>
        </w:rPr>
        <w:t xml:space="preserve">Το συγκεκριμένο </w:t>
      </w:r>
      <w:proofErr w:type="spellStart"/>
      <w:r w:rsidRPr="11E90C04">
        <w:rPr>
          <w:rFonts w:eastAsia="Tahoma"/>
          <w:color w:val="000000" w:themeColor="text1"/>
          <w:lang w:val="el-GR"/>
        </w:rPr>
        <w:t>υποέργο</w:t>
      </w:r>
      <w:proofErr w:type="spellEnd"/>
      <w:r w:rsidRPr="11E90C04">
        <w:rPr>
          <w:rFonts w:eastAsia="Tahoma"/>
          <w:color w:val="000000" w:themeColor="text1"/>
          <w:lang w:val="el-GR"/>
        </w:rPr>
        <w:t xml:space="preserve"> αφορά στην παροχή υπηρεσιών προς την </w:t>
      </w:r>
      <w:proofErr w:type="spellStart"/>
      <w:r w:rsidRPr="11E90C04">
        <w:rPr>
          <w:rFonts w:eastAsia="Tahoma"/>
          <w:color w:val="000000" w:themeColor="text1"/>
          <w:lang w:val="el-GR"/>
        </w:rPr>
        <w:t>ΚτΠ</w:t>
      </w:r>
      <w:proofErr w:type="spellEnd"/>
      <w:r w:rsidRPr="11E90C04">
        <w:rPr>
          <w:rFonts w:eastAsia="Tahoma"/>
          <w:color w:val="000000" w:themeColor="text1"/>
          <w:lang w:val="el-GR"/>
        </w:rPr>
        <w:t xml:space="preserve"> Μ.Α.Ε. για την ωρίμανση των υποστηρικτικών ενεργειών που περιλαμβάνονται στο πλαίσιο του Προγράμματος «Κουπόνι Συνδεσιμότητας </w:t>
      </w:r>
      <w:proofErr w:type="spellStart"/>
      <w:r w:rsidRPr="11E90C04">
        <w:rPr>
          <w:rFonts w:eastAsia="Tahoma"/>
          <w:color w:val="000000" w:themeColor="text1"/>
          <w:lang w:val="el-GR"/>
        </w:rPr>
        <w:t>Gigabit</w:t>
      </w:r>
      <w:proofErr w:type="spellEnd"/>
      <w:r w:rsidRPr="11E90C04">
        <w:rPr>
          <w:rFonts w:eastAsia="Tahoma"/>
          <w:color w:val="000000" w:themeColor="text1"/>
          <w:lang w:val="el-GR"/>
        </w:rPr>
        <w:t xml:space="preserve">». </w:t>
      </w:r>
    </w:p>
    <w:p w14:paraId="3E0B3BC1" w14:textId="77777777" w:rsidR="005521D0" w:rsidRDefault="18A5D4E5" w:rsidP="00B82D53">
      <w:pPr>
        <w:rPr>
          <w:rFonts w:eastAsia="Tahoma"/>
          <w:color w:val="000000" w:themeColor="text1"/>
          <w:lang w:val="el-GR"/>
        </w:rPr>
      </w:pPr>
      <w:r w:rsidRPr="11E90C04">
        <w:rPr>
          <w:rFonts w:eastAsia="Tahoma"/>
          <w:color w:val="000000" w:themeColor="text1"/>
          <w:lang w:val="el-GR"/>
        </w:rPr>
        <w:t xml:space="preserve">Στο αντικείμενο περιλαμβάνονται: </w:t>
      </w:r>
    </w:p>
    <w:p w14:paraId="3E0B3BC2" w14:textId="77777777" w:rsidR="18A5D4E5" w:rsidRDefault="18A5D4E5">
      <w:pPr>
        <w:pStyle w:val="aff"/>
        <w:numPr>
          <w:ilvl w:val="0"/>
          <w:numId w:val="22"/>
        </w:numPr>
        <w:rPr>
          <w:rFonts w:eastAsia="Tahoma"/>
          <w:color w:val="000000" w:themeColor="text1"/>
          <w:lang w:val="el-GR"/>
        </w:rPr>
      </w:pPr>
      <w:r w:rsidRPr="11E90C04">
        <w:rPr>
          <w:rFonts w:eastAsia="Tahoma"/>
          <w:color w:val="000000" w:themeColor="text1"/>
          <w:lang w:val="el-GR"/>
        </w:rPr>
        <w:t xml:space="preserve">Ο προσδιορισμός του ειδικότερου αντικειμένου των υποστηρικτικών υπηρεσιών του Προγράμματος </w:t>
      </w:r>
    </w:p>
    <w:p w14:paraId="3E0B3BC3" w14:textId="77777777" w:rsidR="18A5D4E5" w:rsidRDefault="18A5D4E5">
      <w:pPr>
        <w:pStyle w:val="aff"/>
        <w:numPr>
          <w:ilvl w:val="0"/>
          <w:numId w:val="22"/>
        </w:numPr>
        <w:rPr>
          <w:rFonts w:eastAsia="Tahoma"/>
          <w:color w:val="000000" w:themeColor="text1"/>
          <w:lang w:val="el-GR"/>
        </w:rPr>
      </w:pPr>
      <w:r w:rsidRPr="11E90C04">
        <w:rPr>
          <w:rFonts w:eastAsia="Tahoma"/>
          <w:color w:val="000000" w:themeColor="text1"/>
          <w:lang w:val="el-GR"/>
        </w:rPr>
        <w:t xml:space="preserve">Η Προετοιμασία των τευχών διακήρυξης των υποστηρικτικών υπηρεσιών για το Πρόγραμμα. </w:t>
      </w:r>
    </w:p>
    <w:p w14:paraId="3E0B3BC5" w14:textId="77777777" w:rsidR="11E90C04" w:rsidRDefault="11E90C04" w:rsidP="11E90C04">
      <w:pPr>
        <w:ind w:left="1080"/>
        <w:rPr>
          <w:rFonts w:eastAsia="Tahoma"/>
          <w:color w:val="000000" w:themeColor="text1"/>
          <w:lang w:val="el-GR"/>
        </w:rPr>
      </w:pPr>
    </w:p>
    <w:p w14:paraId="3E0B3BC6" w14:textId="77777777" w:rsidR="18A5D4E5" w:rsidRDefault="18A5D4E5" w:rsidP="00627A16">
      <w:pPr>
        <w:pStyle w:val="aff"/>
        <w:numPr>
          <w:ilvl w:val="0"/>
          <w:numId w:val="64"/>
        </w:numPr>
        <w:ind w:left="426"/>
        <w:rPr>
          <w:rFonts w:eastAsia="Tahoma"/>
          <w:color w:val="000000" w:themeColor="text1"/>
          <w:lang w:val="el-GR"/>
        </w:rPr>
      </w:pPr>
      <w:proofErr w:type="spellStart"/>
      <w:r w:rsidRPr="11E90C04">
        <w:rPr>
          <w:rFonts w:eastAsia="Tahoma"/>
          <w:b/>
          <w:bCs/>
          <w:color w:val="000000" w:themeColor="text1"/>
          <w:u w:val="single"/>
          <w:lang w:val="el-GR"/>
        </w:rPr>
        <w:t>Υποέργο</w:t>
      </w:r>
      <w:proofErr w:type="spellEnd"/>
      <w:r w:rsidRPr="11E90C04">
        <w:rPr>
          <w:rFonts w:eastAsia="Tahoma"/>
          <w:b/>
          <w:bCs/>
          <w:color w:val="000000" w:themeColor="text1"/>
          <w:u w:val="single"/>
          <w:lang w:val="el-GR"/>
        </w:rPr>
        <w:t xml:space="preserve"> 10 - Αναλυτικός Σχεδιασμός και Υποστήριξη για την ομαλή υλοποίηση του Προγράμματος «Κουπόνι Συνδεσιμότητας </w:t>
      </w:r>
      <w:proofErr w:type="spellStart"/>
      <w:r w:rsidRPr="11E90C04">
        <w:rPr>
          <w:rFonts w:eastAsia="Tahoma"/>
          <w:b/>
          <w:bCs/>
          <w:color w:val="000000" w:themeColor="text1"/>
          <w:u w:val="single"/>
          <w:lang w:val="el-GR"/>
        </w:rPr>
        <w:t>Gigabit</w:t>
      </w:r>
      <w:proofErr w:type="spellEnd"/>
      <w:r w:rsidRPr="11E90C04">
        <w:rPr>
          <w:rFonts w:eastAsia="Tahoma"/>
          <w:b/>
          <w:bCs/>
          <w:color w:val="000000" w:themeColor="text1"/>
          <w:u w:val="single"/>
          <w:lang w:val="el-GR"/>
        </w:rPr>
        <w:t>»</w:t>
      </w:r>
    </w:p>
    <w:p w14:paraId="3E0B3BC7" w14:textId="77777777" w:rsidR="18A5D4E5" w:rsidRDefault="18A5D4E5" w:rsidP="00995186">
      <w:pPr>
        <w:rPr>
          <w:rFonts w:eastAsia="Tahoma"/>
          <w:color w:val="000000" w:themeColor="text1"/>
          <w:lang w:val="el-GR"/>
        </w:rPr>
      </w:pPr>
      <w:r w:rsidRPr="11E90C04">
        <w:rPr>
          <w:rFonts w:eastAsia="Tahoma"/>
          <w:color w:val="000000" w:themeColor="text1"/>
          <w:lang w:val="el-GR"/>
        </w:rPr>
        <w:t xml:space="preserve">Το συγκεκριμένο </w:t>
      </w:r>
      <w:proofErr w:type="spellStart"/>
      <w:r w:rsidRPr="11E90C04">
        <w:rPr>
          <w:rFonts w:eastAsia="Tahoma"/>
          <w:color w:val="000000" w:themeColor="text1"/>
          <w:lang w:val="el-GR"/>
        </w:rPr>
        <w:t>υποέργο</w:t>
      </w:r>
      <w:proofErr w:type="spellEnd"/>
      <w:r w:rsidRPr="11E90C04">
        <w:rPr>
          <w:rFonts w:eastAsia="Tahoma"/>
          <w:color w:val="000000" w:themeColor="text1"/>
          <w:lang w:val="el-GR"/>
        </w:rPr>
        <w:t xml:space="preserve"> αφορά στην παροχή υπηρεσιών προς την </w:t>
      </w:r>
      <w:proofErr w:type="spellStart"/>
      <w:r w:rsidRPr="11E90C04">
        <w:rPr>
          <w:rFonts w:eastAsia="Tahoma"/>
          <w:color w:val="000000" w:themeColor="text1"/>
          <w:lang w:val="el-GR"/>
        </w:rPr>
        <w:t>ΚτΠ</w:t>
      </w:r>
      <w:proofErr w:type="spellEnd"/>
      <w:r w:rsidRPr="11E90C04">
        <w:rPr>
          <w:rFonts w:eastAsia="Tahoma"/>
          <w:color w:val="000000" w:themeColor="text1"/>
          <w:lang w:val="el-GR"/>
        </w:rPr>
        <w:t xml:space="preserve"> Μ.Α.Ε. για το σχεδιασμό και ομαλή υλοποίηση του Προγράμματος. </w:t>
      </w:r>
    </w:p>
    <w:p w14:paraId="3E0B3BC8" w14:textId="77777777" w:rsidR="18A5D4E5" w:rsidRDefault="18A5D4E5" w:rsidP="00995186">
      <w:pPr>
        <w:rPr>
          <w:rFonts w:eastAsia="Tahoma"/>
          <w:color w:val="000000" w:themeColor="text1"/>
          <w:lang w:val="el-GR"/>
        </w:rPr>
      </w:pPr>
      <w:r w:rsidRPr="11E90C04">
        <w:rPr>
          <w:rFonts w:eastAsia="Tahoma"/>
          <w:color w:val="000000" w:themeColor="text1"/>
          <w:lang w:val="el-GR"/>
        </w:rPr>
        <w:t xml:space="preserve">Ενδεικτικά οι εργασίες που θα κληθεί να εκτελέσει ο Ανάδοχος περιλαμβάνουν: </w:t>
      </w:r>
    </w:p>
    <w:p w14:paraId="3E0B3BC9" w14:textId="77777777" w:rsidR="18A5D4E5" w:rsidRPr="00995186" w:rsidRDefault="18A5D4E5">
      <w:pPr>
        <w:pStyle w:val="aff"/>
        <w:numPr>
          <w:ilvl w:val="0"/>
          <w:numId w:val="22"/>
        </w:numPr>
        <w:rPr>
          <w:rFonts w:eastAsia="Tahoma"/>
          <w:color w:val="000000" w:themeColor="text1"/>
          <w:lang w:val="el-GR"/>
        </w:rPr>
      </w:pPr>
      <w:r w:rsidRPr="00995186">
        <w:rPr>
          <w:rFonts w:eastAsia="Tahoma"/>
          <w:color w:val="000000" w:themeColor="text1"/>
          <w:lang w:val="el-GR"/>
        </w:rPr>
        <w:t xml:space="preserve">Υποστήριξη του Φορέα Υλοποίησης για την εποπτεία της ανάπτυξης και λειτουργίας της Ψηφιακής Πλατφόρμας </w:t>
      </w:r>
    </w:p>
    <w:p w14:paraId="3E0B3BCA" w14:textId="77777777" w:rsidR="18A5D4E5" w:rsidRPr="00995186" w:rsidRDefault="18A5D4E5">
      <w:pPr>
        <w:pStyle w:val="aff"/>
        <w:numPr>
          <w:ilvl w:val="0"/>
          <w:numId w:val="22"/>
        </w:numPr>
        <w:rPr>
          <w:rFonts w:eastAsia="Tahoma"/>
          <w:color w:val="000000" w:themeColor="text1"/>
          <w:lang w:val="el-GR"/>
        </w:rPr>
      </w:pPr>
      <w:r w:rsidRPr="00995186">
        <w:rPr>
          <w:rFonts w:eastAsia="Tahoma"/>
          <w:color w:val="000000" w:themeColor="text1"/>
          <w:lang w:val="el-GR"/>
        </w:rPr>
        <w:t xml:space="preserve">Υποστήριξη του Φορέα Υλοποίησης κατά τη διαδικασία ελέγχου και έγκρισης α) αιτήσεων </w:t>
      </w:r>
      <w:proofErr w:type="spellStart"/>
      <w:r w:rsidRPr="00995186">
        <w:rPr>
          <w:rFonts w:eastAsia="Tahoma"/>
          <w:color w:val="000000" w:themeColor="text1"/>
          <w:lang w:val="el-GR"/>
        </w:rPr>
        <w:t>Παρόχων</w:t>
      </w:r>
      <w:proofErr w:type="spellEnd"/>
      <w:r w:rsidRPr="00995186">
        <w:rPr>
          <w:rFonts w:eastAsia="Tahoma"/>
          <w:color w:val="000000" w:themeColor="text1"/>
          <w:lang w:val="el-GR"/>
        </w:rPr>
        <w:t xml:space="preserve"> Ηλεκτρονικών Επικοινωνιών για εγγραφή τους στο Πρόγραμμα και β) προσφορών </w:t>
      </w:r>
      <w:proofErr w:type="spellStart"/>
      <w:r w:rsidRPr="00995186">
        <w:rPr>
          <w:rFonts w:eastAsia="Tahoma"/>
          <w:color w:val="000000" w:themeColor="text1"/>
          <w:lang w:val="el-GR"/>
        </w:rPr>
        <w:t>Παρόχων</w:t>
      </w:r>
      <w:proofErr w:type="spellEnd"/>
      <w:r w:rsidRPr="00995186">
        <w:rPr>
          <w:rFonts w:eastAsia="Tahoma"/>
          <w:color w:val="000000" w:themeColor="text1"/>
          <w:lang w:val="el-GR"/>
        </w:rPr>
        <w:t xml:space="preserve"> Ηλεκτρονικών Επικοινωνιών που θα χρηματοδοτηθούν μέσω του Προγράμματος. </w:t>
      </w:r>
    </w:p>
    <w:p w14:paraId="3E0B3BCB" w14:textId="77777777" w:rsidR="18A5D4E5" w:rsidRPr="00995186" w:rsidRDefault="18A5D4E5">
      <w:pPr>
        <w:pStyle w:val="aff"/>
        <w:numPr>
          <w:ilvl w:val="0"/>
          <w:numId w:val="22"/>
        </w:numPr>
        <w:rPr>
          <w:rFonts w:eastAsia="Tahoma"/>
          <w:color w:val="000000" w:themeColor="text1"/>
          <w:lang w:val="el-GR"/>
        </w:rPr>
      </w:pPr>
      <w:r w:rsidRPr="00995186">
        <w:rPr>
          <w:rFonts w:eastAsia="Tahoma"/>
          <w:color w:val="000000" w:themeColor="text1"/>
          <w:lang w:val="el-GR"/>
        </w:rPr>
        <w:t xml:space="preserve">Παροχή Υποστηρικτικών Υπηρεσιών καθ’ όλη τη διάρκεια υλοποίησης του έργου για τον καθορισμό του συνόλου των λειτουργικών/τεχνικών προδιαγραφών, καθώς και των διαδικασιών διαχείρισης του Προγράμματος. </w:t>
      </w:r>
    </w:p>
    <w:p w14:paraId="3E0B3BD4" w14:textId="77777777" w:rsidR="11E90C04" w:rsidRDefault="11E90C04" w:rsidP="11E90C04">
      <w:pPr>
        <w:rPr>
          <w:lang w:val="el-GR"/>
        </w:rPr>
      </w:pPr>
    </w:p>
    <w:p w14:paraId="3E0B3BD5" w14:textId="77777777" w:rsidR="00BD0298" w:rsidRPr="00EF2204" w:rsidRDefault="00BD0298">
      <w:pPr>
        <w:pStyle w:val="3"/>
        <w:numPr>
          <w:ilvl w:val="1"/>
          <w:numId w:val="29"/>
        </w:numPr>
        <w:rPr>
          <w:rFonts w:cs="Tahoma"/>
          <w:szCs w:val="22"/>
          <w:lang w:val="el-GR"/>
        </w:rPr>
      </w:pPr>
      <w:bookmarkStart w:id="480" w:name="_Toc97194339"/>
      <w:bookmarkStart w:id="481" w:name="_Ref97199271"/>
      <w:bookmarkStart w:id="482" w:name="_Toc189730690"/>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80"/>
      <w:bookmarkEnd w:id="481"/>
      <w:bookmarkEnd w:id="482"/>
      <w:r w:rsidR="00B256BC">
        <w:rPr>
          <w:rFonts w:cs="Tahoma"/>
          <w:szCs w:val="22"/>
          <w:lang w:val="el-GR"/>
        </w:rPr>
        <w:t xml:space="preserve"> </w:t>
      </w:r>
    </w:p>
    <w:p w14:paraId="3E0B3BD6" w14:textId="77777777" w:rsidR="00995186" w:rsidRPr="00995186" w:rsidRDefault="00995186" w:rsidP="00995186">
      <w:pPr>
        <w:rPr>
          <w:rFonts w:eastAsia="SimSun"/>
          <w:lang w:val="el-GR"/>
        </w:rPr>
      </w:pPr>
      <w:r w:rsidRPr="00995186">
        <w:rPr>
          <w:rFonts w:eastAsia="SimSun"/>
          <w:lang w:val="el-GR"/>
        </w:rPr>
        <w:t xml:space="preserve">Στο παραπάνω πλαίσιο απαιτείται η παροχή υπηρεσιών για όλη τη διάρκεια της δράσης </w:t>
      </w:r>
      <w:r w:rsidRPr="00995186">
        <w:rPr>
          <w:rFonts w:eastAsia="SimSun"/>
          <w:lang w:val="en-US"/>
        </w:rPr>
        <w:t>Gigabit</w:t>
      </w:r>
      <w:r w:rsidRPr="00995186">
        <w:rPr>
          <w:rFonts w:eastAsia="SimSun"/>
          <w:lang w:val="el-GR"/>
        </w:rPr>
        <w:t xml:space="preserve"> </w:t>
      </w:r>
      <w:r w:rsidRPr="00995186">
        <w:rPr>
          <w:rFonts w:eastAsia="SimSun"/>
          <w:lang w:val="en-US"/>
        </w:rPr>
        <w:t>Voucher</w:t>
      </w:r>
      <w:r w:rsidRPr="00995186">
        <w:rPr>
          <w:rFonts w:eastAsia="SimSun"/>
          <w:lang w:val="el-GR"/>
        </w:rPr>
        <w:t xml:space="preserve"> </w:t>
      </w:r>
      <w:r w:rsidRPr="00995186">
        <w:rPr>
          <w:rFonts w:eastAsia="SimSun"/>
          <w:lang w:val="en-US"/>
        </w:rPr>
        <w:t>Scheme</w:t>
      </w:r>
      <w:r w:rsidRPr="00995186">
        <w:rPr>
          <w:rFonts w:eastAsia="SimSun"/>
          <w:lang w:val="el-GR"/>
        </w:rPr>
        <w:t xml:space="preserve"> με σκοπό τη στελέχωση και λειτουργία γραφείου ενημέρωσης και υποστήριξης του Προγράμματος (</w:t>
      </w:r>
      <w:proofErr w:type="spellStart"/>
      <w:r w:rsidRPr="00995186">
        <w:rPr>
          <w:rFonts w:eastAsia="SimSun"/>
          <w:lang w:val="el-GR"/>
        </w:rPr>
        <w:t>help-</w:t>
      </w:r>
      <w:r w:rsidRPr="00097377">
        <w:rPr>
          <w:rFonts w:eastAsia="SimSun"/>
          <w:lang w:val="el-GR"/>
        </w:rPr>
        <w:t>desk</w:t>
      </w:r>
      <w:proofErr w:type="spellEnd"/>
      <w:r w:rsidRPr="00097377">
        <w:rPr>
          <w:rFonts w:eastAsia="SimSun"/>
          <w:lang w:val="el-GR"/>
        </w:rPr>
        <w:t>)</w:t>
      </w:r>
      <w:r w:rsidR="00D03AAD">
        <w:rPr>
          <w:rFonts w:eastAsia="SimSun"/>
          <w:lang w:val="el-GR"/>
        </w:rPr>
        <w:t>.</w:t>
      </w:r>
      <w:r w:rsidRPr="00097377">
        <w:rPr>
          <w:rFonts w:eastAsia="SimSun"/>
          <w:lang w:val="el-GR"/>
        </w:rPr>
        <w:t xml:space="preserve"> </w:t>
      </w:r>
    </w:p>
    <w:p w14:paraId="3E0B3BD7" w14:textId="77777777" w:rsidR="00995186" w:rsidRPr="00995186" w:rsidRDefault="00995186" w:rsidP="00995186">
      <w:pPr>
        <w:rPr>
          <w:rFonts w:eastAsia="SimSun"/>
          <w:lang w:val="el-GR"/>
        </w:rPr>
      </w:pPr>
      <w:bookmarkStart w:id="483" w:name="_Hlk188442818"/>
      <w:r w:rsidRPr="00995186">
        <w:rPr>
          <w:rFonts w:eastAsia="SimSun"/>
          <w:lang w:val="el-GR"/>
        </w:rPr>
        <w:t>Στο αντικείμενο του παρόντος Έργου εντάσσονται υπηρεσίες για συγκεκριμένη χρονική περίοδο με σκοπό: </w:t>
      </w:r>
      <w:r w:rsidRPr="00995186">
        <w:rPr>
          <w:rFonts w:eastAsia="SimSun"/>
          <w:lang w:val="en-US"/>
        </w:rPr>
        <w:t> </w:t>
      </w:r>
    </w:p>
    <w:p w14:paraId="3E0B3BD8" w14:textId="77777777" w:rsidR="00995186" w:rsidRPr="00995186" w:rsidRDefault="00995186" w:rsidP="00995186">
      <w:pPr>
        <w:rPr>
          <w:rFonts w:eastAsia="SimSun"/>
          <w:lang w:val="en-US"/>
        </w:rPr>
      </w:pPr>
      <w:r w:rsidRPr="00995186">
        <w:rPr>
          <w:rFonts w:eastAsia="SimSun"/>
          <w:lang w:val="el-GR"/>
        </w:rPr>
        <w:t>Α. τη στελέχωση και λειτουργία γραφείου ενημέρωσης και υποστήριξης του Προγράμματος (</w:t>
      </w:r>
      <w:proofErr w:type="spellStart"/>
      <w:r w:rsidRPr="00995186">
        <w:rPr>
          <w:rFonts w:eastAsia="SimSun"/>
          <w:lang w:val="el-GR"/>
        </w:rPr>
        <w:t>help-desk</w:t>
      </w:r>
      <w:proofErr w:type="spellEnd"/>
      <w:r w:rsidRPr="00995186">
        <w:rPr>
          <w:rFonts w:eastAsia="SimSun"/>
          <w:lang w:val="el-GR"/>
        </w:rPr>
        <w:t>), για τους δικαιούχους της ενίσχυσης. Το γραφείο υποστήριξης θα καλύπτει οριζόντια τις ανάγκες του Προγράμματος και τη διαχείριση της επικοινωνίας με τους δυνητικούς και πραγματικούς δικαιούχους των ενισχύσεων, αλλά και γενικότερα με το ενδιαφερόμενο κοινό. Στο πλαίσιο του παρόντος έργου περιλαμβάνονται:</w:t>
      </w:r>
      <w:r w:rsidRPr="00995186">
        <w:rPr>
          <w:rFonts w:eastAsia="SimSun"/>
          <w:lang w:val="en-US"/>
        </w:rPr>
        <w:t> </w:t>
      </w:r>
    </w:p>
    <w:p w14:paraId="3E0B3BD9" w14:textId="77777777" w:rsidR="00995186" w:rsidRPr="00995186" w:rsidRDefault="00995186" w:rsidP="00097377">
      <w:pPr>
        <w:numPr>
          <w:ilvl w:val="0"/>
          <w:numId w:val="35"/>
        </w:numPr>
        <w:tabs>
          <w:tab w:val="clear" w:pos="720"/>
        </w:tabs>
        <w:ind w:left="357" w:hanging="357"/>
        <w:rPr>
          <w:rFonts w:eastAsia="SimSun"/>
          <w:lang w:val="el-GR"/>
        </w:rPr>
      </w:pPr>
      <w:r w:rsidRPr="00995186">
        <w:rPr>
          <w:rFonts w:eastAsia="SimSun"/>
          <w:lang w:val="el-GR"/>
        </w:rPr>
        <w:t xml:space="preserve">Η οργάνωση του μηχανισμού </w:t>
      </w:r>
      <w:proofErr w:type="spellStart"/>
      <w:r w:rsidRPr="00995186">
        <w:rPr>
          <w:rFonts w:eastAsia="SimSun"/>
          <w:lang w:val="el-GR"/>
        </w:rPr>
        <w:t>help</w:t>
      </w:r>
      <w:proofErr w:type="spellEnd"/>
      <w:r w:rsidRPr="00995186">
        <w:rPr>
          <w:rFonts w:eastAsia="SimSun"/>
          <w:lang w:val="el-GR"/>
        </w:rPr>
        <w:t xml:space="preserve"> </w:t>
      </w:r>
      <w:proofErr w:type="spellStart"/>
      <w:r w:rsidRPr="00995186">
        <w:rPr>
          <w:rFonts w:eastAsia="SimSun"/>
          <w:lang w:val="el-GR"/>
        </w:rPr>
        <w:t>desk</w:t>
      </w:r>
      <w:proofErr w:type="spellEnd"/>
      <w:r w:rsidRPr="00995186">
        <w:rPr>
          <w:rFonts w:eastAsia="SimSun"/>
          <w:lang w:val="el-GR"/>
        </w:rPr>
        <w:t xml:space="preserve"> σε επαγγελματικά πρότυπα με τη βοήθεια ενός οργανωμένου </w:t>
      </w:r>
      <w:proofErr w:type="spellStart"/>
      <w:r w:rsidRPr="00995186">
        <w:rPr>
          <w:rFonts w:eastAsia="SimSun"/>
          <w:lang w:val="el-GR"/>
        </w:rPr>
        <w:t>call</w:t>
      </w:r>
      <w:proofErr w:type="spellEnd"/>
      <w:r w:rsidRPr="00995186">
        <w:rPr>
          <w:rFonts w:eastAsia="SimSun"/>
          <w:lang w:val="el-GR"/>
        </w:rPr>
        <w:t xml:space="preserve"> </w:t>
      </w:r>
      <w:proofErr w:type="spellStart"/>
      <w:r w:rsidRPr="00995186">
        <w:rPr>
          <w:rFonts w:eastAsia="SimSun"/>
          <w:lang w:val="el-GR"/>
        </w:rPr>
        <w:t>center</w:t>
      </w:r>
      <w:proofErr w:type="spellEnd"/>
      <w:r w:rsidRPr="00995186">
        <w:rPr>
          <w:rFonts w:eastAsia="SimSun"/>
          <w:lang w:val="el-GR"/>
        </w:rPr>
        <w:t xml:space="preserve">. Θα υπάρχει δυνατότητα </w:t>
      </w:r>
      <w:proofErr w:type="spellStart"/>
      <w:r w:rsidRPr="00995186">
        <w:rPr>
          <w:rFonts w:eastAsia="SimSun"/>
          <w:lang w:val="el-GR"/>
        </w:rPr>
        <w:t>inbound</w:t>
      </w:r>
      <w:proofErr w:type="spellEnd"/>
      <w:r w:rsidRPr="00995186">
        <w:rPr>
          <w:rFonts w:eastAsia="SimSun"/>
          <w:lang w:val="el-GR"/>
        </w:rPr>
        <w:t xml:space="preserve"> &amp; </w:t>
      </w:r>
      <w:proofErr w:type="spellStart"/>
      <w:r w:rsidRPr="00995186">
        <w:rPr>
          <w:rFonts w:eastAsia="SimSun"/>
          <w:lang w:val="el-GR"/>
        </w:rPr>
        <w:t>outbound</w:t>
      </w:r>
      <w:proofErr w:type="spellEnd"/>
      <w:r w:rsidRPr="00995186">
        <w:rPr>
          <w:rFonts w:eastAsia="SimSun"/>
          <w:lang w:val="el-GR"/>
        </w:rPr>
        <w:t xml:space="preserve"> επικοινωνίας, μέσω εναλλακτικών καναλιών που περιλαμβάνο</w:t>
      </w:r>
      <w:r w:rsidR="00904839">
        <w:rPr>
          <w:rFonts w:eastAsia="SimSun"/>
          <w:lang w:val="el-GR"/>
        </w:rPr>
        <w:t>υν τηλεφωνική επικοινωνία</w:t>
      </w:r>
      <w:r w:rsidR="00097377">
        <w:rPr>
          <w:rFonts w:eastAsia="SimSun"/>
          <w:lang w:val="el-GR"/>
        </w:rPr>
        <w:t xml:space="preserve"> </w:t>
      </w:r>
      <w:r w:rsidR="00904839">
        <w:rPr>
          <w:rFonts w:eastAsia="SimSun"/>
          <w:lang w:val="el-GR"/>
        </w:rPr>
        <w:t>και</w:t>
      </w:r>
      <w:r w:rsidRPr="00995186">
        <w:rPr>
          <w:rFonts w:eastAsia="SimSun"/>
          <w:lang w:val="el-GR"/>
        </w:rPr>
        <w:t xml:space="preserve"> email</w:t>
      </w:r>
      <w:r w:rsidR="00904839">
        <w:rPr>
          <w:rFonts w:eastAsia="SimSun"/>
          <w:lang w:val="el-GR"/>
        </w:rPr>
        <w:t>.</w:t>
      </w:r>
      <w:r w:rsidRPr="00995186">
        <w:rPr>
          <w:rFonts w:eastAsia="SimSun"/>
          <w:lang w:val="el-GR"/>
        </w:rPr>
        <w:t xml:space="preserve"> </w:t>
      </w:r>
      <w:r w:rsidR="00904839" w:rsidRPr="00097377">
        <w:rPr>
          <w:rFonts w:eastAsia="SimSun"/>
          <w:lang w:val="el-GR"/>
        </w:rPr>
        <w:t>Ο</w:t>
      </w:r>
      <w:r w:rsidRPr="00097377">
        <w:rPr>
          <w:rFonts w:eastAsia="SimSun"/>
          <w:lang w:val="el-GR"/>
        </w:rPr>
        <w:t xml:space="preserve"> ανάδοχος μπορεί να αξιοποιήσει (όπου αυτό είναι δυνατό) και τα εργαλεία της ψηφιακής πλατφόρμας του «</w:t>
      </w:r>
      <w:proofErr w:type="spellStart"/>
      <w:r w:rsidRPr="00097377">
        <w:rPr>
          <w:rFonts w:eastAsia="SimSun"/>
          <w:lang w:val="el-GR"/>
        </w:rPr>
        <w:t>Υποέργου</w:t>
      </w:r>
      <w:proofErr w:type="spellEnd"/>
      <w:r w:rsidRPr="00097377">
        <w:rPr>
          <w:rFonts w:eastAsia="SimSun"/>
          <w:lang w:val="el-GR"/>
        </w:rPr>
        <w:t xml:space="preserve"> 2. </w:t>
      </w:r>
      <w:r w:rsidR="00345EC1" w:rsidRPr="00097377">
        <w:rPr>
          <w:rFonts w:eastAsia="SimSun"/>
          <w:lang w:val="el-GR"/>
        </w:rPr>
        <w:t>Υ</w:t>
      </w:r>
      <w:r w:rsidRPr="00097377">
        <w:rPr>
          <w:rFonts w:eastAsia="SimSun"/>
          <w:lang w:val="el-GR"/>
        </w:rPr>
        <w:t>λοποίηση και Παραγωγική Λειτουργία Ηλεκτρονικής Πλατφόρμας διαχείρισης αιτήσεων και παρακολούθησης του κύκλου ζωής</w:t>
      </w:r>
      <w:r w:rsidR="00345EC1" w:rsidRPr="00097377">
        <w:rPr>
          <w:rFonts w:eastAsia="SimSun"/>
          <w:lang w:val="el-GR"/>
        </w:rPr>
        <w:t xml:space="preserve"> του Προγράμματος</w:t>
      </w:r>
      <w:r w:rsidRPr="00097377">
        <w:rPr>
          <w:rFonts w:eastAsia="SimSun"/>
          <w:lang w:val="el-GR"/>
        </w:rPr>
        <w:t>»,</w:t>
      </w:r>
      <w:r w:rsidRPr="00995186">
        <w:rPr>
          <w:rFonts w:eastAsia="SimSun"/>
          <w:lang w:val="el-GR"/>
        </w:rPr>
        <w:t xml:space="preserve"> </w:t>
      </w:r>
      <w:r w:rsidRPr="00097377">
        <w:rPr>
          <w:rFonts w:eastAsia="SimSun"/>
          <w:lang w:val="el-GR"/>
        </w:rPr>
        <w:t>δεδομένου ότι οι δικαιούχοι θα έχουν ήδη ένα ψηφιακό λογαριασμό για τη διαχείριση των αιτήσεών τους και μέσα από αυτόν θα μπορούν να υποβάλλουν και να παρακολουθούν αιτήματα και ερωτήματα. </w:t>
      </w:r>
    </w:p>
    <w:p w14:paraId="3E0B3BDA" w14:textId="77777777" w:rsidR="00995186" w:rsidRPr="00995186" w:rsidRDefault="00995186" w:rsidP="00097377">
      <w:pPr>
        <w:numPr>
          <w:ilvl w:val="0"/>
          <w:numId w:val="36"/>
        </w:numPr>
        <w:tabs>
          <w:tab w:val="clear" w:pos="720"/>
        </w:tabs>
        <w:ind w:left="357" w:hanging="357"/>
        <w:rPr>
          <w:rFonts w:eastAsia="SimSun"/>
          <w:lang w:val="el-GR"/>
        </w:rPr>
      </w:pPr>
      <w:r w:rsidRPr="00995186">
        <w:rPr>
          <w:rFonts w:eastAsia="SimSun"/>
          <w:lang w:val="el-GR"/>
        </w:rPr>
        <w:t xml:space="preserve">Η παροχή του κατάλληλου προσωπικού για την λειτουργία </w:t>
      </w:r>
      <w:proofErr w:type="spellStart"/>
      <w:r w:rsidRPr="00995186">
        <w:rPr>
          <w:rFonts w:eastAsia="SimSun"/>
          <w:lang w:val="el-GR"/>
        </w:rPr>
        <w:t>front-office</w:t>
      </w:r>
      <w:proofErr w:type="spellEnd"/>
      <w:r w:rsidRPr="00995186">
        <w:rPr>
          <w:rFonts w:eastAsia="SimSun"/>
          <w:lang w:val="el-GR"/>
        </w:rPr>
        <w:t xml:space="preserve"> </w:t>
      </w:r>
      <w:proofErr w:type="spellStart"/>
      <w:r w:rsidRPr="00995186">
        <w:rPr>
          <w:rFonts w:eastAsia="SimSun"/>
          <w:lang w:val="el-GR"/>
        </w:rPr>
        <w:t>help-desk</w:t>
      </w:r>
      <w:proofErr w:type="spellEnd"/>
      <w:r w:rsidRPr="00995186">
        <w:rPr>
          <w:rFonts w:eastAsia="SimSun"/>
          <w:lang w:val="el-GR"/>
        </w:rPr>
        <w:t xml:space="preserve"> καθ’ όλη τη διάρκεια του έργου. </w:t>
      </w:r>
      <w:r w:rsidR="00097377">
        <w:rPr>
          <w:rFonts w:eastAsia="SimSun"/>
          <w:lang w:val="el-GR"/>
        </w:rPr>
        <w:t>Π</w:t>
      </w:r>
      <w:r w:rsidRPr="00995186">
        <w:rPr>
          <w:rFonts w:eastAsia="SimSun"/>
          <w:lang w:val="el-GR"/>
        </w:rPr>
        <w:t xml:space="preserve">ροβλέπεται η </w:t>
      </w:r>
      <w:r w:rsidR="00097377">
        <w:rPr>
          <w:rFonts w:eastAsia="SimSun"/>
          <w:lang w:val="el-GR"/>
        </w:rPr>
        <w:t xml:space="preserve">δυνατότητα </w:t>
      </w:r>
      <w:r w:rsidRPr="00995186">
        <w:rPr>
          <w:rFonts w:eastAsia="SimSun"/>
          <w:lang w:val="el-GR"/>
        </w:rPr>
        <w:t>κατάλληλη</w:t>
      </w:r>
      <w:r w:rsidR="00097377">
        <w:rPr>
          <w:rFonts w:eastAsia="SimSun"/>
          <w:lang w:val="el-GR"/>
        </w:rPr>
        <w:t>ς</w:t>
      </w:r>
      <w:r w:rsidRPr="00995186">
        <w:rPr>
          <w:rFonts w:eastAsia="SimSun"/>
          <w:lang w:val="el-GR"/>
        </w:rPr>
        <w:t xml:space="preserve"> κατανομή</w:t>
      </w:r>
      <w:r w:rsidR="00097377">
        <w:rPr>
          <w:rFonts w:eastAsia="SimSun"/>
          <w:lang w:val="el-GR"/>
        </w:rPr>
        <w:t>ς</w:t>
      </w:r>
      <w:r w:rsidRPr="00995186">
        <w:rPr>
          <w:rFonts w:eastAsia="SimSun"/>
          <w:lang w:val="el-GR"/>
        </w:rPr>
        <w:t xml:space="preserve"> του προσωπικού σε ώρες αιχμής για την κάλυψη </w:t>
      </w:r>
      <w:r w:rsidR="00097377">
        <w:rPr>
          <w:rFonts w:eastAsia="SimSun"/>
          <w:lang w:val="el-GR"/>
        </w:rPr>
        <w:t>τυχόν</w:t>
      </w:r>
      <w:r w:rsidRPr="00995186">
        <w:rPr>
          <w:rFonts w:eastAsia="SimSun"/>
          <w:lang w:val="el-GR"/>
        </w:rPr>
        <w:t xml:space="preserve"> διευρυμένου ωραρίου λειτουργίας.</w:t>
      </w:r>
      <w:r w:rsidRPr="00995186">
        <w:rPr>
          <w:rFonts w:eastAsia="SimSun"/>
          <w:lang w:val="en-US"/>
        </w:rPr>
        <w:t> </w:t>
      </w:r>
    </w:p>
    <w:p w14:paraId="3E0B3BDB" w14:textId="77777777" w:rsidR="00995186" w:rsidRPr="00995186" w:rsidRDefault="00995186" w:rsidP="00097377">
      <w:pPr>
        <w:numPr>
          <w:ilvl w:val="0"/>
          <w:numId w:val="37"/>
        </w:numPr>
        <w:tabs>
          <w:tab w:val="clear" w:pos="720"/>
        </w:tabs>
        <w:ind w:left="357" w:hanging="357"/>
        <w:rPr>
          <w:rFonts w:eastAsia="SimSun"/>
          <w:lang w:val="el-GR"/>
        </w:rPr>
      </w:pPr>
      <w:r w:rsidRPr="00995186">
        <w:rPr>
          <w:rFonts w:eastAsia="SimSun"/>
          <w:lang w:val="el-GR"/>
        </w:rPr>
        <w:t xml:space="preserve">Η διαχείριση όλου του κύκλου ζωής της επικοινωνίας με δικαιούχους του Προγράμματος. Πέραν των απλών ερωτημάτων, το προσωπικό του </w:t>
      </w:r>
      <w:proofErr w:type="spellStart"/>
      <w:r w:rsidRPr="00995186">
        <w:rPr>
          <w:rFonts w:eastAsia="SimSun"/>
          <w:lang w:val="el-GR"/>
        </w:rPr>
        <w:t>help</w:t>
      </w:r>
      <w:proofErr w:type="spellEnd"/>
      <w:r w:rsidRPr="00995186">
        <w:rPr>
          <w:rFonts w:eastAsia="SimSun"/>
          <w:lang w:val="el-GR"/>
        </w:rPr>
        <w:t xml:space="preserve"> </w:t>
      </w:r>
      <w:proofErr w:type="spellStart"/>
      <w:r w:rsidRPr="00995186">
        <w:rPr>
          <w:rFonts w:eastAsia="SimSun"/>
          <w:lang w:val="el-GR"/>
        </w:rPr>
        <w:t>desk</w:t>
      </w:r>
      <w:proofErr w:type="spellEnd"/>
      <w:r w:rsidRPr="00995186">
        <w:rPr>
          <w:rFonts w:eastAsia="SimSun"/>
          <w:lang w:val="el-GR"/>
        </w:rPr>
        <w:t xml:space="preserve"> θα συνεργάζεται με τους υπόλοιπους διαχειριστικούς μηχανισμούς/αναδόχους και την Αναθέτουσα Αρχή, για να παρακολουθεί τον κύκλο ζωής αιτημάτων και να ενημερώνει σχετικά τους δικαιούχους. Στο πλαίσιο των καθηκόντων του </w:t>
      </w:r>
      <w:proofErr w:type="spellStart"/>
      <w:r w:rsidRPr="00995186">
        <w:rPr>
          <w:rFonts w:eastAsia="SimSun"/>
          <w:lang w:val="el-GR"/>
        </w:rPr>
        <w:t>help</w:t>
      </w:r>
      <w:proofErr w:type="spellEnd"/>
      <w:r w:rsidRPr="00995186">
        <w:rPr>
          <w:rFonts w:eastAsia="SimSun"/>
          <w:lang w:val="el-GR"/>
        </w:rPr>
        <w:t xml:space="preserve"> </w:t>
      </w:r>
      <w:proofErr w:type="spellStart"/>
      <w:r w:rsidRPr="00995186">
        <w:rPr>
          <w:rFonts w:eastAsia="SimSun"/>
          <w:lang w:val="el-GR"/>
        </w:rPr>
        <w:t>desk</w:t>
      </w:r>
      <w:proofErr w:type="spellEnd"/>
      <w:r w:rsidRPr="00995186">
        <w:rPr>
          <w:rFonts w:eastAsia="SimSun"/>
          <w:lang w:val="el-GR"/>
        </w:rPr>
        <w:t xml:space="preserve"> θα τηρείται και μηχανισμός παρακολούθησης συγκεκριμένων </w:t>
      </w:r>
      <w:proofErr w:type="spellStart"/>
      <w:r w:rsidRPr="00995186">
        <w:rPr>
          <w:rFonts w:eastAsia="SimSun"/>
          <w:lang w:val="el-GR"/>
        </w:rPr>
        <w:t>KPIs</w:t>
      </w:r>
      <w:proofErr w:type="spellEnd"/>
      <w:r w:rsidRPr="00995186">
        <w:rPr>
          <w:rFonts w:eastAsia="SimSun"/>
          <w:lang w:val="el-GR"/>
        </w:rPr>
        <w:t xml:space="preserve"> για την διασφάλιση της ποιότητας της υπηρεσίας.</w:t>
      </w:r>
      <w:r w:rsidRPr="00995186">
        <w:rPr>
          <w:rFonts w:eastAsia="SimSun"/>
          <w:lang w:val="en-US"/>
        </w:rPr>
        <w:t> </w:t>
      </w:r>
    </w:p>
    <w:p w14:paraId="3E0B3BDC" w14:textId="77777777" w:rsidR="00995186" w:rsidRPr="00995186" w:rsidRDefault="00995186" w:rsidP="00097377">
      <w:pPr>
        <w:numPr>
          <w:ilvl w:val="0"/>
          <w:numId w:val="38"/>
        </w:numPr>
        <w:tabs>
          <w:tab w:val="clear" w:pos="720"/>
        </w:tabs>
        <w:ind w:left="357" w:hanging="357"/>
        <w:rPr>
          <w:rFonts w:eastAsia="SimSun"/>
          <w:lang w:val="el-GR"/>
        </w:rPr>
      </w:pPr>
      <w:r w:rsidRPr="00995186">
        <w:rPr>
          <w:rFonts w:eastAsia="SimSun"/>
          <w:lang w:val="el-GR"/>
        </w:rPr>
        <w:t>Η παροχή στατιστικών και περιοδικών αναφορών για την εξέλιξη των δεικτών ποιότητας, των επιμέρους υποθέσεων που βρίσκονται υπό διαχείριση κλπ.</w:t>
      </w:r>
      <w:r w:rsidRPr="00995186">
        <w:rPr>
          <w:rFonts w:eastAsia="SimSun"/>
          <w:lang w:val="en-US"/>
        </w:rPr>
        <w:t> </w:t>
      </w:r>
    </w:p>
    <w:p w14:paraId="3E0B3BDD" w14:textId="01B6D02E" w:rsidR="00995186" w:rsidRPr="00995186" w:rsidRDefault="00995186" w:rsidP="00995186">
      <w:pPr>
        <w:rPr>
          <w:rFonts w:eastAsia="SimSun"/>
          <w:lang w:val="el-GR"/>
        </w:rPr>
      </w:pPr>
      <w:r w:rsidRPr="00995186">
        <w:rPr>
          <w:rFonts w:eastAsia="SimSun"/>
          <w:lang w:val="el-GR"/>
        </w:rPr>
        <w:lastRenderedPageBreak/>
        <w:t xml:space="preserve">Β. τη λειτουργία ενός κεντρικού </w:t>
      </w:r>
      <w:r w:rsidRPr="00995186">
        <w:rPr>
          <w:rFonts w:eastAsia="SimSun"/>
        </w:rPr>
        <w:t>back</w:t>
      </w:r>
      <w:r w:rsidRPr="00995186">
        <w:rPr>
          <w:rFonts w:eastAsia="SimSun"/>
          <w:lang w:val="el-GR"/>
        </w:rPr>
        <w:t xml:space="preserve"> </w:t>
      </w:r>
      <w:r w:rsidRPr="00995186">
        <w:rPr>
          <w:rFonts w:eastAsia="SimSun"/>
        </w:rPr>
        <w:t>office</w:t>
      </w:r>
      <w:r w:rsidRPr="00995186">
        <w:rPr>
          <w:rFonts w:eastAsia="SimSun"/>
          <w:lang w:val="el-GR"/>
        </w:rPr>
        <w:t xml:space="preserve"> μηχανισμού με συμβούλους-στελέχη που έχουν πλήρη γνώση του αντικειμένου και των διαδικασιών και μπορούν να ανταποκριθούν σε ανάγκες, των ωφελούμενων και λοιπών εμπλεκομένων. Ενδεικτικά οι εργασίες που θα κληθεί να εκτελέσει ο Ανάδοχος με τον </w:t>
      </w:r>
      <w:r w:rsidRPr="00995186">
        <w:rPr>
          <w:rFonts w:eastAsia="SimSun"/>
        </w:rPr>
        <w:t>Back</w:t>
      </w:r>
      <w:r w:rsidRPr="00995186">
        <w:rPr>
          <w:rFonts w:eastAsia="SimSun"/>
          <w:lang w:val="el-GR"/>
        </w:rPr>
        <w:t xml:space="preserve"> </w:t>
      </w:r>
      <w:r w:rsidRPr="00995186">
        <w:rPr>
          <w:rFonts w:eastAsia="SimSun"/>
        </w:rPr>
        <w:t>Office</w:t>
      </w:r>
      <w:r w:rsidRPr="00995186">
        <w:rPr>
          <w:rFonts w:eastAsia="SimSun"/>
          <w:lang w:val="el-GR"/>
        </w:rPr>
        <w:t xml:space="preserve"> μηχανισμό μπορεί να περιλαμβάνουν:</w:t>
      </w:r>
      <w:r w:rsidRPr="00995186">
        <w:rPr>
          <w:rFonts w:eastAsia="SimSun"/>
          <w:lang w:val="en-US"/>
        </w:rPr>
        <w:t> </w:t>
      </w:r>
    </w:p>
    <w:p w14:paraId="3E0B3BDF" w14:textId="77777777" w:rsidR="00DD45A7" w:rsidRPr="00DD45A7" w:rsidRDefault="00DD45A7">
      <w:pPr>
        <w:numPr>
          <w:ilvl w:val="0"/>
          <w:numId w:val="43"/>
        </w:numPr>
        <w:rPr>
          <w:rFonts w:eastAsia="SimSun"/>
          <w:lang w:val="el-GR"/>
        </w:rPr>
      </w:pPr>
      <w:r w:rsidRPr="00DD45A7">
        <w:rPr>
          <w:rFonts w:eastAsia="SimSun"/>
          <w:lang w:val="el-GR"/>
        </w:rPr>
        <w:t xml:space="preserve">Γενική Διοικητική Υποστήριξη στην Αναθέτουσα Αρχή. Ο Ανάδοχος, καθ’ όλη τη διάρκεια του προγράμματος θα παρέχει γενική διοικητική υποστήριξη στη Διεύθυνση Κρατικών Ενισχύσεων της </w:t>
      </w:r>
      <w:proofErr w:type="spellStart"/>
      <w:r w:rsidRPr="00DD45A7">
        <w:rPr>
          <w:rFonts w:eastAsia="SimSun"/>
          <w:lang w:val="el-GR"/>
        </w:rPr>
        <w:t>ΚτΠ</w:t>
      </w:r>
      <w:proofErr w:type="spellEnd"/>
      <w:r w:rsidRPr="00DD45A7">
        <w:rPr>
          <w:rFonts w:eastAsia="SimSun"/>
          <w:lang w:val="el-GR"/>
        </w:rPr>
        <w:t xml:space="preserve"> Μ.Α.Ε. προκειμένου να ολοκληρωθούν οι Δράσεις του Έργου «</w:t>
      </w:r>
      <w:proofErr w:type="spellStart"/>
      <w:r w:rsidRPr="00DD45A7">
        <w:rPr>
          <w:rFonts w:eastAsia="SimSun"/>
          <w:lang w:val="el-GR"/>
        </w:rPr>
        <w:t>Gigabit</w:t>
      </w:r>
      <w:proofErr w:type="spellEnd"/>
      <w:r w:rsidRPr="00DD45A7">
        <w:rPr>
          <w:rFonts w:eastAsia="SimSun"/>
          <w:lang w:val="el-GR"/>
        </w:rPr>
        <w:t xml:space="preserve"> </w:t>
      </w:r>
      <w:proofErr w:type="spellStart"/>
      <w:r w:rsidRPr="00DD45A7">
        <w:rPr>
          <w:rFonts w:eastAsia="SimSun"/>
          <w:lang w:val="el-GR"/>
        </w:rPr>
        <w:t>Voucher</w:t>
      </w:r>
      <w:proofErr w:type="spellEnd"/>
      <w:r w:rsidRPr="00DD45A7">
        <w:rPr>
          <w:rFonts w:eastAsia="SimSun"/>
          <w:lang w:val="el-GR"/>
        </w:rPr>
        <w:t xml:space="preserve"> </w:t>
      </w:r>
      <w:proofErr w:type="spellStart"/>
      <w:r w:rsidRPr="00DD45A7">
        <w:rPr>
          <w:rFonts w:eastAsia="SimSun"/>
          <w:lang w:val="el-GR"/>
        </w:rPr>
        <w:t>Scheme</w:t>
      </w:r>
      <w:proofErr w:type="spellEnd"/>
      <w:r w:rsidRPr="00DD45A7">
        <w:rPr>
          <w:rFonts w:eastAsia="SimSun"/>
          <w:lang w:val="el-GR"/>
        </w:rPr>
        <w:t>».</w:t>
      </w:r>
    </w:p>
    <w:p w14:paraId="3E0B3BE0" w14:textId="77777777" w:rsidR="00DD45A7" w:rsidRPr="00DD45A7" w:rsidRDefault="00DD45A7" w:rsidP="00DD45A7">
      <w:pPr>
        <w:numPr>
          <w:ilvl w:val="0"/>
          <w:numId w:val="44"/>
        </w:numPr>
        <w:rPr>
          <w:rFonts w:eastAsia="SimSun"/>
          <w:lang w:val="el-GR"/>
        </w:rPr>
      </w:pPr>
      <w:r w:rsidRPr="00DD45A7">
        <w:rPr>
          <w:rFonts w:eastAsia="SimSun"/>
          <w:lang w:val="el-GR"/>
        </w:rPr>
        <w:t xml:space="preserve">Έλεγχος αιτήσεων δικαιούχων/ωφελούμενων </w:t>
      </w:r>
    </w:p>
    <w:p w14:paraId="3E0B3BE1" w14:textId="77777777" w:rsidR="00DD45A7" w:rsidRPr="00DD45A7" w:rsidRDefault="00DD45A7" w:rsidP="00DD45A7">
      <w:pPr>
        <w:numPr>
          <w:ilvl w:val="0"/>
          <w:numId w:val="44"/>
        </w:numPr>
        <w:rPr>
          <w:rFonts w:eastAsia="SimSun"/>
          <w:lang w:val="el-GR"/>
        </w:rPr>
      </w:pPr>
      <w:r w:rsidRPr="00DD45A7">
        <w:rPr>
          <w:rFonts w:eastAsia="SimSun"/>
          <w:lang w:val="el-GR"/>
        </w:rPr>
        <w:t xml:space="preserve">Εκπόνηση </w:t>
      </w:r>
      <w:proofErr w:type="spellStart"/>
      <w:r w:rsidRPr="00DD45A7">
        <w:rPr>
          <w:rFonts w:eastAsia="SimSun"/>
          <w:lang w:val="el-GR"/>
        </w:rPr>
        <w:t>Εμπειρογνωμοσυνών</w:t>
      </w:r>
      <w:proofErr w:type="spellEnd"/>
      <w:r w:rsidRPr="00DD45A7">
        <w:rPr>
          <w:rFonts w:eastAsia="SimSun"/>
          <w:lang w:val="el-GR"/>
        </w:rPr>
        <w:t xml:space="preserve"> και εισηγήσεων για υποβληθείσες αιτήσεις δικαιούχων και διενέργεια δειγματοληπτικών διοικητικών/ και επιτόπιω</w:t>
      </w:r>
      <w:r>
        <w:rPr>
          <w:rFonts w:eastAsia="SimSun"/>
          <w:lang w:val="el-GR"/>
        </w:rPr>
        <w:t>ν επαληθεύσεων, εάν απαιτηθεί.</w:t>
      </w:r>
    </w:p>
    <w:p w14:paraId="3E0B3BE2" w14:textId="77777777" w:rsidR="00995186" w:rsidRPr="00DD45A7" w:rsidRDefault="00DD45A7" w:rsidP="00DD45A7">
      <w:pPr>
        <w:numPr>
          <w:ilvl w:val="0"/>
          <w:numId w:val="44"/>
        </w:numPr>
        <w:rPr>
          <w:rFonts w:eastAsia="SimSun"/>
          <w:lang w:val="el-GR"/>
        </w:rPr>
      </w:pPr>
      <w:r w:rsidRPr="00DD45A7">
        <w:rPr>
          <w:rFonts w:eastAsia="SimSun"/>
          <w:lang w:val="el-GR"/>
        </w:rPr>
        <w:t>Πρόσθετες Οριζόντιες Υποστηρικτικές Υπηρεσίες.</w:t>
      </w:r>
      <w:r w:rsidR="00995186" w:rsidRPr="00DD45A7">
        <w:rPr>
          <w:rFonts w:eastAsia="SimSun"/>
          <w:lang w:val="el-GR"/>
        </w:rPr>
        <w:t> </w:t>
      </w:r>
    </w:p>
    <w:bookmarkEnd w:id="483"/>
    <w:p w14:paraId="3E0B3BE3" w14:textId="77777777" w:rsidR="00995186" w:rsidRPr="00995186" w:rsidRDefault="00995186" w:rsidP="00995186">
      <w:pPr>
        <w:rPr>
          <w:rFonts w:eastAsia="SimSun"/>
          <w:lang w:val="en-US"/>
        </w:rPr>
      </w:pPr>
      <w:r w:rsidRPr="00995186">
        <w:rPr>
          <w:rFonts w:eastAsia="SimSun"/>
          <w:lang w:val="el-GR"/>
        </w:rPr>
        <w:t>Παραδοτέα</w:t>
      </w:r>
      <w:r w:rsidRPr="00995186">
        <w:rPr>
          <w:rFonts w:eastAsia="SimSun"/>
          <w:lang w:val="en-US"/>
        </w:rPr>
        <w:t> </w:t>
      </w:r>
    </w:p>
    <w:p w14:paraId="3E0B3BE4" w14:textId="5873144D" w:rsidR="00995186" w:rsidRPr="00995186" w:rsidRDefault="0050020E">
      <w:pPr>
        <w:numPr>
          <w:ilvl w:val="0"/>
          <w:numId w:val="46"/>
        </w:numPr>
        <w:rPr>
          <w:rFonts w:eastAsia="SimSun"/>
          <w:lang w:val="el-GR"/>
        </w:rPr>
      </w:pPr>
      <w:bookmarkStart w:id="484" w:name="_Hlk188442871"/>
      <w:r>
        <w:rPr>
          <w:rFonts w:eastAsia="SimSun"/>
          <w:lang w:val="el-GR"/>
        </w:rPr>
        <w:t>Μηνιαίες</w:t>
      </w:r>
      <w:r w:rsidRPr="00995186">
        <w:rPr>
          <w:rFonts w:eastAsia="SimSun"/>
          <w:lang w:val="el-GR"/>
        </w:rPr>
        <w:t xml:space="preserve"> </w:t>
      </w:r>
      <w:r w:rsidR="00995186" w:rsidRPr="00995186">
        <w:rPr>
          <w:rFonts w:eastAsia="SimSun"/>
          <w:lang w:val="el-GR"/>
        </w:rPr>
        <w:t xml:space="preserve">Αναφορές προόδου Έργου στις οποίες περιλαμβάνονται Αναφορές της λειτουργίας του </w:t>
      </w:r>
      <w:r w:rsidR="00995186" w:rsidRPr="00995186">
        <w:rPr>
          <w:rFonts w:eastAsia="SimSun"/>
          <w:lang w:val="en-US"/>
        </w:rPr>
        <w:t>Help</w:t>
      </w:r>
      <w:r w:rsidR="00995186" w:rsidRPr="00995186">
        <w:rPr>
          <w:rFonts w:eastAsia="SimSun"/>
          <w:lang w:val="el-GR"/>
        </w:rPr>
        <w:t xml:space="preserve"> </w:t>
      </w:r>
      <w:r w:rsidR="00995186" w:rsidRPr="00995186">
        <w:rPr>
          <w:rFonts w:eastAsia="SimSun"/>
          <w:lang w:val="en-US"/>
        </w:rPr>
        <w:t>Desk</w:t>
      </w:r>
      <w:r w:rsidR="00995186" w:rsidRPr="00995186">
        <w:rPr>
          <w:rFonts w:eastAsia="SimSun"/>
          <w:lang w:val="el-GR"/>
        </w:rPr>
        <w:t xml:space="preserve"> και του </w:t>
      </w:r>
      <w:r w:rsidR="00995186" w:rsidRPr="00995186">
        <w:rPr>
          <w:rFonts w:eastAsia="SimSun"/>
          <w:lang w:val="en-US"/>
        </w:rPr>
        <w:t>Back</w:t>
      </w:r>
      <w:r w:rsidR="00995186" w:rsidRPr="00995186">
        <w:rPr>
          <w:rFonts w:eastAsia="SimSun"/>
          <w:lang w:val="el-GR"/>
        </w:rPr>
        <w:t xml:space="preserve"> </w:t>
      </w:r>
      <w:r w:rsidR="00995186" w:rsidRPr="00995186">
        <w:rPr>
          <w:rFonts w:eastAsia="SimSun"/>
          <w:lang w:val="en-US"/>
        </w:rPr>
        <w:t>Office</w:t>
      </w:r>
      <w:r w:rsidR="00995186" w:rsidRPr="00995186">
        <w:rPr>
          <w:rFonts w:eastAsia="SimSun"/>
          <w:lang w:val="el-GR"/>
        </w:rPr>
        <w:t xml:space="preserve"> Μηχανισμού.</w:t>
      </w:r>
      <w:r w:rsidR="00995186" w:rsidRPr="00995186">
        <w:rPr>
          <w:rFonts w:eastAsia="SimSun"/>
          <w:lang w:val="en-US"/>
        </w:rPr>
        <w:t> </w:t>
      </w:r>
    </w:p>
    <w:bookmarkEnd w:id="484"/>
    <w:p w14:paraId="3E0B3BE5" w14:textId="77777777" w:rsidR="00A22261" w:rsidRDefault="00A22261" w:rsidP="00A22261">
      <w:pPr>
        <w:rPr>
          <w:lang w:val="el-GR"/>
        </w:rPr>
      </w:pPr>
    </w:p>
    <w:p w14:paraId="3E0B3BE6" w14:textId="77777777" w:rsidR="00A22261" w:rsidRDefault="00995186">
      <w:pPr>
        <w:pStyle w:val="3"/>
        <w:numPr>
          <w:ilvl w:val="0"/>
          <w:numId w:val="29"/>
        </w:numPr>
        <w:rPr>
          <w:lang w:val="el-GR"/>
        </w:rPr>
      </w:pPr>
      <w:bookmarkStart w:id="485" w:name="_Toc189730691"/>
      <w:r>
        <w:rPr>
          <w:lang w:val="el-GR"/>
        </w:rPr>
        <w:t>Μεθοδολογία Υλοποίησης</w:t>
      </w:r>
      <w:bookmarkEnd w:id="485"/>
    </w:p>
    <w:p w14:paraId="3E0B3BE7" w14:textId="77777777" w:rsidR="00995186" w:rsidRPr="00995186" w:rsidRDefault="00995186" w:rsidP="00995186">
      <w:pPr>
        <w:rPr>
          <w:lang w:val="el-GR"/>
        </w:rPr>
      </w:pPr>
      <w:r w:rsidRPr="00995186">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995186">
        <w:t>risk</w:t>
      </w:r>
      <w:r w:rsidRPr="00995186">
        <w:rPr>
          <w:lang w:val="el-GR"/>
        </w:rPr>
        <w:t xml:space="preserve"> </w:t>
      </w:r>
      <w:r w:rsidRPr="00995186">
        <w:t>response</w:t>
      </w:r>
      <w:r w:rsidRPr="00995186">
        <w:rPr>
          <w:lang w:val="el-GR"/>
        </w:rPr>
        <w:t>).</w:t>
      </w:r>
      <w:r w:rsidRPr="00995186">
        <w:rPr>
          <w:lang w:val="en-US"/>
        </w:rPr>
        <w:t> </w:t>
      </w:r>
    </w:p>
    <w:p w14:paraId="3E0B3BE8" w14:textId="77777777" w:rsidR="00995186" w:rsidRPr="00995186" w:rsidRDefault="00995186" w:rsidP="00995186">
      <w:pPr>
        <w:rPr>
          <w:lang w:val="el-GR"/>
        </w:rPr>
      </w:pPr>
      <w:r w:rsidRPr="00995186">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r w:rsidRPr="00995186">
        <w:rPr>
          <w:lang w:val="en-US"/>
        </w:rPr>
        <w:t> </w:t>
      </w:r>
    </w:p>
    <w:p w14:paraId="3E0B3BE9" w14:textId="77777777" w:rsidR="00995186" w:rsidRPr="00995186" w:rsidRDefault="00995186" w:rsidP="00995186">
      <w:pPr>
        <w:rPr>
          <w:lang w:val="el-GR"/>
        </w:rPr>
      </w:pPr>
      <w:r w:rsidRPr="00995186">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r w:rsidRPr="00995186">
        <w:rPr>
          <w:lang w:val="en-US"/>
        </w:rPr>
        <w:t> </w:t>
      </w:r>
    </w:p>
    <w:p w14:paraId="3E0B3BEA" w14:textId="77777777" w:rsidR="00995186" w:rsidRPr="00995186" w:rsidRDefault="00995186">
      <w:pPr>
        <w:numPr>
          <w:ilvl w:val="0"/>
          <w:numId w:val="47"/>
        </w:numPr>
        <w:rPr>
          <w:lang w:val="el-GR"/>
        </w:rPr>
      </w:pPr>
      <w:r w:rsidRPr="00995186">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r w:rsidRPr="00995186">
        <w:rPr>
          <w:lang w:val="en-US"/>
        </w:rPr>
        <w:t> </w:t>
      </w:r>
    </w:p>
    <w:p w14:paraId="3E0B3BEB" w14:textId="77777777" w:rsidR="00995186" w:rsidRPr="00995186" w:rsidRDefault="00995186">
      <w:pPr>
        <w:numPr>
          <w:ilvl w:val="0"/>
          <w:numId w:val="48"/>
        </w:numPr>
        <w:rPr>
          <w:lang w:val="el-GR"/>
        </w:rPr>
      </w:pPr>
      <w:r w:rsidRPr="00995186">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r w:rsidRPr="00995186">
        <w:rPr>
          <w:lang w:val="en-US"/>
        </w:rPr>
        <w:t> </w:t>
      </w:r>
    </w:p>
    <w:p w14:paraId="3E0B3BEC" w14:textId="77777777" w:rsidR="00995186" w:rsidRPr="00995186" w:rsidRDefault="00995186">
      <w:pPr>
        <w:numPr>
          <w:ilvl w:val="0"/>
          <w:numId w:val="49"/>
        </w:numPr>
        <w:rPr>
          <w:lang w:val="el-GR"/>
        </w:rPr>
      </w:pPr>
      <w:r w:rsidRPr="00995186">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r w:rsidRPr="00995186">
        <w:rPr>
          <w:lang w:val="en-US"/>
        </w:rPr>
        <w:t> </w:t>
      </w:r>
    </w:p>
    <w:p w14:paraId="3E0B3BED" w14:textId="77777777" w:rsidR="004B162A" w:rsidRPr="004B162A" w:rsidRDefault="004B162A" w:rsidP="00370D99">
      <w:pPr>
        <w:rPr>
          <w:lang w:val="el-GR"/>
        </w:rPr>
      </w:pPr>
    </w:p>
    <w:p w14:paraId="3E0B3BEE" w14:textId="77777777" w:rsidR="00B50C47" w:rsidRDefault="004B162A">
      <w:pPr>
        <w:pStyle w:val="4"/>
        <w:numPr>
          <w:ilvl w:val="1"/>
          <w:numId w:val="29"/>
        </w:numPr>
        <w:ind w:hanging="306"/>
        <w:rPr>
          <w:rFonts w:cs="Tahoma"/>
          <w:szCs w:val="22"/>
          <w:lang w:val="el-GR"/>
        </w:rPr>
      </w:pPr>
      <w:r>
        <w:rPr>
          <w:rFonts w:cs="Tahoma"/>
          <w:szCs w:val="22"/>
          <w:lang w:val="el-GR"/>
        </w:rPr>
        <w:lastRenderedPageBreak/>
        <w:t xml:space="preserve"> </w:t>
      </w:r>
      <w:bookmarkStart w:id="486" w:name="_Toc189730692"/>
      <w:r w:rsidR="00991C00">
        <w:rPr>
          <w:rFonts w:cs="Tahoma"/>
          <w:szCs w:val="22"/>
          <w:lang w:val="el-GR"/>
        </w:rPr>
        <w:t>Χρονοδιάγραμμα</w:t>
      </w:r>
      <w:bookmarkEnd w:id="486"/>
    </w:p>
    <w:p w14:paraId="3E0B3BEF" w14:textId="5774DDEF" w:rsidR="00995186" w:rsidRPr="00995186" w:rsidRDefault="00995186" w:rsidP="00995186">
      <w:pPr>
        <w:rPr>
          <w:lang w:val="el-GR"/>
        </w:rPr>
      </w:pPr>
      <w:r w:rsidRPr="00995186">
        <w:rPr>
          <w:lang w:val="el-GR"/>
        </w:rPr>
        <w:t xml:space="preserve">Η συνολική </w:t>
      </w:r>
      <w:r w:rsidRPr="00995186">
        <w:rPr>
          <w:b/>
          <w:bCs/>
          <w:lang w:val="el-GR"/>
        </w:rPr>
        <w:t>διάρκεια</w:t>
      </w:r>
      <w:r w:rsidRPr="00995186">
        <w:rPr>
          <w:lang w:val="el-GR"/>
        </w:rPr>
        <w:t xml:space="preserve"> της σύμβασης ορίζεται σε</w:t>
      </w:r>
      <w:r w:rsidR="006F2E9C">
        <w:rPr>
          <w:b/>
          <w:bCs/>
          <w:lang w:val="el-GR"/>
        </w:rPr>
        <w:t xml:space="preserve"> </w:t>
      </w:r>
      <w:r w:rsidR="00B60C37">
        <w:rPr>
          <w:b/>
          <w:bCs/>
          <w:lang w:val="el-GR"/>
        </w:rPr>
        <w:t xml:space="preserve">οκτώ </w:t>
      </w:r>
      <w:r w:rsidR="006F2E9C">
        <w:rPr>
          <w:b/>
          <w:bCs/>
          <w:lang w:val="el-GR"/>
        </w:rPr>
        <w:t>(</w:t>
      </w:r>
      <w:r w:rsidR="00C010BA">
        <w:rPr>
          <w:b/>
          <w:bCs/>
          <w:lang w:val="el-GR"/>
        </w:rPr>
        <w:t>8</w:t>
      </w:r>
      <w:r w:rsidRPr="00995186">
        <w:rPr>
          <w:b/>
          <w:bCs/>
          <w:lang w:val="el-GR"/>
        </w:rPr>
        <w:t xml:space="preserve">) μήνες </w:t>
      </w:r>
      <w:r w:rsidR="00C010BA">
        <w:rPr>
          <w:b/>
          <w:bCs/>
          <w:lang w:val="el-GR"/>
        </w:rPr>
        <w:t>και όχι πέραν της</w:t>
      </w:r>
      <w:r w:rsidRPr="00995186">
        <w:rPr>
          <w:b/>
          <w:bCs/>
          <w:lang w:val="el-GR"/>
        </w:rPr>
        <w:t xml:space="preserve"> 31/12/2025</w:t>
      </w:r>
      <w:r w:rsidRPr="00995186">
        <w:rPr>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r w:rsidRPr="00995186">
        <w:rPr>
          <w:lang w:val="en-US"/>
        </w:rPr>
        <w:t> </w:t>
      </w:r>
    </w:p>
    <w:p w14:paraId="3E0B3BF0" w14:textId="77777777" w:rsidR="00995186" w:rsidRPr="00995186" w:rsidRDefault="00995186" w:rsidP="00995186">
      <w:pPr>
        <w:rPr>
          <w:lang w:val="el-GR"/>
        </w:rPr>
      </w:pPr>
      <w:r w:rsidRPr="00995186">
        <w:rPr>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995186">
        <w:rPr>
          <w:u w:val="single"/>
          <w:lang w:val="el-GR"/>
        </w:rPr>
        <w:t>μέχρι την παράδοση και του τελευταίου παραδοτέου που ορίζει την λήξη της σύμβαση</w:t>
      </w:r>
      <w:r w:rsidRPr="00995186">
        <w:rPr>
          <w:lang w:val="el-GR"/>
        </w:rPr>
        <w:t>ς και την έναρξη της διαδικασίας για την  οριστική παραλαβή του έργου. </w:t>
      </w:r>
      <w:r w:rsidRPr="00995186">
        <w:rPr>
          <w:lang w:val="en-US"/>
        </w:rPr>
        <w:t> </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43"/>
        <w:gridCol w:w="2411"/>
        <w:gridCol w:w="2269"/>
        <w:gridCol w:w="2099"/>
      </w:tblGrid>
      <w:tr w:rsidR="00995186" w:rsidRPr="00995186" w14:paraId="3E0B3BF2" w14:textId="77777777" w:rsidTr="00097377">
        <w:trPr>
          <w:trHeight w:val="300"/>
          <w:jc w:val="center"/>
        </w:trPr>
        <w:tc>
          <w:tcPr>
            <w:tcW w:w="9619" w:type="dxa"/>
            <w:gridSpan w:val="4"/>
            <w:tcBorders>
              <w:top w:val="single" w:sz="6" w:space="0" w:color="auto"/>
              <w:left w:val="single" w:sz="6" w:space="0" w:color="auto"/>
              <w:bottom w:val="single" w:sz="6" w:space="0" w:color="auto"/>
              <w:right w:val="single" w:sz="6" w:space="0" w:color="auto"/>
            </w:tcBorders>
            <w:shd w:val="clear" w:color="auto" w:fill="FCE4D6"/>
            <w:vAlign w:val="bottom"/>
            <w:hideMark/>
          </w:tcPr>
          <w:p w14:paraId="3E0B3BF1" w14:textId="77777777" w:rsidR="00995186" w:rsidRPr="00995186" w:rsidRDefault="00995186" w:rsidP="00097377">
            <w:pPr>
              <w:spacing w:after="0"/>
              <w:jc w:val="center"/>
              <w:divId w:val="1263607330"/>
              <w:rPr>
                <w:lang w:val="en-US"/>
              </w:rPr>
            </w:pPr>
            <w:bookmarkStart w:id="487" w:name="_Hlk188170855"/>
            <w:r w:rsidRPr="00995186">
              <w:rPr>
                <w:b/>
                <w:bCs/>
                <w:lang w:val="el-GR"/>
              </w:rPr>
              <w:t>ΧΡΟΝΟΔΙΑΓΡΑΜΜΑ ΕΡΓΟΥ</w:t>
            </w:r>
          </w:p>
        </w:tc>
      </w:tr>
      <w:tr w:rsidR="006F2E9C" w:rsidRPr="00995186" w14:paraId="3E0B3BF7" w14:textId="77777777" w:rsidTr="00097377">
        <w:trPr>
          <w:trHeight w:val="300"/>
          <w:jc w:val="center"/>
        </w:trPr>
        <w:tc>
          <w:tcPr>
            <w:tcW w:w="2843" w:type="dxa"/>
            <w:tcBorders>
              <w:top w:val="nil"/>
              <w:left w:val="single" w:sz="6" w:space="0" w:color="auto"/>
              <w:bottom w:val="single" w:sz="6" w:space="0" w:color="auto"/>
              <w:right w:val="single" w:sz="6" w:space="0" w:color="auto"/>
            </w:tcBorders>
            <w:shd w:val="clear" w:color="auto" w:fill="E2EFDA"/>
            <w:vAlign w:val="center"/>
            <w:hideMark/>
          </w:tcPr>
          <w:p w14:paraId="3E0B3BF3" w14:textId="77777777" w:rsidR="006F2E9C" w:rsidRPr="00995186" w:rsidRDefault="006F2E9C" w:rsidP="00097377">
            <w:pPr>
              <w:spacing w:after="0"/>
              <w:jc w:val="center"/>
              <w:rPr>
                <w:lang w:val="en-US"/>
              </w:rPr>
            </w:pPr>
            <w:r w:rsidRPr="00995186">
              <w:rPr>
                <w:b/>
                <w:bCs/>
                <w:lang w:val="el-GR"/>
              </w:rPr>
              <w:t>Τίτλος Παραδοτέου</w:t>
            </w:r>
          </w:p>
        </w:tc>
        <w:tc>
          <w:tcPr>
            <w:tcW w:w="2410" w:type="dxa"/>
            <w:tcBorders>
              <w:top w:val="nil"/>
              <w:left w:val="nil"/>
              <w:bottom w:val="single" w:sz="6" w:space="0" w:color="auto"/>
              <w:right w:val="single" w:sz="6" w:space="0" w:color="auto"/>
            </w:tcBorders>
            <w:shd w:val="clear" w:color="auto" w:fill="E2EFDA"/>
            <w:vAlign w:val="center"/>
            <w:hideMark/>
          </w:tcPr>
          <w:p w14:paraId="3E0B3BF4" w14:textId="77777777" w:rsidR="006F2E9C" w:rsidRPr="00995186" w:rsidRDefault="006F2E9C" w:rsidP="00097377">
            <w:pPr>
              <w:spacing w:after="0"/>
              <w:jc w:val="center"/>
              <w:rPr>
                <w:lang w:val="en-US"/>
              </w:rPr>
            </w:pPr>
            <w:r w:rsidRPr="00995186">
              <w:rPr>
                <w:b/>
                <w:bCs/>
                <w:lang w:val="el-GR"/>
              </w:rPr>
              <w:t>Διάρκεια υλοποίησης έως (ΜΗΝΕΣ)</w:t>
            </w:r>
          </w:p>
        </w:tc>
        <w:tc>
          <w:tcPr>
            <w:tcW w:w="2268" w:type="dxa"/>
            <w:tcBorders>
              <w:top w:val="nil"/>
              <w:left w:val="nil"/>
              <w:bottom w:val="single" w:sz="6" w:space="0" w:color="auto"/>
              <w:right w:val="single" w:sz="6" w:space="0" w:color="auto"/>
            </w:tcBorders>
            <w:shd w:val="clear" w:color="auto" w:fill="E2EFDA"/>
            <w:vAlign w:val="center"/>
            <w:hideMark/>
          </w:tcPr>
          <w:p w14:paraId="3E0B3BF5" w14:textId="77777777" w:rsidR="006F2E9C" w:rsidRPr="00995186" w:rsidRDefault="006F2E9C" w:rsidP="00097377">
            <w:pPr>
              <w:spacing w:after="0"/>
              <w:jc w:val="center"/>
              <w:rPr>
                <w:lang w:val="en-US"/>
              </w:rPr>
            </w:pPr>
            <w:r w:rsidRPr="00995186">
              <w:rPr>
                <w:b/>
                <w:bCs/>
                <w:lang w:val="el-GR"/>
              </w:rPr>
              <w:t>Διάρκεια Σύμβασης έως (ΜΗΝΕΣ)</w:t>
            </w:r>
          </w:p>
        </w:tc>
        <w:tc>
          <w:tcPr>
            <w:tcW w:w="2098" w:type="dxa"/>
            <w:tcBorders>
              <w:top w:val="nil"/>
              <w:left w:val="nil"/>
              <w:bottom w:val="single" w:sz="6" w:space="0" w:color="auto"/>
              <w:right w:val="single" w:sz="6" w:space="0" w:color="auto"/>
            </w:tcBorders>
            <w:shd w:val="clear" w:color="auto" w:fill="E2EFDA"/>
            <w:vAlign w:val="center"/>
            <w:hideMark/>
          </w:tcPr>
          <w:p w14:paraId="3E0B3BF6" w14:textId="77777777" w:rsidR="006F2E9C" w:rsidRPr="00995186" w:rsidRDefault="006F2E9C" w:rsidP="00097377">
            <w:pPr>
              <w:spacing w:after="0"/>
              <w:jc w:val="center"/>
              <w:rPr>
                <w:lang w:val="en-US"/>
              </w:rPr>
            </w:pPr>
            <w:r w:rsidRPr="00995186">
              <w:rPr>
                <w:b/>
                <w:bCs/>
                <w:lang w:val="el-GR"/>
              </w:rPr>
              <w:t>Προϋπόθεση έναρξης</w:t>
            </w:r>
          </w:p>
        </w:tc>
      </w:tr>
      <w:tr w:rsidR="006F2E9C" w:rsidRPr="004E7208" w14:paraId="3E0B3BFC" w14:textId="77777777" w:rsidTr="00097377">
        <w:trPr>
          <w:trHeight w:val="300"/>
          <w:jc w:val="center"/>
        </w:trPr>
        <w:tc>
          <w:tcPr>
            <w:tcW w:w="2843"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E0B3BF8" w14:textId="72669D1E" w:rsidR="006F2E9C" w:rsidRPr="00995186" w:rsidRDefault="00E211D8" w:rsidP="00097377">
            <w:pPr>
              <w:spacing w:after="0"/>
              <w:jc w:val="center"/>
              <w:rPr>
                <w:lang w:val="en-US"/>
              </w:rPr>
            </w:pPr>
            <w:r>
              <w:rPr>
                <w:lang w:val="el-GR"/>
              </w:rPr>
              <w:t>Μηνιαίες</w:t>
            </w:r>
            <w:r w:rsidRPr="00995186">
              <w:rPr>
                <w:lang w:val="el-GR"/>
              </w:rPr>
              <w:t xml:space="preserve"> </w:t>
            </w:r>
            <w:r w:rsidR="006F2E9C" w:rsidRPr="00995186">
              <w:rPr>
                <w:lang w:val="el-GR"/>
              </w:rPr>
              <w:t>Αναφορές προόδου Έργου</w:t>
            </w:r>
          </w:p>
        </w:tc>
        <w:tc>
          <w:tcPr>
            <w:tcW w:w="2410" w:type="dxa"/>
            <w:tcBorders>
              <w:top w:val="single" w:sz="6" w:space="0" w:color="auto"/>
              <w:left w:val="nil"/>
              <w:bottom w:val="single" w:sz="6" w:space="0" w:color="auto"/>
              <w:right w:val="single" w:sz="6" w:space="0" w:color="auto"/>
            </w:tcBorders>
            <w:shd w:val="clear" w:color="auto" w:fill="F2F2F2"/>
            <w:vAlign w:val="center"/>
            <w:hideMark/>
          </w:tcPr>
          <w:p w14:paraId="3E0B3BF9" w14:textId="65A67BE3" w:rsidR="006F2E9C" w:rsidRPr="00995186" w:rsidRDefault="00C010BA" w:rsidP="00097377">
            <w:pPr>
              <w:spacing w:after="0"/>
              <w:jc w:val="center"/>
              <w:rPr>
                <w:lang w:val="en-US"/>
              </w:rPr>
            </w:pPr>
            <w:r>
              <w:rPr>
                <w:b/>
                <w:bCs/>
                <w:lang w:val="el-GR"/>
              </w:rPr>
              <w:t>7</w:t>
            </w:r>
          </w:p>
        </w:tc>
        <w:tc>
          <w:tcPr>
            <w:tcW w:w="2268" w:type="dxa"/>
            <w:tcBorders>
              <w:top w:val="single" w:sz="6" w:space="0" w:color="auto"/>
              <w:left w:val="nil"/>
              <w:bottom w:val="single" w:sz="6" w:space="0" w:color="auto"/>
              <w:right w:val="single" w:sz="6" w:space="0" w:color="auto"/>
            </w:tcBorders>
            <w:shd w:val="clear" w:color="auto" w:fill="F2F2F2"/>
            <w:vAlign w:val="center"/>
            <w:hideMark/>
          </w:tcPr>
          <w:p w14:paraId="3E0B3BFA" w14:textId="3899230F" w:rsidR="006F2E9C" w:rsidRPr="00B82D53" w:rsidRDefault="00C010BA" w:rsidP="00097377">
            <w:pPr>
              <w:spacing w:after="0"/>
              <w:jc w:val="center"/>
              <w:rPr>
                <w:lang w:val="el-GR"/>
              </w:rPr>
            </w:pPr>
            <w:r>
              <w:rPr>
                <w:b/>
                <w:bCs/>
                <w:lang w:val="el-GR"/>
              </w:rPr>
              <w:t xml:space="preserve">8 και όχι πέραν της </w:t>
            </w:r>
            <w:r w:rsidR="006F2E9C" w:rsidRPr="00995186">
              <w:rPr>
                <w:b/>
                <w:bCs/>
                <w:lang w:val="el-GR"/>
              </w:rPr>
              <w:t>31/12/2025</w:t>
            </w:r>
          </w:p>
        </w:tc>
        <w:tc>
          <w:tcPr>
            <w:tcW w:w="2098" w:type="dxa"/>
            <w:tcBorders>
              <w:top w:val="single" w:sz="6" w:space="0" w:color="auto"/>
              <w:left w:val="nil"/>
              <w:bottom w:val="single" w:sz="6" w:space="0" w:color="auto"/>
              <w:right w:val="single" w:sz="6" w:space="0" w:color="auto"/>
            </w:tcBorders>
            <w:shd w:val="clear" w:color="auto" w:fill="F2F2F2"/>
            <w:vAlign w:val="center"/>
            <w:hideMark/>
          </w:tcPr>
          <w:p w14:paraId="3E0B3BFB" w14:textId="77777777" w:rsidR="006F2E9C" w:rsidRPr="00995186" w:rsidRDefault="006F2E9C" w:rsidP="00097377">
            <w:pPr>
              <w:spacing w:after="0"/>
              <w:jc w:val="center"/>
              <w:rPr>
                <w:lang w:val="el-GR"/>
              </w:rPr>
            </w:pPr>
            <w:r w:rsidRPr="00995186">
              <w:rPr>
                <w:lang w:val="el-GR"/>
              </w:rPr>
              <w:t>Με την υπογραφή της σύμβασης και έως τη λήξη της</w:t>
            </w:r>
          </w:p>
        </w:tc>
      </w:tr>
    </w:tbl>
    <w:bookmarkEnd w:id="487"/>
    <w:p w14:paraId="3E0B3BFD" w14:textId="77777777" w:rsidR="00995186" w:rsidRPr="00995186" w:rsidRDefault="00995186" w:rsidP="00995186">
      <w:pPr>
        <w:rPr>
          <w:lang w:val="el-GR"/>
        </w:rPr>
      </w:pPr>
      <w:r w:rsidRPr="00995186">
        <w:rPr>
          <w:lang w:val="en-US"/>
        </w:rPr>
        <w:t>  </w:t>
      </w:r>
    </w:p>
    <w:p w14:paraId="3E0B3BFE" w14:textId="77777777" w:rsidR="00995186" w:rsidRPr="00995186" w:rsidRDefault="00995186">
      <w:pPr>
        <w:pStyle w:val="4"/>
        <w:numPr>
          <w:ilvl w:val="1"/>
          <w:numId w:val="29"/>
        </w:numPr>
        <w:ind w:hanging="306"/>
        <w:rPr>
          <w:rFonts w:cs="Tahoma"/>
          <w:szCs w:val="22"/>
          <w:lang w:val="el-GR"/>
        </w:rPr>
      </w:pPr>
      <w:bookmarkStart w:id="488" w:name="_Toc189730693"/>
      <w:r w:rsidRPr="00995186">
        <w:rPr>
          <w:rFonts w:cs="Tahoma"/>
          <w:szCs w:val="22"/>
          <w:lang w:val="el-GR"/>
        </w:rPr>
        <w:t>Χρόνος Υποβολής και Διαδικασία Οριστικοποίησης Παραδοτέων</w:t>
      </w:r>
      <w:bookmarkEnd w:id="488"/>
      <w:r w:rsidRPr="00995186">
        <w:rPr>
          <w:rFonts w:cs="Tahoma"/>
          <w:szCs w:val="22"/>
          <w:lang w:val="el-GR"/>
        </w:rPr>
        <w:t> </w:t>
      </w:r>
    </w:p>
    <w:p w14:paraId="3E0B3BFF" w14:textId="77777777" w:rsidR="00995186" w:rsidRPr="00995186" w:rsidRDefault="00995186" w:rsidP="00995186">
      <w:pPr>
        <w:rPr>
          <w:lang w:val="el-GR"/>
        </w:rPr>
      </w:pPr>
      <w:r w:rsidRPr="00995186">
        <w:rPr>
          <w:lang w:val="en-US"/>
        </w:rPr>
        <w:t> </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8"/>
        <w:gridCol w:w="1717"/>
        <w:gridCol w:w="4093"/>
        <w:gridCol w:w="3114"/>
      </w:tblGrid>
      <w:tr w:rsidR="00097377" w:rsidRPr="004E7208" w14:paraId="3E0B3C05" w14:textId="77777777" w:rsidTr="00097377">
        <w:trPr>
          <w:trHeight w:val="300"/>
          <w:jc w:val="center"/>
        </w:trPr>
        <w:tc>
          <w:tcPr>
            <w:tcW w:w="700"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E0B3C00" w14:textId="77777777" w:rsidR="00097377" w:rsidRPr="00995186" w:rsidRDefault="00097377" w:rsidP="00097377">
            <w:pPr>
              <w:spacing w:after="0"/>
              <w:jc w:val="center"/>
              <w:rPr>
                <w:lang w:val="en-US"/>
              </w:rPr>
            </w:pPr>
            <w:r w:rsidRPr="00995186">
              <w:rPr>
                <w:b/>
                <w:bCs/>
                <w:lang w:val="el-GR"/>
              </w:rPr>
              <w:t>Α/Α</w:t>
            </w:r>
          </w:p>
        </w:tc>
        <w:tc>
          <w:tcPr>
            <w:tcW w:w="1718"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E0B3C01" w14:textId="77777777" w:rsidR="00097377" w:rsidRPr="00995186" w:rsidRDefault="00097377" w:rsidP="00097377">
            <w:pPr>
              <w:spacing w:after="0"/>
              <w:jc w:val="center"/>
              <w:rPr>
                <w:lang w:val="en-US"/>
              </w:rPr>
            </w:pPr>
            <w:r w:rsidRPr="00995186">
              <w:rPr>
                <w:b/>
                <w:bCs/>
                <w:lang w:val="el-GR"/>
              </w:rPr>
              <w:t>ΚΩΔ. ΠΑΡΑΔΟΤΕΟΥ</w:t>
            </w:r>
          </w:p>
        </w:tc>
        <w:tc>
          <w:tcPr>
            <w:tcW w:w="4111"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E0B3C02" w14:textId="77777777" w:rsidR="00097377" w:rsidRPr="00995186" w:rsidRDefault="00097377" w:rsidP="00097377">
            <w:pPr>
              <w:spacing w:after="0"/>
              <w:jc w:val="center"/>
              <w:rPr>
                <w:lang w:val="en-US"/>
              </w:rPr>
            </w:pPr>
            <w:r w:rsidRPr="00995186">
              <w:rPr>
                <w:b/>
                <w:bCs/>
                <w:lang w:val="el-GR"/>
              </w:rPr>
              <w:t>ΤΙΤΛΟΣ ΠΑΡΑΔΟΤΕΟΥ</w:t>
            </w:r>
          </w:p>
        </w:tc>
        <w:tc>
          <w:tcPr>
            <w:tcW w:w="312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E0B3C03" w14:textId="77777777" w:rsidR="00097377" w:rsidRPr="00995186" w:rsidRDefault="00097377" w:rsidP="00097377">
            <w:pPr>
              <w:spacing w:after="0"/>
              <w:jc w:val="center"/>
              <w:rPr>
                <w:lang w:val="el-GR"/>
              </w:rPr>
            </w:pPr>
            <w:r w:rsidRPr="00995186">
              <w:rPr>
                <w:b/>
                <w:bCs/>
                <w:lang w:val="el-GR"/>
              </w:rPr>
              <w:t>ΧΡΟΝΟΣ ΥΠΟΒΟΛΗΣ</w:t>
            </w:r>
          </w:p>
          <w:p w14:paraId="3E0B3C04" w14:textId="77777777" w:rsidR="00097377" w:rsidRPr="00995186" w:rsidRDefault="00097377" w:rsidP="00097377">
            <w:pPr>
              <w:spacing w:after="0"/>
              <w:jc w:val="center"/>
              <w:rPr>
                <w:lang w:val="el-GR"/>
              </w:rPr>
            </w:pPr>
            <w:r w:rsidRPr="00995186">
              <w:rPr>
                <w:b/>
                <w:bCs/>
                <w:lang w:val="el-GR"/>
              </w:rPr>
              <w:t>1</w:t>
            </w:r>
            <w:r w:rsidRPr="00995186">
              <w:rPr>
                <w:b/>
                <w:bCs/>
                <w:vertAlign w:val="superscript"/>
                <w:lang w:val="el-GR"/>
              </w:rPr>
              <w:t>ης</w:t>
            </w:r>
            <w:r w:rsidRPr="00995186">
              <w:rPr>
                <w:b/>
                <w:bCs/>
                <w:lang w:val="el-GR"/>
              </w:rPr>
              <w:t xml:space="preserve"> ΕΚΔΟΣΗΣ ΠΑΡΑΔΟΤΕΟΥ</w:t>
            </w:r>
          </w:p>
        </w:tc>
      </w:tr>
      <w:tr w:rsidR="00097377" w:rsidRPr="00995186" w14:paraId="3E0B3C0A" w14:textId="77777777" w:rsidTr="00097377">
        <w:trPr>
          <w:trHeight w:val="300"/>
          <w:jc w:val="center"/>
        </w:trPr>
        <w:tc>
          <w:tcPr>
            <w:tcW w:w="700" w:type="dxa"/>
            <w:tcBorders>
              <w:top w:val="single" w:sz="6" w:space="0" w:color="auto"/>
              <w:left w:val="single" w:sz="6" w:space="0" w:color="auto"/>
              <w:bottom w:val="single" w:sz="6" w:space="0" w:color="auto"/>
              <w:right w:val="single" w:sz="6" w:space="0" w:color="auto"/>
            </w:tcBorders>
            <w:shd w:val="clear" w:color="auto" w:fill="auto"/>
            <w:hideMark/>
          </w:tcPr>
          <w:p w14:paraId="3E0B3C06" w14:textId="77777777" w:rsidR="00097377" w:rsidRPr="00995186" w:rsidRDefault="00097377" w:rsidP="00097377">
            <w:pPr>
              <w:spacing w:after="0"/>
              <w:jc w:val="center"/>
              <w:rPr>
                <w:lang w:val="en-US"/>
              </w:rPr>
            </w:pPr>
            <w:r w:rsidRPr="00995186">
              <w:rPr>
                <w:lang w:val="el-GR"/>
              </w:rPr>
              <w:t>1</w:t>
            </w:r>
          </w:p>
        </w:tc>
        <w:tc>
          <w:tcPr>
            <w:tcW w:w="1718" w:type="dxa"/>
            <w:tcBorders>
              <w:top w:val="single" w:sz="6" w:space="0" w:color="auto"/>
              <w:left w:val="single" w:sz="6" w:space="0" w:color="auto"/>
              <w:bottom w:val="single" w:sz="6" w:space="0" w:color="auto"/>
              <w:right w:val="single" w:sz="6" w:space="0" w:color="auto"/>
            </w:tcBorders>
            <w:shd w:val="clear" w:color="auto" w:fill="auto"/>
            <w:hideMark/>
          </w:tcPr>
          <w:p w14:paraId="3E0B3C07" w14:textId="0AD2412A" w:rsidR="00097377" w:rsidRPr="00995186" w:rsidRDefault="00097377" w:rsidP="00097377">
            <w:pPr>
              <w:spacing w:after="0"/>
              <w:jc w:val="center"/>
              <w:rPr>
                <w:lang w:val="en-US"/>
              </w:rPr>
            </w:pPr>
            <w:r>
              <w:rPr>
                <w:lang w:val="el-GR"/>
              </w:rPr>
              <w:t>Π1</w:t>
            </w:r>
            <w:r w:rsidR="0050020E">
              <w:rPr>
                <w:lang w:val="el-GR"/>
              </w:rPr>
              <w:t>.Χ</w:t>
            </w:r>
          </w:p>
        </w:tc>
        <w:tc>
          <w:tcPr>
            <w:tcW w:w="411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B3C08" w14:textId="3F1AA074" w:rsidR="00097377" w:rsidRPr="00995186" w:rsidRDefault="0050020E" w:rsidP="00097377">
            <w:pPr>
              <w:spacing w:after="0"/>
              <w:jc w:val="center"/>
              <w:rPr>
                <w:lang w:val="en-US"/>
              </w:rPr>
            </w:pPr>
            <w:r>
              <w:rPr>
                <w:lang w:val="el-GR"/>
              </w:rPr>
              <w:t>Μηνιαίες</w:t>
            </w:r>
            <w:r w:rsidRPr="00995186">
              <w:rPr>
                <w:lang w:val="el-GR"/>
              </w:rPr>
              <w:t xml:space="preserve"> </w:t>
            </w:r>
            <w:r w:rsidR="00097377" w:rsidRPr="00995186">
              <w:rPr>
                <w:lang w:val="el-GR"/>
              </w:rPr>
              <w:t>Αναφορές προόδου Έργου</w:t>
            </w:r>
          </w:p>
        </w:tc>
        <w:tc>
          <w:tcPr>
            <w:tcW w:w="3125" w:type="dxa"/>
            <w:tcBorders>
              <w:top w:val="single" w:sz="6" w:space="0" w:color="auto"/>
              <w:left w:val="single" w:sz="6" w:space="0" w:color="auto"/>
              <w:bottom w:val="single" w:sz="6" w:space="0" w:color="auto"/>
              <w:right w:val="single" w:sz="6" w:space="0" w:color="auto"/>
            </w:tcBorders>
            <w:shd w:val="clear" w:color="auto" w:fill="auto"/>
            <w:hideMark/>
          </w:tcPr>
          <w:p w14:paraId="3E0B3C09" w14:textId="3A4EA928" w:rsidR="00097377" w:rsidRPr="00995186" w:rsidRDefault="00913596" w:rsidP="00097377">
            <w:pPr>
              <w:spacing w:after="0"/>
              <w:jc w:val="center"/>
              <w:rPr>
                <w:lang w:val="en-US"/>
              </w:rPr>
            </w:pPr>
            <w:r>
              <w:rPr>
                <w:lang w:val="el-GR"/>
              </w:rPr>
              <w:t>Μ1-Μ7</w:t>
            </w:r>
          </w:p>
        </w:tc>
      </w:tr>
    </w:tbl>
    <w:p w14:paraId="3E0B3C0B" w14:textId="77777777" w:rsidR="00995186" w:rsidRPr="00995186" w:rsidRDefault="00995186" w:rsidP="00995186">
      <w:pPr>
        <w:rPr>
          <w:lang w:val="en-US"/>
        </w:rPr>
      </w:pPr>
      <w:r w:rsidRPr="00995186">
        <w:rPr>
          <w:lang w:val="en-US"/>
        </w:rPr>
        <w:t> </w:t>
      </w:r>
    </w:p>
    <w:p w14:paraId="3E0B3C0C" w14:textId="77777777" w:rsidR="00995186" w:rsidRPr="00995186" w:rsidRDefault="00995186" w:rsidP="00995186">
      <w:pPr>
        <w:rPr>
          <w:lang w:val="el-GR"/>
        </w:rPr>
      </w:pPr>
      <w:r w:rsidRPr="00995186">
        <w:rPr>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995186">
        <w:rPr>
          <w:lang w:val="el-GR"/>
        </w:rPr>
        <w:t>επικαιροποιημένης</w:t>
      </w:r>
      <w:proofErr w:type="spellEnd"/>
      <w:r w:rsidRPr="00995186">
        <w:rPr>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‎‎‎6.3 της παρούσας.</w:t>
      </w:r>
      <w:r w:rsidRPr="00995186">
        <w:rPr>
          <w:lang w:val="en-US"/>
        </w:rPr>
        <w:t> </w:t>
      </w:r>
    </w:p>
    <w:p w14:paraId="3E0B3C0D" w14:textId="77777777" w:rsidR="00995186" w:rsidRPr="00995186" w:rsidRDefault="00995186" w:rsidP="00995186">
      <w:pPr>
        <w:rPr>
          <w:lang w:val="en-US"/>
        </w:rPr>
      </w:pPr>
      <w:r w:rsidRPr="00995186">
        <w:rPr>
          <w:lang w:val="el-GR"/>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‎‎‎6.3 της παρούσας.</w:t>
      </w:r>
      <w:r w:rsidRPr="00995186">
        <w:rPr>
          <w:lang w:val="en-US"/>
        </w:rPr>
        <w:t> </w:t>
      </w:r>
    </w:p>
    <w:p w14:paraId="3E0B3C0E" w14:textId="77777777" w:rsidR="004B162A" w:rsidRPr="004B162A" w:rsidRDefault="004B162A" w:rsidP="004B162A">
      <w:pPr>
        <w:rPr>
          <w:lang w:val="el-GR"/>
        </w:rPr>
      </w:pPr>
    </w:p>
    <w:p w14:paraId="3E0B3C0F" w14:textId="77777777" w:rsidR="004B162A" w:rsidRPr="00EF2204" w:rsidRDefault="00991C00">
      <w:pPr>
        <w:pStyle w:val="4"/>
        <w:numPr>
          <w:ilvl w:val="1"/>
          <w:numId w:val="29"/>
        </w:numPr>
        <w:ind w:hanging="306"/>
        <w:rPr>
          <w:rFonts w:cs="Tahoma"/>
          <w:szCs w:val="22"/>
          <w:lang w:val="el-GR"/>
        </w:rPr>
      </w:pPr>
      <w:bookmarkStart w:id="489" w:name="_Toc189730694"/>
      <w:r>
        <w:rPr>
          <w:rFonts w:cs="Tahoma"/>
          <w:szCs w:val="22"/>
          <w:lang w:val="el-GR"/>
        </w:rPr>
        <w:t>Ομάδα Έργου/Σχήμ</w:t>
      </w:r>
      <w:r w:rsidR="006F2E9C">
        <w:rPr>
          <w:rFonts w:cs="Tahoma"/>
          <w:szCs w:val="22"/>
          <w:lang w:val="el-GR"/>
        </w:rPr>
        <w:t>α</w:t>
      </w:r>
      <w:r>
        <w:rPr>
          <w:rFonts w:cs="Tahoma"/>
          <w:szCs w:val="22"/>
          <w:lang w:val="el-GR"/>
        </w:rPr>
        <w:t xml:space="preserve"> Διοίκησης Έργου</w:t>
      </w:r>
      <w:bookmarkEnd w:id="489"/>
    </w:p>
    <w:p w14:paraId="3E0B3C10" w14:textId="77777777" w:rsidR="00991C00" w:rsidRPr="00991C00" w:rsidRDefault="00991C00" w:rsidP="00991C00">
      <w:pPr>
        <w:rPr>
          <w:lang w:val="el-GR"/>
        </w:rPr>
      </w:pPr>
      <w:r w:rsidRPr="00991C00">
        <w:rPr>
          <w:lang w:val="el-GR"/>
        </w:rPr>
        <w:t>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r w:rsidRPr="00991C00">
        <w:rPr>
          <w:lang w:val="en-US"/>
        </w:rPr>
        <w:t> </w:t>
      </w:r>
    </w:p>
    <w:p w14:paraId="3E0B3C11" w14:textId="79FC5ECD" w:rsidR="00991C00" w:rsidRPr="00991C00" w:rsidRDefault="00991C00" w:rsidP="00991C00">
      <w:pPr>
        <w:rPr>
          <w:lang w:val="el-GR"/>
        </w:rPr>
      </w:pPr>
      <w:r w:rsidRPr="00991C00">
        <w:rPr>
          <w:lang w:val="el-GR"/>
        </w:rPr>
        <w:t xml:space="preserve">Κατά τη διάρκεια υλοποίησης του Έργου, ο Ανάδοχος θα υποβάλλει </w:t>
      </w:r>
      <w:r w:rsidR="003112D9">
        <w:rPr>
          <w:lang w:val="el-GR"/>
        </w:rPr>
        <w:t>Μηνιαίες</w:t>
      </w:r>
      <w:r w:rsidR="003112D9" w:rsidRPr="00991C00">
        <w:rPr>
          <w:lang w:val="el-GR"/>
        </w:rPr>
        <w:t xml:space="preserve"> </w:t>
      </w:r>
      <w:r w:rsidRPr="00991C00">
        <w:rPr>
          <w:lang w:val="el-GR"/>
        </w:rPr>
        <w:t>Αναφορές Προόδου (</w:t>
      </w:r>
      <w:r w:rsidRPr="00991C00">
        <w:t>progress</w:t>
      </w:r>
      <w:r w:rsidRPr="00991C00">
        <w:rPr>
          <w:lang w:val="el-GR"/>
        </w:rPr>
        <w:t xml:space="preserve"> </w:t>
      </w:r>
      <w:r w:rsidRPr="00991C00">
        <w:t>reports</w:t>
      </w:r>
      <w:r w:rsidRPr="00991C00">
        <w:rPr>
          <w:lang w:val="el-GR"/>
        </w:rPr>
        <w:t>) σχετικά με τις δράσεις του και τις διαδικασίες εκτέλεσης του Έργου, έτσι ώστε να διασφαλίζεται:</w:t>
      </w:r>
      <w:r w:rsidRPr="00991C00">
        <w:rPr>
          <w:lang w:val="en-US"/>
        </w:rPr>
        <w:t> </w:t>
      </w:r>
    </w:p>
    <w:p w14:paraId="3E0B3C12" w14:textId="77777777" w:rsidR="00991C00" w:rsidRPr="00991C00" w:rsidRDefault="00991C00">
      <w:pPr>
        <w:numPr>
          <w:ilvl w:val="0"/>
          <w:numId w:val="50"/>
        </w:numPr>
        <w:rPr>
          <w:lang w:val="el-GR"/>
        </w:rPr>
      </w:pPr>
      <w:r w:rsidRPr="00991C00">
        <w:rPr>
          <w:lang w:val="el-GR"/>
        </w:rPr>
        <w:t>η τήρηση του χρονοδιαγράμματος του Έργου</w:t>
      </w:r>
      <w:r w:rsidRPr="00991C00">
        <w:rPr>
          <w:lang w:val="en-US"/>
        </w:rPr>
        <w:t> </w:t>
      </w:r>
    </w:p>
    <w:p w14:paraId="3E0B3C13" w14:textId="77777777" w:rsidR="00991C00" w:rsidRPr="00991C00" w:rsidRDefault="00991C00">
      <w:pPr>
        <w:numPr>
          <w:ilvl w:val="0"/>
          <w:numId w:val="51"/>
        </w:numPr>
        <w:rPr>
          <w:lang w:val="el-GR"/>
        </w:rPr>
      </w:pPr>
      <w:r w:rsidRPr="00991C00">
        <w:rPr>
          <w:lang w:val="el-GR"/>
        </w:rPr>
        <w:t>η ορθή, και συμβατή με τις προδιαγραφές, εκτέλεση των υποχρεώσεων του Αναδόχου.</w:t>
      </w:r>
      <w:r w:rsidRPr="00991C00">
        <w:rPr>
          <w:lang w:val="en-US"/>
        </w:rPr>
        <w:t> </w:t>
      </w:r>
    </w:p>
    <w:p w14:paraId="3E0B3C14" w14:textId="77777777" w:rsidR="00991C00" w:rsidRPr="00991C00" w:rsidRDefault="00991C00" w:rsidP="00991C00">
      <w:pPr>
        <w:rPr>
          <w:lang w:val="el-GR"/>
        </w:rPr>
      </w:pPr>
      <w:r w:rsidRPr="00991C00">
        <w:rPr>
          <w:lang w:val="el-GR"/>
        </w:rPr>
        <w:lastRenderedPageBreak/>
        <w:t>Οι τακτικές συναντήσεις του Αναδόχου με την ΕΠΕ για την πρόοδο του Έργου θα διεξάγονται σε μηνιαία βάση. </w:t>
      </w:r>
      <w:r w:rsidRPr="00991C00">
        <w:rPr>
          <w:lang w:val="en-US"/>
        </w:rPr>
        <w:t> </w:t>
      </w:r>
    </w:p>
    <w:p w14:paraId="3E0B3C15" w14:textId="77777777" w:rsidR="00991C00" w:rsidRPr="00991C00" w:rsidRDefault="00991C00" w:rsidP="00991C00">
      <w:pPr>
        <w:rPr>
          <w:lang w:val="el-GR"/>
        </w:rPr>
      </w:pPr>
      <w:r w:rsidRPr="00991C00">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r w:rsidRPr="00991C00">
        <w:rPr>
          <w:lang w:val="en-US"/>
        </w:rPr>
        <w:t> </w:t>
      </w:r>
    </w:p>
    <w:p w14:paraId="3E0B3C16" w14:textId="77777777" w:rsidR="00991C00" w:rsidRPr="00991C00" w:rsidRDefault="00991C00" w:rsidP="00991C00">
      <w:pPr>
        <w:rPr>
          <w:lang w:val="el-GR"/>
        </w:rPr>
      </w:pPr>
      <w:r w:rsidRPr="00991C00">
        <w:rPr>
          <w:lang w:val="el-GR"/>
        </w:rPr>
        <w:t>Εκτός από τις τακτικές συναντήσεις, ο Πρόεδρος της ΕΠΕ μπορεί να συγκαλέσει έκτακτες συναντήσεις εάν κριθεί απαραίτητο.</w:t>
      </w:r>
      <w:r w:rsidRPr="00991C00">
        <w:rPr>
          <w:lang w:val="en-US"/>
        </w:rPr>
        <w:t> </w:t>
      </w:r>
    </w:p>
    <w:p w14:paraId="3E0B3C17" w14:textId="77777777" w:rsidR="00991C00" w:rsidRPr="00991C00" w:rsidRDefault="00991C00" w:rsidP="00991C00">
      <w:pPr>
        <w:rPr>
          <w:lang w:val="el-GR"/>
        </w:rPr>
      </w:pPr>
      <w:r w:rsidRPr="00991C00">
        <w:rPr>
          <w:lang w:val="el-GR"/>
        </w:rPr>
        <w:t>Ο Ανάδοχος θα τηρεί τα πρακτικά των συναντήσεων που διεξάγονται για την πρόοδο του Έργου και θα τα αποστέλλει στην Αναθέτουσα Αρχή</w:t>
      </w:r>
      <w:r w:rsidRPr="00991C00">
        <w:rPr>
          <w:lang w:val="en-US"/>
        </w:rPr>
        <w:t> </w:t>
      </w:r>
    </w:p>
    <w:p w14:paraId="3E0B3C18" w14:textId="77777777" w:rsidR="00991C00" w:rsidRPr="00991C00" w:rsidRDefault="00991C00" w:rsidP="00991C00">
      <w:pPr>
        <w:rPr>
          <w:lang w:val="el-GR"/>
        </w:rPr>
      </w:pPr>
      <w:r w:rsidRPr="00991C00">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r w:rsidRPr="00991C00">
        <w:rPr>
          <w:lang w:val="en-US"/>
        </w:rPr>
        <w:t> </w:t>
      </w:r>
    </w:p>
    <w:p w14:paraId="3E0B3C19" w14:textId="77777777" w:rsidR="00991C00" w:rsidRPr="00991C00" w:rsidRDefault="00991C00" w:rsidP="00991C00">
      <w:pPr>
        <w:rPr>
          <w:lang w:val="el-GR"/>
        </w:rPr>
      </w:pPr>
      <w:r w:rsidRPr="00991C00">
        <w:rPr>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r w:rsidRPr="00991C00">
        <w:rPr>
          <w:lang w:val="en-US"/>
        </w:rPr>
        <w:t> </w:t>
      </w:r>
    </w:p>
    <w:p w14:paraId="3E0B3C1A" w14:textId="77777777" w:rsidR="004B162A" w:rsidRDefault="004B162A" w:rsidP="00B50C47">
      <w:pPr>
        <w:rPr>
          <w:lang w:val="el-GR"/>
        </w:rPr>
      </w:pPr>
    </w:p>
    <w:p w14:paraId="3E0B3C1B" w14:textId="77777777" w:rsidR="00991C00" w:rsidRPr="00991C00" w:rsidRDefault="00991C00">
      <w:pPr>
        <w:pStyle w:val="4"/>
        <w:numPr>
          <w:ilvl w:val="1"/>
          <w:numId w:val="29"/>
        </w:numPr>
        <w:ind w:hanging="306"/>
        <w:rPr>
          <w:rFonts w:cs="Tahoma"/>
          <w:szCs w:val="22"/>
          <w:lang w:val="el-GR"/>
        </w:rPr>
      </w:pPr>
      <w:bookmarkStart w:id="490" w:name="_Toc189730695"/>
      <w:r w:rsidRPr="00991C00">
        <w:rPr>
          <w:rFonts w:cs="Tahoma"/>
          <w:szCs w:val="22"/>
          <w:lang w:val="el-GR"/>
        </w:rPr>
        <w:t>Μεθοδολογία Διασφάλισης Ποιότητας</w:t>
      </w:r>
      <w:bookmarkEnd w:id="490"/>
    </w:p>
    <w:p w14:paraId="3E0B3C1C" w14:textId="77777777" w:rsidR="00991C00" w:rsidRPr="00991C00" w:rsidRDefault="00991C00" w:rsidP="00991C00">
      <w:pPr>
        <w:rPr>
          <w:lang w:val="el-GR"/>
        </w:rPr>
      </w:pPr>
      <w:r w:rsidRPr="00991C00">
        <w:rPr>
          <w:lang w:val="el-GR"/>
        </w:rPr>
        <w:t xml:space="preserve">Ο υποψήφιος Ανάδοχος είναι υποχρεωμένος να συμπεριλάβει στην προσφορά του 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w:t>
      </w:r>
      <w:r w:rsidR="00634A4E">
        <w:rPr>
          <w:lang w:val="el-GR"/>
        </w:rPr>
        <w:t xml:space="preserve"> του Προγράμματος «Κουπόνι Συνδεσιμότητας </w:t>
      </w:r>
      <w:r w:rsidR="00634A4E">
        <w:rPr>
          <w:lang w:val="en-US"/>
        </w:rPr>
        <w:t>Gigabit</w:t>
      </w:r>
      <w:r w:rsidR="00634A4E">
        <w:rPr>
          <w:lang w:val="el-GR"/>
        </w:rPr>
        <w:t>»</w:t>
      </w:r>
      <w:r w:rsidRPr="00991C00">
        <w:rPr>
          <w:lang w:val="el-GR"/>
        </w:rPr>
        <w:t>. </w:t>
      </w:r>
      <w:r w:rsidRPr="00991C00">
        <w:rPr>
          <w:lang w:val="en-US"/>
        </w:rPr>
        <w:t> </w:t>
      </w:r>
    </w:p>
    <w:p w14:paraId="3E0B3C1D" w14:textId="77777777" w:rsidR="00991C00" w:rsidRPr="00991C00" w:rsidRDefault="00991C00" w:rsidP="00991C00">
      <w:pPr>
        <w:rPr>
          <w:lang w:val="el-GR"/>
        </w:rPr>
      </w:pPr>
      <w:r w:rsidRPr="00991C00">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r w:rsidRPr="00991C00">
        <w:rPr>
          <w:lang w:val="en-US"/>
        </w:rPr>
        <w:t> </w:t>
      </w:r>
    </w:p>
    <w:p w14:paraId="3E0B3C1E" w14:textId="77777777" w:rsidR="00991C00" w:rsidRPr="00991C00" w:rsidRDefault="00991C00">
      <w:pPr>
        <w:pStyle w:val="4"/>
        <w:numPr>
          <w:ilvl w:val="1"/>
          <w:numId w:val="29"/>
        </w:numPr>
        <w:ind w:hanging="306"/>
        <w:rPr>
          <w:rFonts w:cs="Tahoma"/>
          <w:szCs w:val="22"/>
          <w:lang w:val="el-GR"/>
        </w:rPr>
      </w:pPr>
      <w:bookmarkStart w:id="491" w:name="_Toc189730696"/>
      <w:r w:rsidRPr="00991C00">
        <w:rPr>
          <w:rFonts w:cs="Tahoma"/>
          <w:szCs w:val="22"/>
          <w:lang w:val="el-GR"/>
        </w:rPr>
        <w:t>Τόπος υλοποίησης/παροχής υπηρεσιών</w:t>
      </w:r>
      <w:bookmarkEnd w:id="491"/>
    </w:p>
    <w:p w14:paraId="3E0B3C1F" w14:textId="77777777" w:rsidR="00991C00" w:rsidRPr="00991C00" w:rsidRDefault="00991C00" w:rsidP="00991C00">
      <w:pPr>
        <w:rPr>
          <w:lang w:val="el-GR"/>
        </w:rPr>
      </w:pPr>
      <w:r w:rsidRPr="00991C00">
        <w:rPr>
          <w:lang w:val="el-GR"/>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 εντός του ν. Αττικής.</w:t>
      </w:r>
      <w:r w:rsidRPr="00991C00">
        <w:rPr>
          <w:lang w:val="en-US"/>
        </w:rPr>
        <w:t> </w:t>
      </w:r>
    </w:p>
    <w:p w14:paraId="3E0B3C20" w14:textId="77777777" w:rsidR="00991C00" w:rsidRPr="00991C00" w:rsidRDefault="00991C00" w:rsidP="00991C00">
      <w:pPr>
        <w:rPr>
          <w:lang w:val="el-GR"/>
        </w:rPr>
      </w:pPr>
      <w:r w:rsidRPr="00991C00">
        <w:rPr>
          <w:lang w:val="el-GR"/>
        </w:rPr>
        <w:t xml:space="preserve">Τόπος υποβολής των παραδοτέων είναι η έδρα της </w:t>
      </w:r>
      <w:proofErr w:type="spellStart"/>
      <w:r w:rsidRPr="00991C00">
        <w:rPr>
          <w:lang w:val="el-GR"/>
        </w:rPr>
        <w:t>ΚτΠ</w:t>
      </w:r>
      <w:proofErr w:type="spellEnd"/>
      <w:r w:rsidRPr="00991C00">
        <w:rPr>
          <w:lang w:val="el-GR"/>
        </w:rPr>
        <w:t xml:space="preserve"> Μ.Α.Ε.</w:t>
      </w:r>
      <w:r w:rsidRPr="00991C00">
        <w:rPr>
          <w:lang w:val="en-US"/>
        </w:rPr>
        <w:t> </w:t>
      </w:r>
    </w:p>
    <w:p w14:paraId="3E0B3C21" w14:textId="77777777" w:rsidR="006F2E9C" w:rsidRPr="00356191" w:rsidRDefault="00991C00" w:rsidP="00991C00">
      <w:pPr>
        <w:rPr>
          <w:lang w:val="el-GR"/>
        </w:rPr>
      </w:pPr>
      <w:r w:rsidRPr="00991C00">
        <w:rPr>
          <w:lang w:val="en-US"/>
        </w:rPr>
        <w:t> </w:t>
      </w:r>
    </w:p>
    <w:p w14:paraId="3E0B3C22" w14:textId="77777777" w:rsidR="006F2E9C" w:rsidRPr="00356191" w:rsidRDefault="006F2E9C">
      <w:pPr>
        <w:suppressAutoHyphens w:val="0"/>
        <w:spacing w:after="0"/>
        <w:jc w:val="left"/>
        <w:rPr>
          <w:lang w:val="el-GR"/>
        </w:rPr>
      </w:pPr>
      <w:r w:rsidRPr="00356191">
        <w:rPr>
          <w:lang w:val="el-GR"/>
        </w:rPr>
        <w:br w:type="page"/>
      </w:r>
    </w:p>
    <w:p w14:paraId="3E0B3C23" w14:textId="77777777" w:rsidR="00991C00" w:rsidRPr="00991C00" w:rsidRDefault="00991C00" w:rsidP="00991C00">
      <w:pPr>
        <w:rPr>
          <w:lang w:val="el-GR"/>
        </w:rPr>
      </w:pPr>
    </w:p>
    <w:p w14:paraId="3E0B3C24" w14:textId="77777777" w:rsidR="008338F0" w:rsidRPr="00603221" w:rsidRDefault="003355E7" w:rsidP="003329FF">
      <w:pPr>
        <w:pStyle w:val="2"/>
        <w:numPr>
          <w:ilvl w:val="0"/>
          <w:numId w:val="0"/>
        </w:numPr>
        <w:ind w:left="576" w:hanging="576"/>
        <w:rPr>
          <w:rFonts w:cs="Tahoma"/>
          <w:lang w:val="el-GR"/>
        </w:rPr>
      </w:pPr>
      <w:bookmarkStart w:id="492" w:name="_Ref510087011"/>
      <w:bookmarkStart w:id="493" w:name="_Ref40980421"/>
      <w:bookmarkStart w:id="494" w:name="_Toc97194373"/>
      <w:bookmarkStart w:id="495" w:name="_Toc97194478"/>
      <w:bookmarkStart w:id="496" w:name="_Toc189730697"/>
      <w:r w:rsidRPr="00603221">
        <w:rPr>
          <w:rFonts w:cs="Tahoma"/>
          <w:lang w:val="el-GR"/>
        </w:rPr>
        <w:t>ΠΑΡΑΡΤΗΜΑ ΙΙ –</w:t>
      </w:r>
      <w:r w:rsidR="00E1337D" w:rsidRPr="00603221">
        <w:rPr>
          <w:rFonts w:cs="Tahoma"/>
          <w:lang w:val="el-GR"/>
        </w:rPr>
        <w:t xml:space="preserve"> </w:t>
      </w:r>
      <w:r w:rsidR="007A3AC0" w:rsidRPr="00603221">
        <w:rPr>
          <w:rFonts w:cs="Tahoma"/>
          <w:lang w:val="el-GR"/>
        </w:rPr>
        <w:t>Πίνακες Συμμόρφωσης</w:t>
      </w:r>
      <w:bookmarkEnd w:id="492"/>
      <w:bookmarkEnd w:id="493"/>
      <w:bookmarkEnd w:id="494"/>
      <w:bookmarkEnd w:id="495"/>
      <w:bookmarkEnd w:id="496"/>
      <w:r w:rsidR="007A3AC0" w:rsidRPr="00603221">
        <w:rPr>
          <w:rFonts w:cs="Tahoma"/>
          <w:lang w:val="el-GR"/>
        </w:rPr>
        <w:t xml:space="preserve"> </w:t>
      </w:r>
    </w:p>
    <w:p w14:paraId="3E0B3C25" w14:textId="77777777" w:rsidR="00991C00" w:rsidRPr="00991C00" w:rsidRDefault="00991C00" w:rsidP="00991C00">
      <w:pPr>
        <w:rPr>
          <w:lang w:val="el-GR"/>
        </w:rPr>
      </w:pPr>
      <w:bookmarkStart w:id="497" w:name="_Toc97194374"/>
      <w:bookmarkStart w:id="498" w:name="_Toc97194479"/>
      <w:bookmarkStart w:id="499" w:name="_Ref496624736"/>
      <w:bookmarkStart w:id="500" w:name="_Ref496624788"/>
      <w:r w:rsidRPr="00991C00">
        <w:rPr>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r w:rsidRPr="00991C00">
        <w:rPr>
          <w:lang w:val="en-US"/>
        </w:rPr>
        <w:t> </w:t>
      </w:r>
    </w:p>
    <w:p w14:paraId="3E0B3C26" w14:textId="77777777" w:rsidR="00991C00" w:rsidRPr="00991C00" w:rsidRDefault="00991C00" w:rsidP="00991C00">
      <w:pPr>
        <w:rPr>
          <w:lang w:val="en-US"/>
        </w:rPr>
      </w:pPr>
      <w:r w:rsidRPr="00991C00">
        <w:rPr>
          <w:lang w:val="el-GR"/>
        </w:rPr>
        <w:t>Οδηγίες Συμπλήρωσης</w:t>
      </w:r>
      <w:r w:rsidRPr="00991C00">
        <w:rPr>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15"/>
      </w:tblGrid>
      <w:tr w:rsidR="00991C00" w:rsidRPr="004E7208" w14:paraId="3E0B3C28" w14:textId="77777777" w:rsidTr="006D5714">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3E0B3C27" w14:textId="77777777" w:rsidR="00991C00" w:rsidRPr="00991C00" w:rsidRDefault="00991C00" w:rsidP="006D5714">
            <w:pPr>
              <w:rPr>
                <w:lang w:val="el-GR"/>
              </w:rPr>
            </w:pPr>
            <w:r w:rsidRPr="00991C00">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r w:rsidRPr="00991C00">
              <w:rPr>
                <w:lang w:val="en-US"/>
              </w:rPr>
              <w:t> </w:t>
            </w:r>
          </w:p>
        </w:tc>
      </w:tr>
      <w:tr w:rsidR="00991C00" w:rsidRPr="004E7208" w14:paraId="3E0B3C2B" w14:textId="77777777" w:rsidTr="006D5714">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3E0B3C29" w14:textId="77777777" w:rsidR="00991C00" w:rsidRPr="00991C00" w:rsidRDefault="00991C00" w:rsidP="006D5714">
            <w:pPr>
              <w:rPr>
                <w:lang w:val="el-GR"/>
              </w:rPr>
            </w:pPr>
            <w:r w:rsidRPr="00991C00">
              <w:rPr>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r w:rsidRPr="00991C00">
              <w:rPr>
                <w:lang w:val="en-US"/>
              </w:rPr>
              <w:t> </w:t>
            </w:r>
          </w:p>
          <w:p w14:paraId="3E0B3C2A" w14:textId="77777777" w:rsidR="00991C00" w:rsidRPr="00991C00" w:rsidRDefault="00991C00" w:rsidP="006D5714">
            <w:pPr>
              <w:rPr>
                <w:lang w:val="el-GR"/>
              </w:rPr>
            </w:pPr>
            <w:r w:rsidRPr="00991C00">
              <w:rPr>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r w:rsidRPr="00991C00">
              <w:rPr>
                <w:lang w:val="en-US"/>
              </w:rPr>
              <w:t> </w:t>
            </w:r>
          </w:p>
        </w:tc>
      </w:tr>
      <w:tr w:rsidR="00991C00" w:rsidRPr="004E7208" w14:paraId="3E0B3C2D" w14:textId="77777777" w:rsidTr="006D5714">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3E0B3C2C" w14:textId="77777777" w:rsidR="00991C00" w:rsidRPr="00991C00" w:rsidRDefault="00991C00" w:rsidP="006D5714">
            <w:pPr>
              <w:rPr>
                <w:lang w:val="el-GR"/>
              </w:rPr>
            </w:pPr>
            <w:r w:rsidRPr="00991C00">
              <w:rPr>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991C00">
              <w:rPr>
                <w:lang w:val="el-GR"/>
              </w:rPr>
              <w:t>πληρούται</w:t>
            </w:r>
            <w:proofErr w:type="spellEnd"/>
            <w:r w:rsidRPr="00991C00">
              <w:rPr>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r w:rsidRPr="00991C00">
              <w:rPr>
                <w:lang w:val="en-US"/>
              </w:rPr>
              <w:t> </w:t>
            </w:r>
          </w:p>
        </w:tc>
      </w:tr>
      <w:tr w:rsidR="00991C00" w:rsidRPr="004E7208" w14:paraId="3E0B3C32" w14:textId="77777777" w:rsidTr="006D5714">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3E0B3C2E" w14:textId="77777777" w:rsidR="00991C00" w:rsidRPr="00991C00" w:rsidRDefault="00991C00" w:rsidP="006D5714">
            <w:pPr>
              <w:rPr>
                <w:lang w:val="el-GR"/>
              </w:rPr>
            </w:pPr>
            <w:r w:rsidRPr="00991C00">
              <w:rPr>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r w:rsidRPr="00991C00">
              <w:rPr>
                <w:lang w:val="en-US"/>
              </w:rPr>
              <w:t> </w:t>
            </w:r>
          </w:p>
          <w:p w14:paraId="3E0B3C2F" w14:textId="77777777" w:rsidR="00991C00" w:rsidRPr="00991C00" w:rsidRDefault="00991C00" w:rsidP="006D5714">
            <w:pPr>
              <w:rPr>
                <w:lang w:val="el-GR"/>
              </w:rPr>
            </w:pPr>
            <w:r w:rsidRPr="00991C00">
              <w:rPr>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991C00">
              <w:rPr>
                <w:lang w:val="el-GR"/>
              </w:rPr>
              <w:t>π.χ</w:t>
            </w:r>
            <w:proofErr w:type="spellEnd"/>
            <w:r w:rsidRPr="00991C00">
              <w:rPr>
                <w:lang w:val="el-GR"/>
              </w:rPr>
              <w:t xml:space="preserve"> Σελ. 4 Παράγραφος 4, </w:t>
            </w:r>
            <w:proofErr w:type="spellStart"/>
            <w:r w:rsidRPr="00991C00">
              <w:rPr>
                <w:lang w:val="el-GR"/>
              </w:rPr>
              <w:t>κλπ</w:t>
            </w:r>
            <w:proofErr w:type="spellEnd"/>
            <w:r w:rsidRPr="00991C00">
              <w:rPr>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991C00">
              <w:rPr>
                <w:lang w:val="el-GR"/>
              </w:rPr>
              <w:t>π.χ</w:t>
            </w:r>
            <w:proofErr w:type="spellEnd"/>
            <w:r w:rsidRPr="00991C00">
              <w:rPr>
                <w:lang w:val="el-GR"/>
              </w:rPr>
              <w:t xml:space="preserve"> </w:t>
            </w:r>
            <w:proofErr w:type="spellStart"/>
            <w:r w:rsidRPr="00991C00">
              <w:rPr>
                <w:lang w:val="el-GR"/>
              </w:rPr>
              <w:t>Προδ</w:t>
            </w:r>
            <w:proofErr w:type="spellEnd"/>
            <w:r w:rsidRPr="00991C00">
              <w:rPr>
                <w:lang w:val="el-GR"/>
              </w:rPr>
              <w:t>. 4.18)</w:t>
            </w:r>
            <w:r w:rsidRPr="00991C00">
              <w:rPr>
                <w:lang w:val="en-US"/>
              </w:rPr>
              <w:t> </w:t>
            </w:r>
          </w:p>
          <w:p w14:paraId="3E0B3C30" w14:textId="77777777" w:rsidR="00991C00" w:rsidRPr="00991C00" w:rsidRDefault="00991C00" w:rsidP="006D5714">
            <w:pPr>
              <w:rPr>
                <w:lang w:val="el-GR"/>
              </w:rPr>
            </w:pPr>
            <w:r w:rsidRPr="00991C00">
              <w:rPr>
                <w:lang w:val="el-GR"/>
              </w:rPr>
              <w:t xml:space="preserve">Τονίζεται ότι είναι υποχρεωτική η απάντηση σε όλα τα σημεία των Πινάκων </w:t>
            </w:r>
            <w:r w:rsidR="006216FC" w:rsidRPr="00991C00">
              <w:rPr>
                <w:lang w:val="el-GR"/>
              </w:rPr>
              <w:t>Συμμόρφωσης</w:t>
            </w:r>
            <w:r w:rsidRPr="00991C00">
              <w:rPr>
                <w:lang w:val="el-GR"/>
              </w:rPr>
              <w:t xml:space="preserve"> και η παροχή όλων των πληροφοριών που ζητούνται.</w:t>
            </w:r>
            <w:r w:rsidRPr="00991C00">
              <w:rPr>
                <w:lang w:val="en-US"/>
              </w:rPr>
              <w:t> </w:t>
            </w:r>
          </w:p>
          <w:p w14:paraId="3E0B3C31" w14:textId="77777777" w:rsidR="00991C00" w:rsidRPr="009E2A08" w:rsidRDefault="00991C00" w:rsidP="006D5714">
            <w:pPr>
              <w:rPr>
                <w:lang w:val="el-GR"/>
              </w:rPr>
            </w:pPr>
            <w:r w:rsidRPr="00991C00">
              <w:rPr>
                <w:lang w:val="el-GR"/>
              </w:rPr>
              <w:t>Η αρμόδια επιτροπή θα αξιολογήσει τα παρεχόμενα από τους υποψηφίους Αναδόχους στοιχεία κατά την αξιολόγηση των Τεχνικών Προσφορών.</w:t>
            </w:r>
            <w:r w:rsidRPr="00991C00">
              <w:rPr>
                <w:lang w:val="en-US"/>
              </w:rPr>
              <w:t> </w:t>
            </w:r>
          </w:p>
        </w:tc>
      </w:tr>
    </w:tbl>
    <w:p w14:paraId="3E0B3C33" w14:textId="77777777" w:rsidR="00991C00" w:rsidRPr="00991C00" w:rsidRDefault="00991C00" w:rsidP="00991C00">
      <w:pPr>
        <w:rPr>
          <w:lang w:val="el-GR"/>
        </w:rPr>
      </w:pPr>
      <w:r w:rsidRPr="00991C00">
        <w:rPr>
          <w:lang w:val="en-US"/>
        </w:rPr>
        <w:t> </w:t>
      </w:r>
    </w:p>
    <w:p w14:paraId="3E0B3C34" w14:textId="77777777" w:rsidR="00991C00" w:rsidRPr="00991C00" w:rsidRDefault="00991C00" w:rsidP="00991C00">
      <w:pPr>
        <w:rPr>
          <w:lang w:val="en-US"/>
        </w:rPr>
      </w:pPr>
      <w:r w:rsidRPr="00991C00">
        <w:rPr>
          <w:b/>
          <w:bCs/>
          <w:u w:val="single"/>
          <w:lang w:val="el-GR"/>
        </w:rPr>
        <w:t>Παρεχόμενες Υπηρεσίες</w:t>
      </w:r>
      <w:r w:rsidRPr="00991C00">
        <w:rPr>
          <w:lang w:val="en-US"/>
        </w:rPr>
        <w:t> </w:t>
      </w:r>
    </w:p>
    <w:tbl>
      <w:tblPr>
        <w:tblW w:w="965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5"/>
        <w:gridCol w:w="4820"/>
        <w:gridCol w:w="1276"/>
        <w:gridCol w:w="1417"/>
        <w:gridCol w:w="1566"/>
      </w:tblGrid>
      <w:tr w:rsidR="00991C00" w:rsidRPr="00991C00" w14:paraId="3E0B3C3A" w14:textId="77777777" w:rsidTr="009C6DE9">
        <w:trPr>
          <w:trHeight w:val="300"/>
        </w:trPr>
        <w:tc>
          <w:tcPr>
            <w:tcW w:w="575" w:type="dxa"/>
            <w:tcBorders>
              <w:top w:val="single" w:sz="6" w:space="0" w:color="000000"/>
              <w:left w:val="single" w:sz="6" w:space="0" w:color="000000"/>
              <w:bottom w:val="single" w:sz="6" w:space="0" w:color="000000"/>
              <w:right w:val="nil"/>
            </w:tcBorders>
            <w:shd w:val="clear" w:color="auto" w:fill="BFBFBF"/>
            <w:vAlign w:val="center"/>
            <w:hideMark/>
          </w:tcPr>
          <w:p w14:paraId="3E0B3C35" w14:textId="77777777" w:rsidR="00991C00" w:rsidRPr="00991C00" w:rsidRDefault="00991C00" w:rsidP="00781AFD">
            <w:pPr>
              <w:spacing w:after="0"/>
              <w:jc w:val="center"/>
              <w:rPr>
                <w:lang w:val="en-US"/>
              </w:rPr>
            </w:pPr>
            <w:r w:rsidRPr="00991C00">
              <w:rPr>
                <w:b/>
                <w:bCs/>
              </w:rPr>
              <w:t>Α/Α</w:t>
            </w:r>
          </w:p>
        </w:tc>
        <w:tc>
          <w:tcPr>
            <w:tcW w:w="4820" w:type="dxa"/>
            <w:tcBorders>
              <w:top w:val="single" w:sz="6" w:space="0" w:color="000000"/>
              <w:left w:val="single" w:sz="6" w:space="0" w:color="000000"/>
              <w:bottom w:val="single" w:sz="6" w:space="0" w:color="000000"/>
              <w:right w:val="nil"/>
            </w:tcBorders>
            <w:shd w:val="clear" w:color="auto" w:fill="BFBFBF"/>
            <w:vAlign w:val="center"/>
            <w:hideMark/>
          </w:tcPr>
          <w:p w14:paraId="3E0B3C36" w14:textId="77777777" w:rsidR="00991C00" w:rsidRPr="00991C00" w:rsidRDefault="00991C00" w:rsidP="00781AFD">
            <w:pPr>
              <w:spacing w:after="0"/>
              <w:jc w:val="center"/>
              <w:rPr>
                <w:lang w:val="en-US"/>
              </w:rPr>
            </w:pPr>
            <w:r w:rsidRPr="00991C00">
              <w:rPr>
                <w:b/>
                <w:bCs/>
                <w:lang w:val="el-GR"/>
              </w:rPr>
              <w:t>ΠΡΟΔΙΑΓΡΑΦΗ</w:t>
            </w:r>
          </w:p>
        </w:tc>
        <w:tc>
          <w:tcPr>
            <w:tcW w:w="1276" w:type="dxa"/>
            <w:tcBorders>
              <w:top w:val="single" w:sz="6" w:space="0" w:color="000000"/>
              <w:left w:val="single" w:sz="6" w:space="0" w:color="000000"/>
              <w:bottom w:val="single" w:sz="6" w:space="0" w:color="000000"/>
              <w:right w:val="nil"/>
            </w:tcBorders>
            <w:shd w:val="clear" w:color="auto" w:fill="BFBFBF"/>
            <w:vAlign w:val="center"/>
            <w:hideMark/>
          </w:tcPr>
          <w:p w14:paraId="3E0B3C37" w14:textId="77777777" w:rsidR="00991C00" w:rsidRPr="00991C00" w:rsidRDefault="00991C00" w:rsidP="00781AFD">
            <w:pPr>
              <w:spacing w:after="0"/>
              <w:jc w:val="center"/>
              <w:rPr>
                <w:lang w:val="en-US"/>
              </w:rPr>
            </w:pPr>
            <w:r w:rsidRPr="00991C00">
              <w:rPr>
                <w:b/>
                <w:bCs/>
              </w:rPr>
              <w:t>ΑΠΑΙΤΗΣΗ</w:t>
            </w:r>
          </w:p>
        </w:tc>
        <w:tc>
          <w:tcPr>
            <w:tcW w:w="1417" w:type="dxa"/>
            <w:tcBorders>
              <w:top w:val="single" w:sz="6" w:space="0" w:color="000000"/>
              <w:left w:val="single" w:sz="6" w:space="0" w:color="000000"/>
              <w:bottom w:val="single" w:sz="6" w:space="0" w:color="000000"/>
              <w:right w:val="nil"/>
            </w:tcBorders>
            <w:shd w:val="clear" w:color="auto" w:fill="BFBFBF"/>
            <w:vAlign w:val="center"/>
            <w:hideMark/>
          </w:tcPr>
          <w:p w14:paraId="3E0B3C38" w14:textId="77777777" w:rsidR="00991C00" w:rsidRPr="00991C00" w:rsidRDefault="00991C00" w:rsidP="00781AFD">
            <w:pPr>
              <w:spacing w:after="0"/>
              <w:jc w:val="center"/>
              <w:rPr>
                <w:lang w:val="en-US"/>
              </w:rPr>
            </w:pPr>
            <w:r w:rsidRPr="00991C00">
              <w:rPr>
                <w:b/>
                <w:bCs/>
              </w:rPr>
              <w:t>ΑΠΑΝΤΗΣΗ</w:t>
            </w:r>
          </w:p>
        </w:tc>
        <w:tc>
          <w:tcPr>
            <w:tcW w:w="1566" w:type="dxa"/>
            <w:tcBorders>
              <w:top w:val="single" w:sz="6" w:space="0" w:color="000000"/>
              <w:left w:val="single" w:sz="6" w:space="0" w:color="000000"/>
              <w:bottom w:val="single" w:sz="6" w:space="0" w:color="000000"/>
              <w:right w:val="single" w:sz="6" w:space="0" w:color="000000"/>
            </w:tcBorders>
            <w:shd w:val="clear" w:color="auto" w:fill="BFBFBF"/>
            <w:vAlign w:val="center"/>
            <w:hideMark/>
          </w:tcPr>
          <w:p w14:paraId="3E0B3C39" w14:textId="77777777" w:rsidR="00991C00" w:rsidRPr="00991C00" w:rsidRDefault="00991C00" w:rsidP="00781AFD">
            <w:pPr>
              <w:spacing w:after="0"/>
              <w:jc w:val="center"/>
              <w:rPr>
                <w:lang w:val="en-US"/>
              </w:rPr>
            </w:pPr>
            <w:r w:rsidRPr="00991C00">
              <w:rPr>
                <w:b/>
                <w:bCs/>
              </w:rPr>
              <w:t>ΠΑΡΑΠΟΜΠΗ</w:t>
            </w:r>
          </w:p>
        </w:tc>
      </w:tr>
      <w:tr w:rsidR="00991C00" w:rsidRPr="00991C00" w14:paraId="3E0B3C40" w14:textId="77777777" w:rsidTr="009C6DE9">
        <w:trPr>
          <w:trHeight w:val="300"/>
        </w:trPr>
        <w:tc>
          <w:tcPr>
            <w:tcW w:w="575" w:type="dxa"/>
            <w:tcBorders>
              <w:top w:val="single" w:sz="6" w:space="0" w:color="000000"/>
              <w:left w:val="single" w:sz="6" w:space="0" w:color="000000"/>
              <w:bottom w:val="single" w:sz="6" w:space="0" w:color="000000"/>
              <w:right w:val="nil"/>
            </w:tcBorders>
            <w:shd w:val="clear" w:color="auto" w:fill="FFFFFF"/>
            <w:vAlign w:val="center"/>
            <w:hideMark/>
          </w:tcPr>
          <w:p w14:paraId="3E0B3C3B" w14:textId="77777777" w:rsidR="00991C00" w:rsidRPr="00071B1D" w:rsidRDefault="00071B1D" w:rsidP="00071B1D">
            <w:pPr>
              <w:spacing w:after="0"/>
              <w:jc w:val="center"/>
              <w:rPr>
                <w:lang w:val="el-GR"/>
              </w:rPr>
            </w:pPr>
            <w:r>
              <w:rPr>
                <w:lang w:val="el-GR"/>
              </w:rPr>
              <w:t>1</w:t>
            </w:r>
          </w:p>
        </w:tc>
        <w:tc>
          <w:tcPr>
            <w:tcW w:w="4820" w:type="dxa"/>
            <w:tcBorders>
              <w:top w:val="single" w:sz="6" w:space="0" w:color="000000"/>
              <w:left w:val="single" w:sz="6" w:space="0" w:color="000000"/>
              <w:bottom w:val="single" w:sz="6" w:space="0" w:color="000000"/>
              <w:right w:val="nil"/>
            </w:tcBorders>
            <w:shd w:val="clear" w:color="auto" w:fill="FFFFFF"/>
            <w:vAlign w:val="center"/>
            <w:hideMark/>
          </w:tcPr>
          <w:p w14:paraId="3E0B3C3C" w14:textId="77777777" w:rsidR="00991C00" w:rsidRPr="00991C00" w:rsidRDefault="00991C00" w:rsidP="00781AFD">
            <w:pPr>
              <w:spacing w:after="0"/>
              <w:rPr>
                <w:lang w:val="en-US"/>
              </w:rPr>
            </w:pPr>
            <w:r w:rsidRPr="00991C00">
              <w:rPr>
                <w:lang w:val="el-GR"/>
              </w:rPr>
              <w:t>Συμμόρφωση με τις Προδιαγραφές της παρ. ‎2.2</w:t>
            </w:r>
            <w:r w:rsidRPr="00991C00">
              <w:rPr>
                <w:lang w:val="en-US"/>
              </w:rPr>
              <w:t> </w:t>
            </w:r>
          </w:p>
        </w:tc>
        <w:tc>
          <w:tcPr>
            <w:tcW w:w="1276" w:type="dxa"/>
            <w:tcBorders>
              <w:top w:val="single" w:sz="6" w:space="0" w:color="000000"/>
              <w:left w:val="single" w:sz="6" w:space="0" w:color="000000"/>
              <w:bottom w:val="single" w:sz="6" w:space="0" w:color="000000"/>
              <w:right w:val="nil"/>
            </w:tcBorders>
            <w:shd w:val="clear" w:color="auto" w:fill="FFFFFF"/>
            <w:vAlign w:val="center"/>
            <w:hideMark/>
          </w:tcPr>
          <w:p w14:paraId="3E0B3C3D" w14:textId="77777777" w:rsidR="00991C00" w:rsidRPr="00991C00" w:rsidRDefault="00991C00" w:rsidP="00781AFD">
            <w:pPr>
              <w:spacing w:after="0"/>
              <w:jc w:val="center"/>
              <w:rPr>
                <w:lang w:val="en-US"/>
              </w:rPr>
            </w:pPr>
            <w:r w:rsidRPr="00991C00">
              <w:rPr>
                <w:lang w:val="el-GR"/>
              </w:rPr>
              <w:t>ΝΑΙ</w:t>
            </w:r>
          </w:p>
        </w:tc>
        <w:tc>
          <w:tcPr>
            <w:tcW w:w="1417" w:type="dxa"/>
            <w:tcBorders>
              <w:top w:val="single" w:sz="6" w:space="0" w:color="000000"/>
              <w:left w:val="single" w:sz="6" w:space="0" w:color="000000"/>
              <w:bottom w:val="single" w:sz="6" w:space="0" w:color="000000"/>
              <w:right w:val="nil"/>
            </w:tcBorders>
            <w:shd w:val="clear" w:color="auto" w:fill="FFFFFF"/>
            <w:vAlign w:val="center"/>
            <w:hideMark/>
          </w:tcPr>
          <w:p w14:paraId="3E0B3C3E" w14:textId="77777777" w:rsidR="00991C00" w:rsidRPr="00991C00" w:rsidRDefault="00991C00" w:rsidP="00781AFD">
            <w:pPr>
              <w:spacing w:after="0"/>
              <w:rPr>
                <w:lang w:val="en-US"/>
              </w:rPr>
            </w:pPr>
            <w:r w:rsidRPr="00991C00">
              <w:rPr>
                <w:lang w:val="en-US"/>
              </w:rPr>
              <w:t> </w:t>
            </w:r>
          </w:p>
        </w:tc>
        <w:tc>
          <w:tcPr>
            <w:tcW w:w="15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0B3C3F" w14:textId="77777777" w:rsidR="00991C00" w:rsidRPr="00991C00" w:rsidRDefault="00991C00" w:rsidP="00781AFD">
            <w:pPr>
              <w:spacing w:after="0"/>
              <w:rPr>
                <w:lang w:val="en-US"/>
              </w:rPr>
            </w:pPr>
            <w:r w:rsidRPr="00991C00">
              <w:rPr>
                <w:lang w:val="en-US"/>
              </w:rPr>
              <w:t> </w:t>
            </w:r>
          </w:p>
        </w:tc>
      </w:tr>
      <w:tr w:rsidR="00991C00" w:rsidRPr="00991C00" w14:paraId="3E0B3C46" w14:textId="77777777" w:rsidTr="009C6DE9">
        <w:trPr>
          <w:trHeight w:val="300"/>
        </w:trPr>
        <w:tc>
          <w:tcPr>
            <w:tcW w:w="575" w:type="dxa"/>
            <w:tcBorders>
              <w:top w:val="single" w:sz="6" w:space="0" w:color="000000"/>
              <w:left w:val="single" w:sz="6" w:space="0" w:color="000000"/>
              <w:bottom w:val="single" w:sz="6" w:space="0" w:color="000000"/>
              <w:right w:val="nil"/>
            </w:tcBorders>
            <w:shd w:val="clear" w:color="auto" w:fill="FFFFFF"/>
            <w:vAlign w:val="center"/>
            <w:hideMark/>
          </w:tcPr>
          <w:p w14:paraId="3E0B3C41" w14:textId="77777777" w:rsidR="00991C00" w:rsidRPr="00071B1D" w:rsidRDefault="00071B1D" w:rsidP="00071B1D">
            <w:pPr>
              <w:spacing w:after="0"/>
              <w:jc w:val="center"/>
              <w:rPr>
                <w:lang w:val="el-GR"/>
              </w:rPr>
            </w:pPr>
            <w:r>
              <w:rPr>
                <w:lang w:val="el-GR"/>
              </w:rPr>
              <w:t>2</w:t>
            </w:r>
          </w:p>
        </w:tc>
        <w:tc>
          <w:tcPr>
            <w:tcW w:w="4820" w:type="dxa"/>
            <w:tcBorders>
              <w:top w:val="single" w:sz="6" w:space="0" w:color="000000"/>
              <w:left w:val="single" w:sz="6" w:space="0" w:color="000000"/>
              <w:bottom w:val="single" w:sz="6" w:space="0" w:color="000000"/>
              <w:right w:val="nil"/>
            </w:tcBorders>
            <w:shd w:val="clear" w:color="auto" w:fill="FFFFFF"/>
            <w:vAlign w:val="center"/>
            <w:hideMark/>
          </w:tcPr>
          <w:p w14:paraId="3E0B3C42" w14:textId="77777777" w:rsidR="00991C00" w:rsidRPr="00991C00" w:rsidRDefault="00991C00" w:rsidP="00781AFD">
            <w:pPr>
              <w:spacing w:after="0"/>
              <w:rPr>
                <w:lang w:val="en-US"/>
              </w:rPr>
            </w:pPr>
            <w:r w:rsidRPr="00991C00">
              <w:rPr>
                <w:lang w:val="el-GR"/>
              </w:rPr>
              <w:t>Συμμόρφωση με τις Προδιαγραφές της παρ. ‎3</w:t>
            </w:r>
            <w:r w:rsidRPr="00991C00">
              <w:rPr>
                <w:lang w:val="en-US"/>
              </w:rPr>
              <w:t> </w:t>
            </w:r>
          </w:p>
        </w:tc>
        <w:tc>
          <w:tcPr>
            <w:tcW w:w="1276" w:type="dxa"/>
            <w:tcBorders>
              <w:top w:val="single" w:sz="6" w:space="0" w:color="000000"/>
              <w:left w:val="single" w:sz="6" w:space="0" w:color="000000"/>
              <w:bottom w:val="single" w:sz="6" w:space="0" w:color="000000"/>
              <w:right w:val="nil"/>
            </w:tcBorders>
            <w:shd w:val="clear" w:color="auto" w:fill="FFFFFF"/>
            <w:vAlign w:val="center"/>
            <w:hideMark/>
          </w:tcPr>
          <w:p w14:paraId="3E0B3C43" w14:textId="77777777" w:rsidR="00991C00" w:rsidRPr="00991C00" w:rsidRDefault="00991C00" w:rsidP="00781AFD">
            <w:pPr>
              <w:spacing w:after="0"/>
              <w:jc w:val="center"/>
              <w:rPr>
                <w:lang w:val="en-US"/>
              </w:rPr>
            </w:pPr>
            <w:r w:rsidRPr="00991C00">
              <w:rPr>
                <w:lang w:val="el-GR"/>
              </w:rPr>
              <w:t>ΝΑΙ</w:t>
            </w:r>
          </w:p>
        </w:tc>
        <w:tc>
          <w:tcPr>
            <w:tcW w:w="1417" w:type="dxa"/>
            <w:tcBorders>
              <w:top w:val="single" w:sz="6" w:space="0" w:color="000000"/>
              <w:left w:val="single" w:sz="6" w:space="0" w:color="000000"/>
              <w:bottom w:val="single" w:sz="6" w:space="0" w:color="000000"/>
              <w:right w:val="nil"/>
            </w:tcBorders>
            <w:shd w:val="clear" w:color="auto" w:fill="FFFFFF"/>
            <w:vAlign w:val="center"/>
            <w:hideMark/>
          </w:tcPr>
          <w:p w14:paraId="3E0B3C44" w14:textId="77777777" w:rsidR="00991C00" w:rsidRPr="00991C00" w:rsidRDefault="00991C00" w:rsidP="00781AFD">
            <w:pPr>
              <w:spacing w:after="0"/>
              <w:rPr>
                <w:lang w:val="en-US"/>
              </w:rPr>
            </w:pPr>
            <w:r w:rsidRPr="00991C00">
              <w:rPr>
                <w:lang w:val="en-US"/>
              </w:rPr>
              <w:t> </w:t>
            </w:r>
          </w:p>
        </w:tc>
        <w:tc>
          <w:tcPr>
            <w:tcW w:w="15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0B3C45" w14:textId="77777777" w:rsidR="00991C00" w:rsidRPr="00991C00" w:rsidRDefault="00991C00" w:rsidP="00781AFD">
            <w:pPr>
              <w:spacing w:after="0"/>
              <w:rPr>
                <w:lang w:val="en-US"/>
              </w:rPr>
            </w:pPr>
            <w:r w:rsidRPr="00991C00">
              <w:rPr>
                <w:lang w:val="en-US"/>
              </w:rPr>
              <w:t> </w:t>
            </w:r>
          </w:p>
        </w:tc>
      </w:tr>
    </w:tbl>
    <w:p w14:paraId="3E0B3C47" w14:textId="77777777" w:rsidR="009C6DE9" w:rsidRDefault="00991C00" w:rsidP="00991C00">
      <w:pPr>
        <w:rPr>
          <w:lang w:val="en-US"/>
        </w:rPr>
      </w:pPr>
      <w:r w:rsidRPr="00991C00">
        <w:rPr>
          <w:lang w:val="en-US"/>
        </w:rPr>
        <w:t> </w:t>
      </w:r>
    </w:p>
    <w:p w14:paraId="3E0B3C48" w14:textId="77777777" w:rsidR="009C6DE9" w:rsidRDefault="009C6DE9">
      <w:pPr>
        <w:suppressAutoHyphens w:val="0"/>
        <w:spacing w:after="0"/>
        <w:jc w:val="left"/>
        <w:rPr>
          <w:lang w:val="en-US"/>
        </w:rPr>
      </w:pPr>
      <w:r>
        <w:rPr>
          <w:lang w:val="en-US"/>
        </w:rPr>
        <w:br w:type="page"/>
      </w:r>
    </w:p>
    <w:p w14:paraId="3E0B3C49" w14:textId="77777777" w:rsidR="00991C00" w:rsidRPr="00991C00" w:rsidRDefault="00991C00" w:rsidP="00991C00">
      <w:pPr>
        <w:rPr>
          <w:lang w:val="en-US"/>
        </w:rPr>
      </w:pPr>
    </w:p>
    <w:p w14:paraId="3E0B3C4A" w14:textId="77777777" w:rsidR="008338F0" w:rsidRPr="00603221" w:rsidRDefault="003355E7">
      <w:pPr>
        <w:pStyle w:val="2"/>
        <w:numPr>
          <w:ilvl w:val="0"/>
          <w:numId w:val="0"/>
        </w:numPr>
        <w:tabs>
          <w:tab w:val="clear" w:pos="567"/>
          <w:tab w:val="left" w:pos="0"/>
        </w:tabs>
        <w:rPr>
          <w:rFonts w:cs="Tahoma"/>
          <w:color w:val="000099"/>
          <w:lang w:val="el-GR"/>
        </w:rPr>
      </w:pPr>
      <w:bookmarkStart w:id="501" w:name="_Toc18973069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497"/>
      <w:bookmarkEnd w:id="498"/>
      <w:bookmarkEnd w:id="501"/>
      <w:r w:rsidR="004A23B9" w:rsidRPr="00603221">
        <w:rPr>
          <w:rFonts w:cs="Tahoma"/>
          <w:color w:val="000099"/>
          <w:lang w:val="el-GR"/>
        </w:rPr>
        <w:t xml:space="preserve"> </w:t>
      </w:r>
      <w:bookmarkEnd w:id="499"/>
      <w:bookmarkEnd w:id="500"/>
    </w:p>
    <w:p w14:paraId="3E0B3C4B" w14:textId="77777777" w:rsidR="000F62F0" w:rsidRPr="00603221" w:rsidRDefault="000F62F0" w:rsidP="003329FF">
      <w:pPr>
        <w:pStyle w:val="4"/>
        <w:numPr>
          <w:ilvl w:val="0"/>
          <w:numId w:val="0"/>
        </w:numPr>
        <w:ind w:left="864" w:hanging="864"/>
        <w:rPr>
          <w:rFonts w:cs="Tahoma"/>
          <w:szCs w:val="22"/>
          <w:lang w:val="el-GR"/>
        </w:rPr>
      </w:pPr>
      <w:bookmarkStart w:id="502" w:name="_Ref510086970"/>
      <w:bookmarkStart w:id="503" w:name="_Toc97194375"/>
      <w:bookmarkStart w:id="504" w:name="_Toc189730699"/>
      <w:r w:rsidRPr="00603221">
        <w:rPr>
          <w:rFonts w:cs="Tahoma"/>
          <w:szCs w:val="22"/>
          <w:lang w:val="el-GR"/>
        </w:rPr>
        <w:t>ΕΥΡΩΠΑΙΚΟ ΕΝΙΑΙΟ ΕΓΓΡΑΦΟ ΣΥΜΒΑΣΗΣ (ΕΕΕΣ)</w:t>
      </w:r>
      <w:bookmarkEnd w:id="502"/>
      <w:bookmarkEnd w:id="503"/>
      <w:bookmarkEnd w:id="504"/>
      <w:r w:rsidRPr="00603221">
        <w:rPr>
          <w:rFonts w:cs="Tahoma"/>
          <w:szCs w:val="22"/>
          <w:lang w:val="el-GR"/>
        </w:rPr>
        <w:t xml:space="preserve"> </w:t>
      </w:r>
    </w:p>
    <w:p w14:paraId="3E0B3C4C"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E0B3C4D"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3E0B3C4E" w14:textId="77777777" w:rsidR="00A4737C" w:rsidRPr="00A4737C" w:rsidRDefault="00A4737C">
      <w:pPr>
        <w:pStyle w:val="normalwithoutspacing"/>
        <w:numPr>
          <w:ilvl w:val="0"/>
          <w:numId w:val="25"/>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3E0B3C4F" w14:textId="77777777" w:rsidR="000309DB" w:rsidRPr="00A4737C" w:rsidRDefault="00A4737C">
      <w:pPr>
        <w:pStyle w:val="normalwithoutspacing"/>
        <w:numPr>
          <w:ilvl w:val="0"/>
          <w:numId w:val="2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E0B3C5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E0B3C51" w14:textId="77777777" w:rsidR="000F62F0" w:rsidRPr="00603221" w:rsidRDefault="000F62F0">
      <w:pPr>
        <w:pStyle w:val="normalwithoutspacing"/>
        <w:rPr>
          <w:i/>
          <w:color w:val="5B9BD5"/>
        </w:rPr>
      </w:pPr>
    </w:p>
    <w:p w14:paraId="3E0B3C52" w14:textId="77777777" w:rsidR="008338F0" w:rsidRPr="00603221" w:rsidRDefault="008338F0">
      <w:pPr>
        <w:pStyle w:val="normalwithoutspacing"/>
        <w:rPr>
          <w:i/>
          <w:color w:val="5B9BD5"/>
        </w:rPr>
      </w:pPr>
    </w:p>
    <w:p w14:paraId="3E0B3C53"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3E0B3C54" w14:textId="77777777" w:rsidR="008338F0" w:rsidRPr="00603221" w:rsidRDefault="008338F0">
      <w:pPr>
        <w:pStyle w:val="normalwithoutspacing"/>
        <w:rPr>
          <w:i/>
          <w:color w:val="5B9BD5"/>
        </w:rPr>
      </w:pPr>
    </w:p>
    <w:p w14:paraId="3E0B3C55" w14:textId="77777777" w:rsidR="006E4901" w:rsidRPr="00603221" w:rsidRDefault="003355E7" w:rsidP="003329FF">
      <w:pPr>
        <w:pStyle w:val="2"/>
        <w:numPr>
          <w:ilvl w:val="0"/>
          <w:numId w:val="0"/>
        </w:numPr>
        <w:ind w:left="576" w:hanging="576"/>
        <w:rPr>
          <w:rFonts w:cs="Tahoma"/>
          <w:lang w:val="el-GR"/>
        </w:rPr>
      </w:pPr>
      <w:bookmarkStart w:id="505" w:name="_Ref496624509"/>
      <w:bookmarkStart w:id="506" w:name="_Toc97194376"/>
      <w:bookmarkStart w:id="507" w:name="_Toc97194480"/>
      <w:bookmarkStart w:id="508" w:name="_Toc189730700"/>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505"/>
      <w:bookmarkEnd w:id="506"/>
      <w:bookmarkEnd w:id="507"/>
      <w:bookmarkEnd w:id="508"/>
    </w:p>
    <w:p w14:paraId="3E0B3C56"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23"/>
        <w:gridCol w:w="1301"/>
        <w:gridCol w:w="287"/>
        <w:gridCol w:w="255"/>
        <w:gridCol w:w="151"/>
        <w:gridCol w:w="151"/>
        <w:gridCol w:w="155"/>
        <w:gridCol w:w="3692"/>
        <w:gridCol w:w="1261"/>
        <w:gridCol w:w="392"/>
        <w:gridCol w:w="95"/>
        <w:gridCol w:w="226"/>
        <w:gridCol w:w="1533"/>
      </w:tblGrid>
      <w:tr w:rsidR="006E4901" w:rsidRPr="00DF02B0" w14:paraId="3E0B3C58"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3E0B3C57"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3E0B3C5A" w14:textId="77777777" w:rsidTr="008B4966">
        <w:tc>
          <w:tcPr>
            <w:tcW w:w="5000" w:type="pct"/>
            <w:gridSpan w:val="13"/>
          </w:tcPr>
          <w:p w14:paraId="3E0B3C59" w14:textId="77777777" w:rsidR="006E4901" w:rsidRPr="00603221" w:rsidRDefault="006E4901" w:rsidP="008B4966">
            <w:pPr>
              <w:spacing w:line="276" w:lineRule="auto"/>
            </w:pPr>
          </w:p>
        </w:tc>
      </w:tr>
      <w:tr w:rsidR="006E4901" w:rsidRPr="00DF02B0" w14:paraId="3E0B3C5D" w14:textId="77777777" w:rsidTr="006F2E9C">
        <w:tc>
          <w:tcPr>
            <w:tcW w:w="3191"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3E0B3C5B" w14:textId="77777777" w:rsidR="006E4901" w:rsidRPr="00603221" w:rsidRDefault="006E4901" w:rsidP="008B4966">
            <w:pPr>
              <w:spacing w:line="276" w:lineRule="auto"/>
              <w:rPr>
                <w:b/>
              </w:rPr>
            </w:pPr>
            <w:r w:rsidRPr="00603221">
              <w:rPr>
                <w:b/>
              </w:rPr>
              <w:t>ΠΡΟΣΩΠΙΚΑ ΣΤΟΙΧΕΙΑ</w:t>
            </w:r>
          </w:p>
        </w:tc>
        <w:tc>
          <w:tcPr>
            <w:tcW w:w="1809" w:type="pct"/>
            <w:gridSpan w:val="5"/>
            <w:vAlign w:val="center"/>
          </w:tcPr>
          <w:p w14:paraId="3E0B3C5C" w14:textId="77777777" w:rsidR="006E4901" w:rsidRPr="00603221" w:rsidRDefault="006E4901" w:rsidP="008B4966">
            <w:pPr>
              <w:spacing w:line="276" w:lineRule="auto"/>
            </w:pPr>
          </w:p>
        </w:tc>
      </w:tr>
      <w:tr w:rsidR="006E4901" w:rsidRPr="00DF02B0" w14:paraId="3E0B3C62" w14:textId="77777777" w:rsidTr="006F2E9C">
        <w:tc>
          <w:tcPr>
            <w:tcW w:w="744" w:type="pct"/>
            <w:gridSpan w:val="2"/>
            <w:tcBorders>
              <w:top w:val="double" w:sz="6" w:space="0" w:color="auto"/>
              <w:left w:val="double" w:sz="6" w:space="0" w:color="auto"/>
              <w:bottom w:val="nil"/>
              <w:right w:val="nil"/>
            </w:tcBorders>
            <w:vAlign w:val="center"/>
          </w:tcPr>
          <w:p w14:paraId="3E0B3C5E"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2447" w:type="pct"/>
            <w:gridSpan w:val="6"/>
            <w:tcBorders>
              <w:top w:val="double" w:sz="6" w:space="0" w:color="auto"/>
              <w:left w:val="nil"/>
              <w:bottom w:val="single" w:sz="6" w:space="0" w:color="auto"/>
              <w:right w:val="nil"/>
            </w:tcBorders>
            <w:vAlign w:val="center"/>
          </w:tcPr>
          <w:p w14:paraId="3E0B3C5F" w14:textId="77777777" w:rsidR="006E4901" w:rsidRPr="00603221" w:rsidRDefault="006E4901" w:rsidP="008B4966">
            <w:pPr>
              <w:spacing w:line="276" w:lineRule="auto"/>
            </w:pPr>
          </w:p>
        </w:tc>
        <w:tc>
          <w:tcPr>
            <w:tcW w:w="657" w:type="pct"/>
            <w:tcBorders>
              <w:top w:val="double" w:sz="6" w:space="0" w:color="auto"/>
              <w:left w:val="nil"/>
              <w:bottom w:val="nil"/>
              <w:right w:val="nil"/>
            </w:tcBorders>
            <w:vAlign w:val="center"/>
          </w:tcPr>
          <w:p w14:paraId="3E0B3C6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152" w:type="pct"/>
            <w:gridSpan w:val="4"/>
            <w:tcBorders>
              <w:top w:val="double" w:sz="6" w:space="0" w:color="auto"/>
              <w:left w:val="nil"/>
              <w:bottom w:val="single" w:sz="6" w:space="0" w:color="auto"/>
              <w:right w:val="double" w:sz="6" w:space="0" w:color="auto"/>
            </w:tcBorders>
            <w:vAlign w:val="center"/>
          </w:tcPr>
          <w:p w14:paraId="3E0B3C61" w14:textId="77777777" w:rsidR="006E4901" w:rsidRPr="00603221" w:rsidRDefault="006E4901" w:rsidP="008B4966">
            <w:pPr>
              <w:spacing w:line="276" w:lineRule="auto"/>
            </w:pPr>
          </w:p>
        </w:tc>
      </w:tr>
      <w:tr w:rsidR="006E4901" w:rsidRPr="00DF02B0" w14:paraId="3E0B3C64"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3E0B3C63" w14:textId="77777777" w:rsidR="006E4901" w:rsidRPr="00603221" w:rsidRDefault="006E4901" w:rsidP="008B4966">
            <w:pPr>
              <w:spacing w:line="276" w:lineRule="auto"/>
            </w:pPr>
          </w:p>
        </w:tc>
      </w:tr>
      <w:tr w:rsidR="006E4901" w:rsidRPr="00DF02B0" w14:paraId="3E0B3C69" w14:textId="77777777" w:rsidTr="006F2E9C">
        <w:tc>
          <w:tcPr>
            <w:tcW w:w="895" w:type="pct"/>
            <w:gridSpan w:val="3"/>
            <w:tcBorders>
              <w:top w:val="nil"/>
              <w:left w:val="double" w:sz="6" w:space="0" w:color="auto"/>
              <w:bottom w:val="nil"/>
              <w:right w:val="nil"/>
            </w:tcBorders>
            <w:vAlign w:val="center"/>
          </w:tcPr>
          <w:p w14:paraId="3E0B3C65"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2296" w:type="pct"/>
            <w:gridSpan w:val="5"/>
            <w:tcBorders>
              <w:top w:val="nil"/>
              <w:left w:val="nil"/>
              <w:bottom w:val="single" w:sz="6" w:space="0" w:color="auto"/>
              <w:right w:val="nil"/>
            </w:tcBorders>
            <w:vAlign w:val="center"/>
          </w:tcPr>
          <w:p w14:paraId="3E0B3C66" w14:textId="77777777" w:rsidR="006E4901" w:rsidRPr="00603221" w:rsidRDefault="006E4901" w:rsidP="008B4966">
            <w:pPr>
              <w:spacing w:line="276" w:lineRule="auto"/>
            </w:pPr>
          </w:p>
        </w:tc>
        <w:tc>
          <w:tcPr>
            <w:tcW w:w="913" w:type="pct"/>
            <w:gridSpan w:val="3"/>
            <w:vAlign w:val="center"/>
          </w:tcPr>
          <w:p w14:paraId="3E0B3C67"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896" w:type="pct"/>
            <w:gridSpan w:val="2"/>
            <w:tcBorders>
              <w:top w:val="nil"/>
              <w:left w:val="nil"/>
              <w:bottom w:val="single" w:sz="6" w:space="0" w:color="auto"/>
              <w:right w:val="double" w:sz="6" w:space="0" w:color="auto"/>
            </w:tcBorders>
            <w:vAlign w:val="center"/>
          </w:tcPr>
          <w:p w14:paraId="3E0B3C68" w14:textId="77777777" w:rsidR="006E4901" w:rsidRPr="00603221" w:rsidRDefault="006E4901" w:rsidP="008B4966">
            <w:pPr>
              <w:spacing w:line="276" w:lineRule="auto"/>
            </w:pPr>
          </w:p>
        </w:tc>
      </w:tr>
      <w:tr w:rsidR="006E4901" w:rsidRPr="00DF02B0" w14:paraId="3E0B3C6B" w14:textId="77777777" w:rsidTr="008B4966">
        <w:tc>
          <w:tcPr>
            <w:tcW w:w="5000" w:type="pct"/>
            <w:gridSpan w:val="13"/>
            <w:tcBorders>
              <w:top w:val="nil"/>
              <w:left w:val="double" w:sz="6" w:space="0" w:color="auto"/>
              <w:bottom w:val="nil"/>
              <w:right w:val="double" w:sz="6" w:space="0" w:color="auto"/>
            </w:tcBorders>
            <w:vAlign w:val="center"/>
          </w:tcPr>
          <w:p w14:paraId="3E0B3C6A" w14:textId="77777777" w:rsidR="006E4901" w:rsidRPr="00603221" w:rsidRDefault="006E4901" w:rsidP="008B4966">
            <w:pPr>
              <w:spacing w:line="276" w:lineRule="auto"/>
            </w:pPr>
          </w:p>
        </w:tc>
      </w:tr>
      <w:tr w:rsidR="006E4901" w:rsidRPr="00DF02B0" w14:paraId="3E0B3C70" w14:textId="77777777" w:rsidTr="006F2E9C">
        <w:tc>
          <w:tcPr>
            <w:tcW w:w="1029" w:type="pct"/>
            <w:gridSpan w:val="4"/>
            <w:tcBorders>
              <w:top w:val="nil"/>
              <w:left w:val="double" w:sz="6" w:space="0" w:color="auto"/>
              <w:bottom w:val="nil"/>
              <w:right w:val="nil"/>
            </w:tcBorders>
            <w:vAlign w:val="center"/>
          </w:tcPr>
          <w:p w14:paraId="3E0B3C6C"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2162" w:type="pct"/>
            <w:gridSpan w:val="4"/>
            <w:tcBorders>
              <w:top w:val="nil"/>
              <w:left w:val="nil"/>
              <w:bottom w:val="single" w:sz="6" w:space="0" w:color="auto"/>
              <w:right w:val="nil"/>
            </w:tcBorders>
            <w:vAlign w:val="center"/>
          </w:tcPr>
          <w:p w14:paraId="3E0B3C6D" w14:textId="77777777" w:rsidR="006E4901" w:rsidRPr="00603221" w:rsidRDefault="006E4901" w:rsidP="008B4966">
            <w:pPr>
              <w:spacing w:line="276" w:lineRule="auto"/>
            </w:pPr>
            <w:r w:rsidRPr="00603221">
              <w:t>__ /__ / ____</w:t>
            </w:r>
          </w:p>
        </w:tc>
        <w:tc>
          <w:tcPr>
            <w:tcW w:w="1032" w:type="pct"/>
            <w:gridSpan w:val="4"/>
            <w:vAlign w:val="center"/>
          </w:tcPr>
          <w:p w14:paraId="3E0B3C6E"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778" w:type="pct"/>
            <w:tcBorders>
              <w:top w:val="nil"/>
              <w:left w:val="nil"/>
              <w:bottom w:val="single" w:sz="6" w:space="0" w:color="auto"/>
              <w:right w:val="double" w:sz="6" w:space="0" w:color="auto"/>
            </w:tcBorders>
            <w:vAlign w:val="center"/>
          </w:tcPr>
          <w:p w14:paraId="3E0B3C6F" w14:textId="77777777" w:rsidR="006E4901" w:rsidRPr="00603221" w:rsidRDefault="006E4901" w:rsidP="008B4966">
            <w:pPr>
              <w:spacing w:line="276" w:lineRule="auto"/>
            </w:pPr>
          </w:p>
        </w:tc>
      </w:tr>
      <w:tr w:rsidR="006E4901" w:rsidRPr="00DF02B0" w14:paraId="3E0B3C72" w14:textId="77777777" w:rsidTr="008B4966">
        <w:tc>
          <w:tcPr>
            <w:tcW w:w="5000" w:type="pct"/>
            <w:gridSpan w:val="13"/>
            <w:tcBorders>
              <w:top w:val="nil"/>
              <w:left w:val="double" w:sz="6" w:space="0" w:color="auto"/>
              <w:bottom w:val="nil"/>
              <w:right w:val="double" w:sz="6" w:space="0" w:color="auto"/>
            </w:tcBorders>
            <w:vAlign w:val="center"/>
          </w:tcPr>
          <w:p w14:paraId="3E0B3C71" w14:textId="77777777" w:rsidR="006E4901" w:rsidRPr="00603221" w:rsidRDefault="006E4901" w:rsidP="008B4966">
            <w:pPr>
              <w:spacing w:line="276" w:lineRule="auto"/>
            </w:pPr>
          </w:p>
        </w:tc>
      </w:tr>
      <w:tr w:rsidR="006E4901" w:rsidRPr="00DF02B0" w14:paraId="3E0B3C77" w14:textId="77777777" w:rsidTr="006F2E9C">
        <w:tc>
          <w:tcPr>
            <w:tcW w:w="1271" w:type="pct"/>
            <w:gridSpan w:val="7"/>
            <w:tcBorders>
              <w:top w:val="nil"/>
              <w:left w:val="double" w:sz="6" w:space="0" w:color="auto"/>
              <w:bottom w:val="nil"/>
              <w:right w:val="nil"/>
            </w:tcBorders>
            <w:vAlign w:val="center"/>
          </w:tcPr>
          <w:p w14:paraId="3E0B3C73"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1920" w:type="pct"/>
            <w:tcBorders>
              <w:top w:val="nil"/>
              <w:left w:val="nil"/>
              <w:bottom w:val="single" w:sz="6" w:space="0" w:color="auto"/>
              <w:right w:val="nil"/>
            </w:tcBorders>
            <w:vAlign w:val="center"/>
          </w:tcPr>
          <w:p w14:paraId="3E0B3C74" w14:textId="77777777" w:rsidR="006E4901" w:rsidRPr="00603221" w:rsidRDefault="006E4901" w:rsidP="008B4966">
            <w:pPr>
              <w:spacing w:line="276" w:lineRule="auto"/>
            </w:pPr>
          </w:p>
        </w:tc>
        <w:tc>
          <w:tcPr>
            <w:tcW w:w="862" w:type="pct"/>
            <w:gridSpan w:val="2"/>
            <w:vAlign w:val="center"/>
          </w:tcPr>
          <w:p w14:paraId="3E0B3C75" w14:textId="77777777" w:rsidR="006E4901" w:rsidRPr="00603221" w:rsidRDefault="006E4901" w:rsidP="008B4966">
            <w:pPr>
              <w:spacing w:line="276" w:lineRule="auto"/>
              <w:rPr>
                <w:b/>
              </w:rPr>
            </w:pPr>
            <w:r w:rsidRPr="00603221">
              <w:rPr>
                <w:b/>
              </w:rPr>
              <w:t>E-mail:</w:t>
            </w:r>
          </w:p>
        </w:tc>
        <w:tc>
          <w:tcPr>
            <w:tcW w:w="947" w:type="pct"/>
            <w:gridSpan w:val="3"/>
            <w:tcBorders>
              <w:top w:val="nil"/>
              <w:left w:val="nil"/>
              <w:bottom w:val="single" w:sz="6" w:space="0" w:color="auto"/>
              <w:right w:val="double" w:sz="6" w:space="0" w:color="auto"/>
            </w:tcBorders>
            <w:vAlign w:val="center"/>
          </w:tcPr>
          <w:p w14:paraId="3E0B3C76" w14:textId="77777777" w:rsidR="006E4901" w:rsidRPr="00603221" w:rsidRDefault="006E4901" w:rsidP="008B4966">
            <w:pPr>
              <w:spacing w:line="276" w:lineRule="auto"/>
            </w:pPr>
          </w:p>
        </w:tc>
      </w:tr>
      <w:tr w:rsidR="006E4901" w:rsidRPr="00DF02B0" w14:paraId="3E0B3C7C" w14:textId="77777777" w:rsidTr="006F2E9C">
        <w:tc>
          <w:tcPr>
            <w:tcW w:w="1271" w:type="pct"/>
            <w:gridSpan w:val="7"/>
            <w:tcBorders>
              <w:top w:val="nil"/>
              <w:left w:val="double" w:sz="6" w:space="0" w:color="auto"/>
              <w:bottom w:val="nil"/>
              <w:right w:val="nil"/>
            </w:tcBorders>
            <w:vAlign w:val="center"/>
          </w:tcPr>
          <w:p w14:paraId="3E0B3C78" w14:textId="77777777" w:rsidR="006E4901" w:rsidRPr="00603221" w:rsidRDefault="006E4901" w:rsidP="008B4966">
            <w:pPr>
              <w:spacing w:line="276" w:lineRule="auto"/>
              <w:rPr>
                <w:b/>
              </w:rPr>
            </w:pPr>
            <w:r w:rsidRPr="00603221">
              <w:rPr>
                <w:b/>
              </w:rPr>
              <w:t>Fax:</w:t>
            </w:r>
          </w:p>
        </w:tc>
        <w:tc>
          <w:tcPr>
            <w:tcW w:w="1920" w:type="pct"/>
            <w:tcBorders>
              <w:top w:val="nil"/>
              <w:left w:val="nil"/>
              <w:bottom w:val="single" w:sz="6" w:space="0" w:color="auto"/>
              <w:right w:val="nil"/>
            </w:tcBorders>
            <w:vAlign w:val="center"/>
          </w:tcPr>
          <w:p w14:paraId="3E0B3C79" w14:textId="77777777" w:rsidR="006E4901" w:rsidRPr="00603221" w:rsidRDefault="006E4901" w:rsidP="008B4966">
            <w:pPr>
              <w:spacing w:line="276" w:lineRule="auto"/>
            </w:pPr>
          </w:p>
        </w:tc>
        <w:tc>
          <w:tcPr>
            <w:tcW w:w="862" w:type="pct"/>
            <w:gridSpan w:val="2"/>
            <w:vAlign w:val="center"/>
          </w:tcPr>
          <w:p w14:paraId="3E0B3C7A" w14:textId="77777777" w:rsidR="006E4901" w:rsidRPr="00603221" w:rsidRDefault="006E4901" w:rsidP="008B4966">
            <w:pPr>
              <w:spacing w:line="276" w:lineRule="auto"/>
              <w:rPr>
                <w:b/>
              </w:rPr>
            </w:pPr>
          </w:p>
        </w:tc>
        <w:tc>
          <w:tcPr>
            <w:tcW w:w="947" w:type="pct"/>
            <w:gridSpan w:val="3"/>
            <w:tcBorders>
              <w:top w:val="single" w:sz="6" w:space="0" w:color="auto"/>
              <w:left w:val="nil"/>
              <w:bottom w:val="nil"/>
              <w:right w:val="double" w:sz="6" w:space="0" w:color="auto"/>
            </w:tcBorders>
            <w:vAlign w:val="center"/>
          </w:tcPr>
          <w:p w14:paraId="3E0B3C7B" w14:textId="77777777" w:rsidR="006E4901" w:rsidRPr="00603221" w:rsidRDefault="006E4901" w:rsidP="008B4966">
            <w:pPr>
              <w:spacing w:line="276" w:lineRule="auto"/>
            </w:pPr>
          </w:p>
        </w:tc>
      </w:tr>
      <w:tr w:rsidR="006E4901" w:rsidRPr="00DF02B0" w14:paraId="3E0B3C81" w14:textId="77777777" w:rsidTr="006F2E9C">
        <w:tc>
          <w:tcPr>
            <w:tcW w:w="1109" w:type="pct"/>
            <w:gridSpan w:val="5"/>
            <w:tcBorders>
              <w:top w:val="nil"/>
              <w:left w:val="double" w:sz="6" w:space="0" w:color="auto"/>
              <w:bottom w:val="nil"/>
              <w:right w:val="nil"/>
            </w:tcBorders>
            <w:vAlign w:val="center"/>
          </w:tcPr>
          <w:p w14:paraId="3E0B3C7D" w14:textId="77777777" w:rsidR="006E4901" w:rsidRPr="00603221" w:rsidRDefault="006E4901" w:rsidP="008B4966">
            <w:pPr>
              <w:spacing w:line="276" w:lineRule="auto"/>
            </w:pPr>
          </w:p>
        </w:tc>
        <w:tc>
          <w:tcPr>
            <w:tcW w:w="2081" w:type="pct"/>
            <w:gridSpan w:val="3"/>
            <w:vAlign w:val="center"/>
          </w:tcPr>
          <w:p w14:paraId="3E0B3C7E" w14:textId="77777777" w:rsidR="006E4901" w:rsidRPr="00603221" w:rsidRDefault="006E4901" w:rsidP="008B4966">
            <w:pPr>
              <w:spacing w:line="276" w:lineRule="auto"/>
            </w:pPr>
          </w:p>
        </w:tc>
        <w:tc>
          <w:tcPr>
            <w:tcW w:w="1032" w:type="pct"/>
            <w:gridSpan w:val="4"/>
            <w:vAlign w:val="center"/>
          </w:tcPr>
          <w:p w14:paraId="3E0B3C7F" w14:textId="77777777" w:rsidR="006E4901" w:rsidRPr="00603221" w:rsidRDefault="006E4901" w:rsidP="008B4966">
            <w:pPr>
              <w:spacing w:line="276" w:lineRule="auto"/>
            </w:pPr>
          </w:p>
        </w:tc>
        <w:tc>
          <w:tcPr>
            <w:tcW w:w="778" w:type="pct"/>
            <w:tcBorders>
              <w:top w:val="nil"/>
              <w:left w:val="nil"/>
              <w:bottom w:val="nil"/>
              <w:right w:val="double" w:sz="6" w:space="0" w:color="auto"/>
            </w:tcBorders>
            <w:vAlign w:val="center"/>
          </w:tcPr>
          <w:p w14:paraId="3E0B3C80" w14:textId="77777777" w:rsidR="006E4901" w:rsidRPr="00603221" w:rsidRDefault="006E4901" w:rsidP="008B4966">
            <w:pPr>
              <w:spacing w:line="276" w:lineRule="auto"/>
            </w:pPr>
          </w:p>
        </w:tc>
      </w:tr>
      <w:tr w:rsidR="006E4901" w:rsidRPr="00DF02B0" w14:paraId="3E0B3C86" w14:textId="77777777" w:rsidTr="006F2E9C">
        <w:tc>
          <w:tcPr>
            <w:tcW w:w="1189" w:type="pct"/>
            <w:gridSpan w:val="6"/>
            <w:tcBorders>
              <w:top w:val="nil"/>
              <w:left w:val="double" w:sz="6" w:space="0" w:color="auto"/>
              <w:bottom w:val="nil"/>
              <w:right w:val="nil"/>
            </w:tcBorders>
            <w:vAlign w:val="center"/>
          </w:tcPr>
          <w:p w14:paraId="3E0B3C82"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2001" w:type="pct"/>
            <w:gridSpan w:val="2"/>
            <w:tcBorders>
              <w:top w:val="nil"/>
              <w:left w:val="nil"/>
              <w:bottom w:val="single" w:sz="6" w:space="0" w:color="auto"/>
              <w:right w:val="nil"/>
            </w:tcBorders>
            <w:vAlign w:val="center"/>
          </w:tcPr>
          <w:p w14:paraId="3E0B3C83" w14:textId="77777777" w:rsidR="006E4901" w:rsidRPr="00603221" w:rsidRDefault="006E4901" w:rsidP="008B4966">
            <w:pPr>
              <w:spacing w:line="276" w:lineRule="auto"/>
            </w:pPr>
          </w:p>
        </w:tc>
        <w:tc>
          <w:tcPr>
            <w:tcW w:w="1032" w:type="pct"/>
            <w:gridSpan w:val="4"/>
            <w:tcBorders>
              <w:top w:val="nil"/>
              <w:left w:val="nil"/>
              <w:bottom w:val="single" w:sz="6" w:space="0" w:color="auto"/>
              <w:right w:val="nil"/>
            </w:tcBorders>
            <w:vAlign w:val="center"/>
          </w:tcPr>
          <w:p w14:paraId="3E0B3C84" w14:textId="77777777" w:rsidR="006E4901" w:rsidRPr="00603221" w:rsidRDefault="006E4901" w:rsidP="008B4966">
            <w:pPr>
              <w:spacing w:line="276" w:lineRule="auto"/>
            </w:pPr>
          </w:p>
        </w:tc>
        <w:tc>
          <w:tcPr>
            <w:tcW w:w="778" w:type="pct"/>
            <w:tcBorders>
              <w:top w:val="nil"/>
              <w:left w:val="nil"/>
              <w:bottom w:val="single" w:sz="6" w:space="0" w:color="auto"/>
              <w:right w:val="double" w:sz="6" w:space="0" w:color="auto"/>
            </w:tcBorders>
            <w:vAlign w:val="center"/>
          </w:tcPr>
          <w:p w14:paraId="3E0B3C85" w14:textId="77777777" w:rsidR="006E4901" w:rsidRPr="00603221" w:rsidRDefault="006E4901" w:rsidP="008B4966">
            <w:pPr>
              <w:spacing w:line="276" w:lineRule="auto"/>
            </w:pPr>
          </w:p>
        </w:tc>
      </w:tr>
      <w:tr w:rsidR="006E4901" w:rsidRPr="00DF02B0" w14:paraId="3E0B3C8B" w14:textId="77777777" w:rsidTr="006F2E9C">
        <w:tc>
          <w:tcPr>
            <w:tcW w:w="1109" w:type="pct"/>
            <w:gridSpan w:val="5"/>
            <w:tcBorders>
              <w:top w:val="nil"/>
              <w:left w:val="double" w:sz="6" w:space="0" w:color="auto"/>
              <w:bottom w:val="double" w:sz="6" w:space="0" w:color="auto"/>
              <w:right w:val="nil"/>
            </w:tcBorders>
            <w:vAlign w:val="center"/>
          </w:tcPr>
          <w:p w14:paraId="3E0B3C87" w14:textId="77777777" w:rsidR="006E4901" w:rsidRPr="00603221" w:rsidRDefault="006E4901" w:rsidP="008B4966">
            <w:pPr>
              <w:spacing w:line="276" w:lineRule="auto"/>
            </w:pPr>
          </w:p>
        </w:tc>
        <w:tc>
          <w:tcPr>
            <w:tcW w:w="2081" w:type="pct"/>
            <w:gridSpan w:val="3"/>
            <w:tcBorders>
              <w:top w:val="nil"/>
              <w:left w:val="nil"/>
              <w:bottom w:val="double" w:sz="6" w:space="0" w:color="auto"/>
              <w:right w:val="nil"/>
            </w:tcBorders>
            <w:vAlign w:val="center"/>
          </w:tcPr>
          <w:p w14:paraId="3E0B3C88" w14:textId="77777777" w:rsidR="006E4901" w:rsidRPr="00603221" w:rsidRDefault="006E4901" w:rsidP="008B4966">
            <w:pPr>
              <w:spacing w:line="276" w:lineRule="auto"/>
            </w:pPr>
          </w:p>
        </w:tc>
        <w:tc>
          <w:tcPr>
            <w:tcW w:w="1032" w:type="pct"/>
            <w:gridSpan w:val="4"/>
            <w:tcBorders>
              <w:top w:val="nil"/>
              <w:left w:val="nil"/>
              <w:bottom w:val="double" w:sz="6" w:space="0" w:color="auto"/>
              <w:right w:val="nil"/>
            </w:tcBorders>
            <w:vAlign w:val="center"/>
          </w:tcPr>
          <w:p w14:paraId="3E0B3C89" w14:textId="77777777" w:rsidR="006E4901" w:rsidRPr="00603221" w:rsidRDefault="006E4901" w:rsidP="008B4966">
            <w:pPr>
              <w:spacing w:line="276" w:lineRule="auto"/>
            </w:pPr>
          </w:p>
        </w:tc>
        <w:tc>
          <w:tcPr>
            <w:tcW w:w="778" w:type="pct"/>
            <w:tcBorders>
              <w:top w:val="nil"/>
              <w:left w:val="nil"/>
              <w:bottom w:val="double" w:sz="6" w:space="0" w:color="auto"/>
              <w:right w:val="double" w:sz="6" w:space="0" w:color="auto"/>
            </w:tcBorders>
            <w:vAlign w:val="center"/>
          </w:tcPr>
          <w:p w14:paraId="3E0B3C8A" w14:textId="77777777" w:rsidR="006E4901" w:rsidRPr="00603221" w:rsidRDefault="006E4901" w:rsidP="008B4966">
            <w:pPr>
              <w:spacing w:line="276" w:lineRule="auto"/>
            </w:pPr>
          </w:p>
        </w:tc>
      </w:tr>
      <w:tr w:rsidR="006E4901" w:rsidRPr="00DF02B0" w14:paraId="3E0B3C8D" w14:textId="77777777" w:rsidTr="008B4966">
        <w:tc>
          <w:tcPr>
            <w:tcW w:w="5000" w:type="pct"/>
            <w:gridSpan w:val="13"/>
          </w:tcPr>
          <w:p w14:paraId="3E0B3C8C" w14:textId="77777777" w:rsidR="006E4901" w:rsidRPr="00603221" w:rsidRDefault="006E4901" w:rsidP="008B4966">
            <w:pPr>
              <w:spacing w:line="276" w:lineRule="auto"/>
            </w:pPr>
          </w:p>
        </w:tc>
      </w:tr>
      <w:tr w:rsidR="006E4901" w:rsidRPr="00DF02B0" w14:paraId="3E0B3C90" w14:textId="77777777" w:rsidTr="006F2E9C">
        <w:tc>
          <w:tcPr>
            <w:tcW w:w="1029" w:type="pct"/>
            <w:gridSpan w:val="4"/>
            <w:tcBorders>
              <w:top w:val="single" w:sz="6" w:space="0" w:color="auto"/>
              <w:left w:val="single" w:sz="6" w:space="0" w:color="auto"/>
              <w:bottom w:val="single" w:sz="6" w:space="0" w:color="auto"/>
              <w:right w:val="single" w:sz="6" w:space="0" w:color="auto"/>
            </w:tcBorders>
            <w:shd w:val="pct10" w:color="auto" w:fill="auto"/>
          </w:tcPr>
          <w:p w14:paraId="3E0B3C8E" w14:textId="77777777" w:rsidR="006E4901" w:rsidRPr="00603221" w:rsidRDefault="006E4901" w:rsidP="008B4966">
            <w:pPr>
              <w:spacing w:line="276" w:lineRule="auto"/>
              <w:rPr>
                <w:b/>
              </w:rPr>
            </w:pPr>
            <w:r w:rsidRPr="00603221">
              <w:rPr>
                <w:b/>
              </w:rPr>
              <w:t>ΕΚΠΑΙΔΕΥΣΗ</w:t>
            </w:r>
          </w:p>
        </w:tc>
        <w:tc>
          <w:tcPr>
            <w:tcW w:w="3971" w:type="pct"/>
            <w:gridSpan w:val="9"/>
          </w:tcPr>
          <w:p w14:paraId="3E0B3C8F" w14:textId="77777777" w:rsidR="006E4901" w:rsidRPr="00603221" w:rsidRDefault="006E4901" w:rsidP="008B4966">
            <w:pPr>
              <w:spacing w:line="276" w:lineRule="auto"/>
            </w:pPr>
          </w:p>
        </w:tc>
      </w:tr>
      <w:tr w:rsidR="006E4901" w:rsidRPr="00DF02B0" w14:paraId="3E0B3C95" w14:textId="77777777" w:rsidTr="006F2E9C">
        <w:tc>
          <w:tcPr>
            <w:tcW w:w="1271" w:type="pct"/>
            <w:gridSpan w:val="7"/>
            <w:tcBorders>
              <w:top w:val="double" w:sz="6" w:space="0" w:color="auto"/>
              <w:left w:val="double" w:sz="6" w:space="0" w:color="auto"/>
              <w:bottom w:val="nil"/>
              <w:right w:val="single" w:sz="6" w:space="0" w:color="auto"/>
            </w:tcBorders>
            <w:vAlign w:val="center"/>
          </w:tcPr>
          <w:p w14:paraId="3E0B3C91"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920" w:type="pct"/>
            <w:tcBorders>
              <w:top w:val="double" w:sz="6" w:space="0" w:color="auto"/>
              <w:left w:val="nil"/>
              <w:bottom w:val="nil"/>
              <w:right w:val="single" w:sz="6" w:space="0" w:color="auto"/>
            </w:tcBorders>
            <w:vAlign w:val="center"/>
          </w:tcPr>
          <w:p w14:paraId="3E0B3C92"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032" w:type="pct"/>
            <w:gridSpan w:val="4"/>
            <w:tcBorders>
              <w:top w:val="double" w:sz="6" w:space="0" w:color="auto"/>
              <w:left w:val="nil"/>
              <w:bottom w:val="nil"/>
              <w:right w:val="single" w:sz="6" w:space="0" w:color="auto"/>
            </w:tcBorders>
            <w:vAlign w:val="center"/>
          </w:tcPr>
          <w:p w14:paraId="3E0B3C93"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778" w:type="pct"/>
            <w:tcBorders>
              <w:top w:val="double" w:sz="6" w:space="0" w:color="auto"/>
              <w:left w:val="nil"/>
              <w:bottom w:val="nil"/>
              <w:right w:val="double" w:sz="6" w:space="0" w:color="auto"/>
            </w:tcBorders>
            <w:vAlign w:val="center"/>
          </w:tcPr>
          <w:p w14:paraId="3E0B3C94"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3E0B3C9B" w14:textId="77777777" w:rsidTr="006F2E9C">
        <w:tc>
          <w:tcPr>
            <w:tcW w:w="1271" w:type="pct"/>
            <w:gridSpan w:val="7"/>
            <w:tcBorders>
              <w:top w:val="double" w:sz="6" w:space="0" w:color="auto"/>
              <w:left w:val="double" w:sz="6" w:space="0" w:color="auto"/>
              <w:bottom w:val="single" w:sz="6" w:space="0" w:color="auto"/>
              <w:right w:val="single" w:sz="6" w:space="0" w:color="auto"/>
            </w:tcBorders>
          </w:tcPr>
          <w:p w14:paraId="3E0B3C96" w14:textId="77777777" w:rsidR="006E4901" w:rsidRPr="00603221" w:rsidRDefault="006E4901" w:rsidP="008B4966">
            <w:pPr>
              <w:spacing w:line="276" w:lineRule="auto"/>
            </w:pPr>
          </w:p>
          <w:p w14:paraId="3E0B3C97" w14:textId="77777777" w:rsidR="006E4901" w:rsidRPr="00603221" w:rsidRDefault="006E4901" w:rsidP="008B4966">
            <w:pPr>
              <w:spacing w:line="276" w:lineRule="auto"/>
            </w:pPr>
          </w:p>
        </w:tc>
        <w:tc>
          <w:tcPr>
            <w:tcW w:w="1920" w:type="pct"/>
            <w:tcBorders>
              <w:top w:val="double" w:sz="6" w:space="0" w:color="auto"/>
              <w:left w:val="nil"/>
              <w:bottom w:val="single" w:sz="6" w:space="0" w:color="auto"/>
              <w:right w:val="single" w:sz="6" w:space="0" w:color="auto"/>
            </w:tcBorders>
          </w:tcPr>
          <w:p w14:paraId="3E0B3C98" w14:textId="77777777" w:rsidR="006E4901" w:rsidRPr="00603221" w:rsidRDefault="006E4901" w:rsidP="008B4966">
            <w:pPr>
              <w:spacing w:line="276" w:lineRule="auto"/>
            </w:pPr>
          </w:p>
        </w:tc>
        <w:tc>
          <w:tcPr>
            <w:tcW w:w="1032" w:type="pct"/>
            <w:gridSpan w:val="4"/>
            <w:tcBorders>
              <w:top w:val="double" w:sz="6" w:space="0" w:color="auto"/>
              <w:left w:val="nil"/>
              <w:bottom w:val="single" w:sz="6" w:space="0" w:color="auto"/>
              <w:right w:val="single" w:sz="6" w:space="0" w:color="auto"/>
            </w:tcBorders>
          </w:tcPr>
          <w:p w14:paraId="3E0B3C99" w14:textId="77777777" w:rsidR="006E4901" w:rsidRPr="00603221" w:rsidRDefault="006E4901" w:rsidP="008B4966">
            <w:pPr>
              <w:spacing w:line="276" w:lineRule="auto"/>
            </w:pPr>
          </w:p>
        </w:tc>
        <w:tc>
          <w:tcPr>
            <w:tcW w:w="778" w:type="pct"/>
            <w:tcBorders>
              <w:top w:val="double" w:sz="6" w:space="0" w:color="auto"/>
              <w:left w:val="nil"/>
              <w:bottom w:val="single" w:sz="6" w:space="0" w:color="auto"/>
              <w:right w:val="double" w:sz="6" w:space="0" w:color="auto"/>
            </w:tcBorders>
          </w:tcPr>
          <w:p w14:paraId="3E0B3C9A" w14:textId="77777777" w:rsidR="006E4901" w:rsidRPr="00603221" w:rsidRDefault="006E4901" w:rsidP="008B4966">
            <w:pPr>
              <w:spacing w:line="276" w:lineRule="auto"/>
            </w:pPr>
          </w:p>
        </w:tc>
      </w:tr>
      <w:tr w:rsidR="006E4901" w:rsidRPr="00DF02B0" w14:paraId="3E0B3CA1" w14:textId="77777777" w:rsidTr="006F2E9C">
        <w:tc>
          <w:tcPr>
            <w:tcW w:w="1271" w:type="pct"/>
            <w:gridSpan w:val="7"/>
            <w:tcBorders>
              <w:top w:val="single" w:sz="6" w:space="0" w:color="auto"/>
              <w:left w:val="double" w:sz="6" w:space="0" w:color="auto"/>
              <w:bottom w:val="double" w:sz="4" w:space="0" w:color="auto"/>
              <w:right w:val="single" w:sz="6" w:space="0" w:color="auto"/>
            </w:tcBorders>
          </w:tcPr>
          <w:p w14:paraId="3E0B3C9C" w14:textId="77777777" w:rsidR="006E4901" w:rsidRPr="00603221" w:rsidRDefault="006E4901" w:rsidP="008B4966">
            <w:pPr>
              <w:spacing w:line="276" w:lineRule="auto"/>
            </w:pPr>
          </w:p>
          <w:p w14:paraId="3E0B3C9D" w14:textId="77777777" w:rsidR="006E4901" w:rsidRPr="00603221" w:rsidRDefault="006E4901" w:rsidP="008B4966">
            <w:pPr>
              <w:spacing w:line="276" w:lineRule="auto"/>
            </w:pPr>
          </w:p>
        </w:tc>
        <w:tc>
          <w:tcPr>
            <w:tcW w:w="1920" w:type="pct"/>
            <w:tcBorders>
              <w:top w:val="single" w:sz="6" w:space="0" w:color="auto"/>
              <w:left w:val="nil"/>
              <w:bottom w:val="double" w:sz="4" w:space="0" w:color="auto"/>
              <w:right w:val="single" w:sz="6" w:space="0" w:color="auto"/>
            </w:tcBorders>
          </w:tcPr>
          <w:p w14:paraId="3E0B3C9E" w14:textId="77777777" w:rsidR="006E4901" w:rsidRPr="00603221" w:rsidRDefault="006E4901" w:rsidP="008B4966">
            <w:pPr>
              <w:spacing w:line="276" w:lineRule="auto"/>
            </w:pPr>
          </w:p>
        </w:tc>
        <w:tc>
          <w:tcPr>
            <w:tcW w:w="1032" w:type="pct"/>
            <w:gridSpan w:val="4"/>
            <w:tcBorders>
              <w:top w:val="single" w:sz="6" w:space="0" w:color="auto"/>
              <w:left w:val="nil"/>
              <w:bottom w:val="double" w:sz="4" w:space="0" w:color="auto"/>
              <w:right w:val="single" w:sz="6" w:space="0" w:color="auto"/>
            </w:tcBorders>
          </w:tcPr>
          <w:p w14:paraId="3E0B3C9F" w14:textId="77777777" w:rsidR="006E4901" w:rsidRPr="00603221" w:rsidRDefault="006E4901" w:rsidP="008B4966">
            <w:pPr>
              <w:spacing w:line="276" w:lineRule="auto"/>
            </w:pPr>
          </w:p>
        </w:tc>
        <w:tc>
          <w:tcPr>
            <w:tcW w:w="778" w:type="pct"/>
            <w:tcBorders>
              <w:top w:val="single" w:sz="6" w:space="0" w:color="auto"/>
              <w:left w:val="nil"/>
              <w:bottom w:val="double" w:sz="4" w:space="0" w:color="auto"/>
              <w:right w:val="double" w:sz="6" w:space="0" w:color="auto"/>
            </w:tcBorders>
          </w:tcPr>
          <w:p w14:paraId="3E0B3CA0" w14:textId="77777777" w:rsidR="006E4901" w:rsidRPr="00603221" w:rsidRDefault="006E4901" w:rsidP="008B4966">
            <w:pPr>
              <w:spacing w:line="276" w:lineRule="auto"/>
            </w:pPr>
          </w:p>
        </w:tc>
      </w:tr>
      <w:tr w:rsidR="006E4901" w:rsidRPr="004E7208" w14:paraId="3E0B3CA5" w14:textId="77777777" w:rsidTr="006F2E9C">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6" w:type="pct"/>
        </w:trPr>
        <w:tc>
          <w:tcPr>
            <w:tcW w:w="3124" w:type="pct"/>
            <w:gridSpan w:val="7"/>
            <w:tcBorders>
              <w:top w:val="double" w:sz="6" w:space="0" w:color="auto"/>
              <w:left w:val="double" w:sz="6" w:space="0" w:color="auto"/>
              <w:bottom w:val="double" w:sz="6" w:space="0" w:color="auto"/>
              <w:right w:val="double" w:sz="6" w:space="0" w:color="auto"/>
            </w:tcBorders>
            <w:shd w:val="pct10" w:color="auto" w:fill="auto"/>
          </w:tcPr>
          <w:p w14:paraId="3E0B3CA2"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3E0B3CA3"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09" w:type="pct"/>
            <w:gridSpan w:val="5"/>
            <w:tcBorders>
              <w:top w:val="double" w:sz="6" w:space="0" w:color="auto"/>
              <w:left w:val="double" w:sz="6" w:space="0" w:color="auto"/>
              <w:bottom w:val="double" w:sz="6" w:space="0" w:color="auto"/>
              <w:right w:val="double" w:sz="6" w:space="0" w:color="auto"/>
            </w:tcBorders>
          </w:tcPr>
          <w:p w14:paraId="3E0B3CA4" w14:textId="77777777" w:rsidR="006E4901" w:rsidRPr="00603221" w:rsidRDefault="006E4901" w:rsidP="008B4966">
            <w:pPr>
              <w:spacing w:line="276" w:lineRule="auto"/>
              <w:rPr>
                <w:lang w:val="el-GR"/>
              </w:rPr>
            </w:pPr>
          </w:p>
        </w:tc>
      </w:tr>
    </w:tbl>
    <w:p w14:paraId="3E0B3CA6"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3E0B3CA7" w14:textId="77777777" w:rsidR="006E4901" w:rsidRPr="00603221" w:rsidRDefault="006E4901" w:rsidP="006E4901">
      <w:pPr>
        <w:rPr>
          <w:i/>
          <w:color w:val="5B9BD5"/>
          <w:lang w:val="el-GR"/>
        </w:rPr>
      </w:pPr>
    </w:p>
    <w:p w14:paraId="3E0B3CA8"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3E0B3CAA" w14:textId="77777777" w:rsidTr="008B4966">
        <w:trPr>
          <w:trHeight w:val="567"/>
        </w:trPr>
        <w:tc>
          <w:tcPr>
            <w:tcW w:w="5000" w:type="pct"/>
            <w:shd w:val="pct10" w:color="auto" w:fill="auto"/>
            <w:vAlign w:val="center"/>
          </w:tcPr>
          <w:p w14:paraId="3E0B3CA9" w14:textId="77777777" w:rsidR="006E4901" w:rsidRPr="00603221" w:rsidRDefault="006E4901" w:rsidP="008B4966">
            <w:pPr>
              <w:spacing w:line="276" w:lineRule="auto"/>
              <w:jc w:val="center"/>
            </w:pPr>
            <w:r w:rsidRPr="00603221">
              <w:rPr>
                <w:b/>
              </w:rPr>
              <w:t>ΕΠΑΓΓΕΛΜΑΤΙΚΗ ΕΜΠΕΙΡΙΑ</w:t>
            </w:r>
          </w:p>
        </w:tc>
      </w:tr>
    </w:tbl>
    <w:p w14:paraId="3E0B3CAB"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3E0B3CB0" w14:textId="77777777" w:rsidTr="11E90C04">
        <w:trPr>
          <w:cantSplit/>
        </w:trPr>
        <w:tc>
          <w:tcPr>
            <w:tcW w:w="1315" w:type="pct"/>
            <w:vMerge w:val="restart"/>
            <w:shd w:val="clear" w:color="auto" w:fill="E6E6E6"/>
            <w:vAlign w:val="center"/>
          </w:tcPr>
          <w:p w14:paraId="3E0B3CAC"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3E0B3CAD"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E0B3CAE" w14:textId="77777777" w:rsidR="006E4901" w:rsidRPr="00603221" w:rsidRDefault="006E4901" w:rsidP="008B4966">
            <w:pPr>
              <w:spacing w:after="0" w:line="276" w:lineRule="auto"/>
              <w:jc w:val="center"/>
              <w:rPr>
                <w:lang w:val="el-GR"/>
              </w:rPr>
            </w:pPr>
            <w:r w:rsidRPr="07571D1B">
              <w:rPr>
                <w:b/>
                <w:bCs/>
                <w:lang w:val="el-GR"/>
              </w:rPr>
              <w:t>Θέση</w:t>
            </w:r>
            <w:r w:rsidRPr="00603221">
              <w:rPr>
                <w:rStyle w:val="ab"/>
              </w:rPr>
              <w:footnoteReference w:id="43"/>
            </w:r>
            <w:r w:rsidRPr="07571D1B">
              <w:rPr>
                <w:b/>
                <w:bCs/>
                <w:lang w:val="el-GR"/>
              </w:rPr>
              <w:t xml:space="preserve"> και Καθήκοντα στο Έργο </w:t>
            </w:r>
          </w:p>
        </w:tc>
        <w:tc>
          <w:tcPr>
            <w:tcW w:w="947" w:type="pct"/>
            <w:gridSpan w:val="2"/>
            <w:shd w:val="clear" w:color="auto" w:fill="E6E6E6"/>
            <w:vAlign w:val="center"/>
          </w:tcPr>
          <w:p w14:paraId="3E0B3CAF"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3E0B3CB7" w14:textId="77777777" w:rsidTr="11E90C04">
        <w:trPr>
          <w:cantSplit/>
        </w:trPr>
        <w:tc>
          <w:tcPr>
            <w:tcW w:w="1315" w:type="pct"/>
            <w:vMerge/>
            <w:vAlign w:val="center"/>
          </w:tcPr>
          <w:p w14:paraId="3E0B3CB1" w14:textId="77777777" w:rsidR="006E4901" w:rsidRPr="00603221" w:rsidRDefault="006E4901" w:rsidP="008B4966">
            <w:pPr>
              <w:spacing w:before="120" w:after="0" w:line="276" w:lineRule="auto"/>
              <w:jc w:val="left"/>
              <w:rPr>
                <w:b/>
              </w:rPr>
            </w:pPr>
          </w:p>
        </w:tc>
        <w:tc>
          <w:tcPr>
            <w:tcW w:w="730" w:type="pct"/>
            <w:vMerge/>
            <w:vAlign w:val="center"/>
          </w:tcPr>
          <w:p w14:paraId="3E0B3CB2" w14:textId="77777777" w:rsidR="006E4901" w:rsidRPr="00603221" w:rsidRDefault="006E4901" w:rsidP="008B4966">
            <w:pPr>
              <w:spacing w:before="120" w:after="0" w:line="276" w:lineRule="auto"/>
              <w:jc w:val="left"/>
              <w:rPr>
                <w:b/>
              </w:rPr>
            </w:pPr>
          </w:p>
        </w:tc>
        <w:tc>
          <w:tcPr>
            <w:tcW w:w="2008" w:type="pct"/>
            <w:vMerge/>
            <w:vAlign w:val="center"/>
          </w:tcPr>
          <w:p w14:paraId="3E0B3CB3"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3E0B3CB4"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3E0B3CB5"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3E0B3CB6" w14:textId="77777777" w:rsidR="006E4901" w:rsidRPr="00603221" w:rsidRDefault="006E4901" w:rsidP="008B4966">
            <w:pPr>
              <w:spacing w:before="120" w:after="0" w:line="276" w:lineRule="auto"/>
              <w:jc w:val="center"/>
              <w:rPr>
                <w:b/>
              </w:rPr>
            </w:pPr>
            <w:r w:rsidRPr="00603221">
              <w:rPr>
                <w:b/>
              </w:rPr>
              <w:t>Α/Μ</w:t>
            </w:r>
          </w:p>
        </w:tc>
      </w:tr>
      <w:tr w:rsidR="006E4901" w:rsidRPr="00DF02B0" w14:paraId="3E0B3CC2" w14:textId="77777777" w:rsidTr="11E90C04">
        <w:tc>
          <w:tcPr>
            <w:tcW w:w="1315" w:type="pct"/>
          </w:tcPr>
          <w:p w14:paraId="3E0B3CB8" w14:textId="77777777" w:rsidR="006E4901" w:rsidRPr="00603221" w:rsidRDefault="006E4901" w:rsidP="008B4966">
            <w:pPr>
              <w:spacing w:before="120" w:after="0" w:line="276" w:lineRule="auto"/>
            </w:pPr>
          </w:p>
          <w:p w14:paraId="3E0B3CB9" w14:textId="77777777" w:rsidR="006E4901" w:rsidRPr="00603221" w:rsidRDefault="006E4901" w:rsidP="008B4966">
            <w:pPr>
              <w:spacing w:before="120" w:after="0" w:line="276" w:lineRule="auto"/>
            </w:pPr>
          </w:p>
        </w:tc>
        <w:tc>
          <w:tcPr>
            <w:tcW w:w="730" w:type="pct"/>
          </w:tcPr>
          <w:p w14:paraId="3E0B3CBA" w14:textId="77777777" w:rsidR="006E4901" w:rsidRPr="00603221" w:rsidRDefault="006E4901" w:rsidP="008B4966">
            <w:pPr>
              <w:spacing w:before="120" w:after="0" w:line="276" w:lineRule="auto"/>
            </w:pPr>
          </w:p>
        </w:tc>
        <w:tc>
          <w:tcPr>
            <w:tcW w:w="2008" w:type="pct"/>
          </w:tcPr>
          <w:p w14:paraId="3E0B3CBB" w14:textId="77777777" w:rsidR="006E4901" w:rsidRPr="00603221" w:rsidRDefault="006E4901" w:rsidP="008B4966">
            <w:pPr>
              <w:spacing w:before="120" w:after="0" w:line="276" w:lineRule="auto"/>
            </w:pPr>
          </w:p>
          <w:p w14:paraId="3E0B3CBC" w14:textId="77777777" w:rsidR="006E4901" w:rsidRPr="00603221" w:rsidRDefault="006E4901" w:rsidP="008B4966">
            <w:pPr>
              <w:spacing w:before="120" w:after="0" w:line="276" w:lineRule="auto"/>
            </w:pPr>
          </w:p>
          <w:p w14:paraId="3E0B3CBD" w14:textId="77777777" w:rsidR="006E4901" w:rsidRPr="00603221" w:rsidRDefault="006E4901" w:rsidP="008B4966">
            <w:pPr>
              <w:spacing w:before="120" w:after="0" w:line="276" w:lineRule="auto"/>
            </w:pPr>
          </w:p>
        </w:tc>
        <w:tc>
          <w:tcPr>
            <w:tcW w:w="548" w:type="pct"/>
          </w:tcPr>
          <w:p w14:paraId="3E0B3CBE" w14:textId="77777777" w:rsidR="006E4901" w:rsidRPr="00603221" w:rsidRDefault="006E4901" w:rsidP="008B4966">
            <w:pPr>
              <w:spacing w:before="120" w:after="0" w:line="276" w:lineRule="auto"/>
              <w:jc w:val="center"/>
            </w:pPr>
            <w:r w:rsidRPr="00603221">
              <w:t>__ /__ / ___</w:t>
            </w:r>
          </w:p>
          <w:p w14:paraId="3E0B3CBF" w14:textId="77777777" w:rsidR="006E4901" w:rsidRPr="00603221" w:rsidRDefault="006E4901" w:rsidP="008B4966">
            <w:pPr>
              <w:spacing w:before="120" w:after="0" w:line="276" w:lineRule="auto"/>
              <w:jc w:val="center"/>
            </w:pPr>
            <w:r w:rsidRPr="00603221">
              <w:t>-</w:t>
            </w:r>
          </w:p>
          <w:p w14:paraId="3E0B3CC0" w14:textId="77777777" w:rsidR="006E4901" w:rsidRPr="00603221" w:rsidRDefault="006E4901" w:rsidP="008B4966">
            <w:pPr>
              <w:spacing w:before="120" w:after="0" w:line="276" w:lineRule="auto"/>
              <w:jc w:val="center"/>
            </w:pPr>
            <w:r w:rsidRPr="00603221">
              <w:t>__ /__ / ___</w:t>
            </w:r>
          </w:p>
        </w:tc>
        <w:tc>
          <w:tcPr>
            <w:tcW w:w="399" w:type="pct"/>
          </w:tcPr>
          <w:p w14:paraId="3E0B3CC1" w14:textId="77777777" w:rsidR="006E4901" w:rsidRPr="00603221" w:rsidRDefault="006E4901" w:rsidP="008B4966">
            <w:pPr>
              <w:spacing w:before="120" w:after="0" w:line="276" w:lineRule="auto"/>
              <w:jc w:val="center"/>
            </w:pPr>
          </w:p>
        </w:tc>
      </w:tr>
      <w:tr w:rsidR="006E4901" w:rsidRPr="00DF02B0" w14:paraId="3E0B3CCA" w14:textId="77777777" w:rsidTr="11E90C04">
        <w:tc>
          <w:tcPr>
            <w:tcW w:w="1315" w:type="pct"/>
          </w:tcPr>
          <w:p w14:paraId="3E0B3CC3" w14:textId="77777777" w:rsidR="006E4901" w:rsidRPr="00603221" w:rsidRDefault="006E4901" w:rsidP="008B4966">
            <w:pPr>
              <w:spacing w:before="120" w:after="0" w:line="276" w:lineRule="auto"/>
            </w:pPr>
          </w:p>
        </w:tc>
        <w:tc>
          <w:tcPr>
            <w:tcW w:w="730" w:type="pct"/>
          </w:tcPr>
          <w:p w14:paraId="3E0B3CC4" w14:textId="77777777" w:rsidR="006E4901" w:rsidRPr="00603221" w:rsidRDefault="006E4901" w:rsidP="008B4966">
            <w:pPr>
              <w:spacing w:before="120" w:after="0" w:line="276" w:lineRule="auto"/>
            </w:pPr>
          </w:p>
        </w:tc>
        <w:tc>
          <w:tcPr>
            <w:tcW w:w="2008" w:type="pct"/>
          </w:tcPr>
          <w:p w14:paraId="3E0B3CC5" w14:textId="77777777" w:rsidR="006E4901" w:rsidRPr="00603221" w:rsidRDefault="006E4901" w:rsidP="008B4966">
            <w:pPr>
              <w:spacing w:before="120" w:after="0" w:line="276" w:lineRule="auto"/>
            </w:pPr>
          </w:p>
        </w:tc>
        <w:tc>
          <w:tcPr>
            <w:tcW w:w="548" w:type="pct"/>
          </w:tcPr>
          <w:p w14:paraId="3E0B3CC6" w14:textId="77777777" w:rsidR="006E4901" w:rsidRPr="00603221" w:rsidRDefault="006E4901" w:rsidP="008B4966">
            <w:pPr>
              <w:spacing w:before="120" w:after="0" w:line="276" w:lineRule="auto"/>
              <w:jc w:val="center"/>
            </w:pPr>
            <w:r w:rsidRPr="00603221">
              <w:t>__ /__ / ___</w:t>
            </w:r>
          </w:p>
          <w:p w14:paraId="3E0B3CC7" w14:textId="77777777" w:rsidR="006E4901" w:rsidRPr="00603221" w:rsidRDefault="006E4901" w:rsidP="008B4966">
            <w:pPr>
              <w:spacing w:before="120" w:after="0" w:line="276" w:lineRule="auto"/>
              <w:jc w:val="center"/>
            </w:pPr>
            <w:r w:rsidRPr="00603221">
              <w:t>-</w:t>
            </w:r>
          </w:p>
          <w:p w14:paraId="3E0B3CC8" w14:textId="77777777" w:rsidR="006E4901" w:rsidRPr="00603221" w:rsidRDefault="006E4901" w:rsidP="008B4966">
            <w:pPr>
              <w:spacing w:before="120" w:after="0" w:line="276" w:lineRule="auto"/>
              <w:jc w:val="center"/>
            </w:pPr>
            <w:r w:rsidRPr="00603221">
              <w:t>__ /__ / ___</w:t>
            </w:r>
          </w:p>
        </w:tc>
        <w:tc>
          <w:tcPr>
            <w:tcW w:w="399" w:type="pct"/>
          </w:tcPr>
          <w:p w14:paraId="3E0B3CC9" w14:textId="77777777" w:rsidR="006E4901" w:rsidRPr="00603221" w:rsidRDefault="006E4901" w:rsidP="008B4966">
            <w:pPr>
              <w:spacing w:before="120" w:after="0" w:line="276" w:lineRule="auto"/>
              <w:jc w:val="center"/>
            </w:pPr>
          </w:p>
        </w:tc>
      </w:tr>
      <w:tr w:rsidR="006E4901" w:rsidRPr="00DF02B0" w14:paraId="3E0B3CD2" w14:textId="77777777" w:rsidTr="11E90C04">
        <w:tc>
          <w:tcPr>
            <w:tcW w:w="1315" w:type="pct"/>
          </w:tcPr>
          <w:p w14:paraId="3E0B3CCB" w14:textId="77777777" w:rsidR="006E4901" w:rsidRPr="00603221" w:rsidRDefault="006E4901" w:rsidP="008B4966">
            <w:pPr>
              <w:spacing w:before="120" w:after="0" w:line="276" w:lineRule="auto"/>
            </w:pPr>
          </w:p>
        </w:tc>
        <w:tc>
          <w:tcPr>
            <w:tcW w:w="730" w:type="pct"/>
          </w:tcPr>
          <w:p w14:paraId="3E0B3CCC" w14:textId="77777777" w:rsidR="006E4901" w:rsidRPr="00603221" w:rsidRDefault="006E4901" w:rsidP="008B4966">
            <w:pPr>
              <w:spacing w:before="120" w:after="0" w:line="276" w:lineRule="auto"/>
            </w:pPr>
          </w:p>
        </w:tc>
        <w:tc>
          <w:tcPr>
            <w:tcW w:w="2008" w:type="pct"/>
          </w:tcPr>
          <w:p w14:paraId="3E0B3CCD" w14:textId="77777777" w:rsidR="006E4901" w:rsidRPr="00603221" w:rsidRDefault="006E4901" w:rsidP="008B4966">
            <w:pPr>
              <w:spacing w:before="120" w:after="0" w:line="276" w:lineRule="auto"/>
            </w:pPr>
          </w:p>
        </w:tc>
        <w:tc>
          <w:tcPr>
            <w:tcW w:w="548" w:type="pct"/>
          </w:tcPr>
          <w:p w14:paraId="3E0B3CCE" w14:textId="77777777" w:rsidR="006E4901" w:rsidRPr="00603221" w:rsidRDefault="006E4901" w:rsidP="008B4966">
            <w:pPr>
              <w:spacing w:before="120" w:after="0" w:line="276" w:lineRule="auto"/>
              <w:jc w:val="center"/>
            </w:pPr>
            <w:r w:rsidRPr="00603221">
              <w:t>__ /__ / ___</w:t>
            </w:r>
          </w:p>
          <w:p w14:paraId="3E0B3CCF" w14:textId="77777777" w:rsidR="006E4901" w:rsidRPr="00603221" w:rsidRDefault="006E4901" w:rsidP="008B4966">
            <w:pPr>
              <w:spacing w:before="120" w:after="0" w:line="276" w:lineRule="auto"/>
              <w:jc w:val="center"/>
            </w:pPr>
            <w:r w:rsidRPr="00603221">
              <w:t>-</w:t>
            </w:r>
          </w:p>
          <w:p w14:paraId="3E0B3CD0" w14:textId="77777777" w:rsidR="006E4901" w:rsidRPr="00603221" w:rsidRDefault="006E4901" w:rsidP="008B4966">
            <w:pPr>
              <w:spacing w:before="120" w:after="0" w:line="276" w:lineRule="auto"/>
              <w:jc w:val="center"/>
            </w:pPr>
            <w:r w:rsidRPr="00603221">
              <w:t>__ /__ / ___</w:t>
            </w:r>
          </w:p>
        </w:tc>
        <w:tc>
          <w:tcPr>
            <w:tcW w:w="399" w:type="pct"/>
          </w:tcPr>
          <w:p w14:paraId="3E0B3CD1" w14:textId="77777777" w:rsidR="006E4901" w:rsidRPr="00603221" w:rsidRDefault="006E4901" w:rsidP="008B4966">
            <w:pPr>
              <w:spacing w:before="120" w:after="0" w:line="276" w:lineRule="auto"/>
              <w:jc w:val="center"/>
            </w:pPr>
          </w:p>
        </w:tc>
      </w:tr>
    </w:tbl>
    <w:p w14:paraId="3E0B3CD3" w14:textId="77777777" w:rsidR="006E4901" w:rsidRPr="00603221" w:rsidRDefault="006E4901" w:rsidP="006E4901">
      <w:pPr>
        <w:spacing w:line="276" w:lineRule="auto"/>
        <w:sectPr w:rsidR="006E4901" w:rsidRPr="00603221" w:rsidSect="00DF02B0">
          <w:headerReference w:type="default" r:id="rId39"/>
          <w:footerReference w:type="default" r:id="rId40"/>
          <w:headerReference w:type="first" r:id="rId41"/>
          <w:pgSz w:w="16838" w:h="11906" w:orient="landscape"/>
          <w:pgMar w:top="1134" w:right="1134" w:bottom="1134" w:left="1134" w:header="720" w:footer="709" w:gutter="0"/>
          <w:cols w:space="720"/>
          <w:titlePg/>
          <w:docGrid w:linePitch="360"/>
        </w:sectPr>
      </w:pPr>
    </w:p>
    <w:p w14:paraId="3E0B3CD4" w14:textId="77777777" w:rsidR="008338F0" w:rsidRPr="00603221" w:rsidRDefault="003355E7" w:rsidP="003329FF">
      <w:pPr>
        <w:pStyle w:val="2"/>
        <w:numPr>
          <w:ilvl w:val="0"/>
          <w:numId w:val="0"/>
        </w:numPr>
        <w:ind w:left="576" w:hanging="576"/>
        <w:rPr>
          <w:rFonts w:cs="Tahoma"/>
        </w:rPr>
      </w:pPr>
      <w:bookmarkStart w:id="509" w:name="_Ref510087097"/>
      <w:bookmarkStart w:id="510" w:name="_Ref40980475"/>
      <w:bookmarkStart w:id="511" w:name="_Ref55324393"/>
      <w:bookmarkStart w:id="512" w:name="_Toc97194377"/>
      <w:bookmarkStart w:id="513" w:name="_Toc97194481"/>
      <w:bookmarkStart w:id="514" w:name="_Toc189730701"/>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509"/>
      <w:bookmarkEnd w:id="510"/>
      <w:bookmarkEnd w:id="511"/>
      <w:bookmarkEnd w:id="512"/>
      <w:bookmarkEnd w:id="513"/>
      <w:bookmarkEnd w:id="514"/>
      <w:proofErr w:type="spellEnd"/>
      <w:r w:rsidRPr="00603221">
        <w:rPr>
          <w:rFonts w:cs="Tahoma"/>
        </w:rPr>
        <w:t xml:space="preserve"> </w:t>
      </w:r>
    </w:p>
    <w:p w14:paraId="3E0B3CD5" w14:textId="77777777" w:rsidR="00991C00" w:rsidRPr="00991C00" w:rsidRDefault="00991C00" w:rsidP="00991C00">
      <w:pPr>
        <w:pStyle w:val="normalwithoutspacing"/>
        <w:rPr>
          <w:bCs/>
          <w:i/>
          <w:iCs/>
          <w:lang w:val="en-US"/>
        </w:rPr>
      </w:pPr>
      <w:r w:rsidRPr="00991C00">
        <w:rPr>
          <w:bCs/>
          <w:i/>
          <w:iCs/>
          <w:lang w:val="en-US"/>
        </w:rPr>
        <w:t> </w:t>
      </w:r>
    </w:p>
    <w:tbl>
      <w:tblPr>
        <w:tblW w:w="965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59"/>
        <w:gridCol w:w="5386"/>
        <w:gridCol w:w="3409"/>
      </w:tblGrid>
      <w:tr w:rsidR="00991C00" w:rsidRPr="00991C00" w14:paraId="3E0B3CD7" w14:textId="77777777" w:rsidTr="009C6DE9">
        <w:trPr>
          <w:trHeight w:val="300"/>
        </w:trPr>
        <w:tc>
          <w:tcPr>
            <w:tcW w:w="9654" w:type="dxa"/>
            <w:gridSpan w:val="3"/>
            <w:tcBorders>
              <w:top w:val="single" w:sz="6" w:space="0" w:color="auto"/>
              <w:left w:val="single" w:sz="6" w:space="0" w:color="auto"/>
              <w:bottom w:val="single" w:sz="6" w:space="0" w:color="auto"/>
              <w:right w:val="single" w:sz="6" w:space="0" w:color="auto"/>
            </w:tcBorders>
            <w:shd w:val="clear" w:color="auto" w:fill="B3B3B3"/>
            <w:vAlign w:val="center"/>
            <w:hideMark/>
          </w:tcPr>
          <w:p w14:paraId="3E0B3CD6" w14:textId="77777777" w:rsidR="00991C00" w:rsidRPr="009C6DE9" w:rsidRDefault="00991C00" w:rsidP="009C6DE9">
            <w:pPr>
              <w:pStyle w:val="normalwithoutspacing"/>
              <w:jc w:val="center"/>
              <w:divId w:val="186455721"/>
              <w:rPr>
                <w:bCs/>
                <w:iCs/>
                <w:lang w:val="en-US"/>
              </w:rPr>
            </w:pPr>
            <w:r w:rsidRPr="009C6DE9">
              <w:rPr>
                <w:b/>
                <w:bCs/>
                <w:iCs/>
              </w:rPr>
              <w:t>Περιεχόμενα Τεχνικής Προσφοράς</w:t>
            </w:r>
          </w:p>
        </w:tc>
      </w:tr>
      <w:tr w:rsidR="00991C00" w:rsidRPr="00991C00" w14:paraId="3E0B3CDB" w14:textId="77777777" w:rsidTr="009C6DE9">
        <w:trPr>
          <w:trHeight w:val="300"/>
        </w:trPr>
        <w:tc>
          <w:tcPr>
            <w:tcW w:w="859" w:type="dxa"/>
            <w:tcBorders>
              <w:top w:val="single" w:sz="6" w:space="0" w:color="auto"/>
              <w:left w:val="single" w:sz="6" w:space="0" w:color="auto"/>
              <w:bottom w:val="single" w:sz="6" w:space="0" w:color="auto"/>
              <w:right w:val="single" w:sz="6" w:space="0" w:color="auto"/>
            </w:tcBorders>
            <w:shd w:val="clear" w:color="auto" w:fill="B3B3B3"/>
            <w:vAlign w:val="center"/>
            <w:hideMark/>
          </w:tcPr>
          <w:p w14:paraId="3E0B3CD8" w14:textId="77777777" w:rsidR="00991C00" w:rsidRPr="009C6DE9" w:rsidRDefault="00991C00" w:rsidP="009C6DE9">
            <w:pPr>
              <w:pStyle w:val="normalwithoutspacing"/>
              <w:jc w:val="center"/>
              <w:rPr>
                <w:bCs/>
                <w:iCs/>
                <w:lang w:val="en-US"/>
              </w:rPr>
            </w:pPr>
            <w:r w:rsidRPr="009C6DE9">
              <w:rPr>
                <w:b/>
                <w:bCs/>
                <w:iCs/>
              </w:rPr>
              <w:t>Α/Α</w:t>
            </w:r>
          </w:p>
        </w:tc>
        <w:tc>
          <w:tcPr>
            <w:tcW w:w="5386" w:type="dxa"/>
            <w:tcBorders>
              <w:top w:val="single" w:sz="6" w:space="0" w:color="auto"/>
              <w:left w:val="single" w:sz="6" w:space="0" w:color="auto"/>
              <w:bottom w:val="single" w:sz="6" w:space="0" w:color="auto"/>
              <w:right w:val="single" w:sz="6" w:space="0" w:color="auto"/>
            </w:tcBorders>
            <w:shd w:val="clear" w:color="auto" w:fill="B3B3B3"/>
            <w:vAlign w:val="center"/>
            <w:hideMark/>
          </w:tcPr>
          <w:p w14:paraId="3E0B3CD9" w14:textId="77777777" w:rsidR="00991C00" w:rsidRPr="009C6DE9" w:rsidRDefault="00991C00" w:rsidP="009C6DE9">
            <w:pPr>
              <w:pStyle w:val="normalwithoutspacing"/>
              <w:jc w:val="center"/>
              <w:rPr>
                <w:bCs/>
                <w:iCs/>
                <w:lang w:val="en-US"/>
              </w:rPr>
            </w:pPr>
            <w:proofErr w:type="spellStart"/>
            <w:r w:rsidRPr="009C6DE9">
              <w:rPr>
                <w:b/>
                <w:bCs/>
                <w:iCs/>
                <w:lang w:val="en-GB"/>
              </w:rPr>
              <w:t>Τίτλος</w:t>
            </w:r>
            <w:proofErr w:type="spellEnd"/>
            <w:r w:rsidRPr="009C6DE9">
              <w:rPr>
                <w:b/>
                <w:bCs/>
                <w:iCs/>
                <w:lang w:val="en-GB"/>
              </w:rPr>
              <w:t xml:space="preserve"> </w:t>
            </w:r>
            <w:proofErr w:type="spellStart"/>
            <w:r w:rsidRPr="009C6DE9">
              <w:rPr>
                <w:b/>
                <w:bCs/>
                <w:iCs/>
                <w:lang w:val="en-GB"/>
              </w:rPr>
              <w:t>Ενότητ</w:t>
            </w:r>
            <w:proofErr w:type="spellEnd"/>
            <w:r w:rsidRPr="009C6DE9">
              <w:rPr>
                <w:b/>
                <w:bCs/>
                <w:iCs/>
                <w:lang w:val="en-GB"/>
              </w:rPr>
              <w:t>ας</w:t>
            </w:r>
          </w:p>
        </w:tc>
        <w:tc>
          <w:tcPr>
            <w:tcW w:w="3409" w:type="dxa"/>
            <w:tcBorders>
              <w:top w:val="single" w:sz="6" w:space="0" w:color="auto"/>
              <w:left w:val="single" w:sz="6" w:space="0" w:color="auto"/>
              <w:bottom w:val="single" w:sz="6" w:space="0" w:color="auto"/>
              <w:right w:val="single" w:sz="6" w:space="0" w:color="auto"/>
            </w:tcBorders>
            <w:shd w:val="clear" w:color="auto" w:fill="B3B3B3"/>
            <w:hideMark/>
          </w:tcPr>
          <w:p w14:paraId="3E0B3CDA" w14:textId="77777777" w:rsidR="00991C00" w:rsidRPr="009C6DE9" w:rsidRDefault="00991C00" w:rsidP="009C6DE9">
            <w:pPr>
              <w:pStyle w:val="normalwithoutspacing"/>
              <w:jc w:val="center"/>
              <w:rPr>
                <w:bCs/>
                <w:iCs/>
              </w:rPr>
            </w:pPr>
            <w:r w:rsidRPr="009C6DE9">
              <w:rPr>
                <w:b/>
                <w:bCs/>
                <w:iCs/>
              </w:rPr>
              <w:t>Σύμφωνα με παραγράφους:</w:t>
            </w:r>
          </w:p>
        </w:tc>
      </w:tr>
      <w:tr w:rsidR="00991C00" w:rsidRPr="00991C00" w14:paraId="3E0B3CDF" w14:textId="77777777" w:rsidTr="009C6DE9">
        <w:trPr>
          <w:trHeight w:val="300"/>
        </w:trPr>
        <w:tc>
          <w:tcPr>
            <w:tcW w:w="859"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E0B3CDC" w14:textId="77777777" w:rsidR="00991C00" w:rsidRPr="009C6DE9" w:rsidRDefault="00991C00">
            <w:pPr>
              <w:pStyle w:val="normalwithoutspacing"/>
              <w:numPr>
                <w:ilvl w:val="0"/>
                <w:numId w:val="54"/>
              </w:numPr>
              <w:rPr>
                <w:bCs/>
                <w:iCs/>
                <w:lang w:val="en-US"/>
              </w:rPr>
            </w:pPr>
            <w:r w:rsidRPr="009C6DE9">
              <w:rPr>
                <w:bCs/>
                <w:iCs/>
                <w:lang w:val="en-US"/>
              </w:rPr>
              <w:t> </w:t>
            </w:r>
          </w:p>
        </w:tc>
        <w:tc>
          <w:tcPr>
            <w:tcW w:w="5386"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E0B3CDD" w14:textId="77777777" w:rsidR="00991C00" w:rsidRPr="009C6DE9" w:rsidRDefault="00991C00" w:rsidP="00991C00">
            <w:pPr>
              <w:pStyle w:val="normalwithoutspacing"/>
              <w:rPr>
                <w:bCs/>
                <w:iCs/>
                <w:lang w:val="en-US"/>
              </w:rPr>
            </w:pPr>
            <w:r w:rsidRPr="009C6DE9">
              <w:rPr>
                <w:b/>
                <w:bCs/>
                <w:iCs/>
              </w:rPr>
              <w:t>Περιγραφή  Έργου </w:t>
            </w:r>
            <w:r w:rsidRPr="009C6DE9">
              <w:rPr>
                <w:bCs/>
                <w:iCs/>
                <w:lang w:val="en-US"/>
              </w:rPr>
              <w:t> </w:t>
            </w:r>
          </w:p>
        </w:tc>
        <w:tc>
          <w:tcPr>
            <w:tcW w:w="3409" w:type="dxa"/>
            <w:tcBorders>
              <w:top w:val="single" w:sz="6" w:space="0" w:color="auto"/>
              <w:left w:val="single" w:sz="6" w:space="0" w:color="auto"/>
              <w:bottom w:val="single" w:sz="6" w:space="0" w:color="auto"/>
              <w:right w:val="single" w:sz="6" w:space="0" w:color="auto"/>
            </w:tcBorders>
            <w:shd w:val="clear" w:color="auto" w:fill="FBE4D5"/>
            <w:hideMark/>
          </w:tcPr>
          <w:p w14:paraId="3E0B3CDE" w14:textId="77777777" w:rsidR="00991C00" w:rsidRPr="009C6DE9" w:rsidRDefault="00991C00" w:rsidP="00991C00">
            <w:pPr>
              <w:pStyle w:val="normalwithoutspacing"/>
              <w:rPr>
                <w:bCs/>
                <w:iCs/>
                <w:lang w:val="en-US"/>
              </w:rPr>
            </w:pPr>
            <w:r w:rsidRPr="009C6DE9">
              <w:rPr>
                <w:bCs/>
                <w:iCs/>
                <w:lang w:val="en-US"/>
              </w:rPr>
              <w:t> </w:t>
            </w:r>
          </w:p>
        </w:tc>
      </w:tr>
      <w:tr w:rsidR="00991C00" w:rsidRPr="00991C00" w14:paraId="3E0B3CE3" w14:textId="77777777" w:rsidTr="009C6DE9">
        <w:trPr>
          <w:trHeight w:val="300"/>
        </w:trPr>
        <w:tc>
          <w:tcPr>
            <w:tcW w:w="8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B3CE0" w14:textId="77777777" w:rsidR="00991C00" w:rsidRPr="009C6DE9" w:rsidRDefault="00991C00">
            <w:pPr>
              <w:pStyle w:val="normalwithoutspacing"/>
              <w:numPr>
                <w:ilvl w:val="0"/>
                <w:numId w:val="55"/>
              </w:numPr>
              <w:rPr>
                <w:bCs/>
                <w:iCs/>
                <w:lang w:val="en-US"/>
              </w:rPr>
            </w:pPr>
            <w:r w:rsidRPr="009C6DE9">
              <w:rPr>
                <w:bCs/>
                <w:iCs/>
                <w:lang w:val="en-US"/>
              </w:rPr>
              <w:t> </w:t>
            </w:r>
          </w:p>
        </w:tc>
        <w:tc>
          <w:tcPr>
            <w:tcW w:w="53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B3CE1" w14:textId="77777777" w:rsidR="00991C00" w:rsidRPr="009C6DE9" w:rsidRDefault="00991C00" w:rsidP="00991C00">
            <w:pPr>
              <w:pStyle w:val="normalwithoutspacing"/>
              <w:rPr>
                <w:bCs/>
                <w:iCs/>
                <w:lang w:val="en-US"/>
              </w:rPr>
            </w:pPr>
            <w:r w:rsidRPr="009C6DE9">
              <w:rPr>
                <w:bCs/>
                <w:iCs/>
              </w:rPr>
              <w:t>Περιβάλλον της Σύμβασης</w:t>
            </w:r>
            <w:r w:rsidRPr="009C6DE9">
              <w:rPr>
                <w:bCs/>
                <w:iCs/>
                <w:lang w:val="en-US"/>
              </w:rPr>
              <w:t> </w:t>
            </w:r>
          </w:p>
        </w:tc>
        <w:tc>
          <w:tcPr>
            <w:tcW w:w="3409" w:type="dxa"/>
            <w:tcBorders>
              <w:top w:val="single" w:sz="6" w:space="0" w:color="auto"/>
              <w:left w:val="single" w:sz="6" w:space="0" w:color="auto"/>
              <w:bottom w:val="single" w:sz="6" w:space="0" w:color="auto"/>
              <w:right w:val="single" w:sz="6" w:space="0" w:color="auto"/>
            </w:tcBorders>
            <w:shd w:val="clear" w:color="auto" w:fill="auto"/>
            <w:hideMark/>
          </w:tcPr>
          <w:p w14:paraId="3E0B3CE2" w14:textId="77777777" w:rsidR="00991C00" w:rsidRPr="009C6DE9" w:rsidRDefault="00991C00" w:rsidP="00991C00">
            <w:pPr>
              <w:pStyle w:val="normalwithoutspacing"/>
              <w:rPr>
                <w:bCs/>
                <w:iCs/>
                <w:lang w:val="en-US"/>
              </w:rPr>
            </w:pPr>
            <w:r w:rsidRPr="009C6DE9">
              <w:rPr>
                <w:bCs/>
                <w:iCs/>
              </w:rPr>
              <w:t>‎1 &amp; ‎2.1</w:t>
            </w:r>
            <w:r w:rsidRPr="009C6DE9">
              <w:rPr>
                <w:bCs/>
                <w:iCs/>
                <w:lang w:val="en-US"/>
              </w:rPr>
              <w:t> </w:t>
            </w:r>
          </w:p>
        </w:tc>
      </w:tr>
      <w:tr w:rsidR="00991C00" w:rsidRPr="00991C00" w14:paraId="3E0B3CE7" w14:textId="77777777" w:rsidTr="009C6DE9">
        <w:trPr>
          <w:trHeight w:val="300"/>
        </w:trPr>
        <w:tc>
          <w:tcPr>
            <w:tcW w:w="859"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E0B3CE4" w14:textId="77777777" w:rsidR="00991C00" w:rsidRPr="009C6DE9" w:rsidRDefault="00991C00">
            <w:pPr>
              <w:pStyle w:val="normalwithoutspacing"/>
              <w:numPr>
                <w:ilvl w:val="0"/>
                <w:numId w:val="56"/>
              </w:numPr>
              <w:rPr>
                <w:bCs/>
                <w:iCs/>
                <w:lang w:val="en-US"/>
              </w:rPr>
            </w:pPr>
            <w:r w:rsidRPr="009C6DE9">
              <w:rPr>
                <w:bCs/>
                <w:iCs/>
                <w:lang w:val="en-US"/>
              </w:rPr>
              <w:t> </w:t>
            </w:r>
          </w:p>
        </w:tc>
        <w:tc>
          <w:tcPr>
            <w:tcW w:w="5386"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E0B3CE5" w14:textId="77777777" w:rsidR="00991C00" w:rsidRPr="009C6DE9" w:rsidRDefault="00991C00" w:rsidP="00991C00">
            <w:pPr>
              <w:pStyle w:val="normalwithoutspacing"/>
              <w:rPr>
                <w:bCs/>
                <w:iCs/>
                <w:lang w:val="en-US"/>
              </w:rPr>
            </w:pPr>
            <w:r w:rsidRPr="009C6DE9">
              <w:rPr>
                <w:b/>
                <w:bCs/>
                <w:iCs/>
              </w:rPr>
              <w:t>Παρεχόμενες Υπηρεσίες</w:t>
            </w:r>
            <w:r w:rsidRPr="009C6DE9">
              <w:rPr>
                <w:bCs/>
                <w:iCs/>
                <w:lang w:val="en-US"/>
              </w:rPr>
              <w:t> </w:t>
            </w:r>
          </w:p>
        </w:tc>
        <w:tc>
          <w:tcPr>
            <w:tcW w:w="3409" w:type="dxa"/>
            <w:tcBorders>
              <w:top w:val="single" w:sz="6" w:space="0" w:color="auto"/>
              <w:left w:val="single" w:sz="6" w:space="0" w:color="auto"/>
              <w:bottom w:val="single" w:sz="6" w:space="0" w:color="auto"/>
              <w:right w:val="single" w:sz="6" w:space="0" w:color="auto"/>
            </w:tcBorders>
            <w:shd w:val="clear" w:color="auto" w:fill="FBE4D5"/>
            <w:hideMark/>
          </w:tcPr>
          <w:p w14:paraId="3E0B3CE6" w14:textId="77777777" w:rsidR="00991C00" w:rsidRPr="009C6DE9" w:rsidRDefault="00991C00" w:rsidP="00991C00">
            <w:pPr>
              <w:pStyle w:val="normalwithoutspacing"/>
              <w:rPr>
                <w:bCs/>
                <w:iCs/>
                <w:lang w:val="en-US"/>
              </w:rPr>
            </w:pPr>
            <w:r w:rsidRPr="009C6DE9">
              <w:rPr>
                <w:bCs/>
                <w:iCs/>
                <w:lang w:val="en-US"/>
              </w:rPr>
              <w:t> </w:t>
            </w:r>
          </w:p>
        </w:tc>
      </w:tr>
      <w:tr w:rsidR="00991C00" w:rsidRPr="00991C00" w14:paraId="3E0B3CEB" w14:textId="77777777" w:rsidTr="009C6DE9">
        <w:trPr>
          <w:trHeight w:val="300"/>
        </w:trPr>
        <w:tc>
          <w:tcPr>
            <w:tcW w:w="8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B3CE8" w14:textId="77777777" w:rsidR="00991C00" w:rsidRPr="009C6DE9" w:rsidRDefault="00991C00">
            <w:pPr>
              <w:pStyle w:val="normalwithoutspacing"/>
              <w:numPr>
                <w:ilvl w:val="0"/>
                <w:numId w:val="57"/>
              </w:numPr>
              <w:rPr>
                <w:bCs/>
                <w:iCs/>
                <w:lang w:val="en-US"/>
              </w:rPr>
            </w:pPr>
            <w:r w:rsidRPr="009C6DE9">
              <w:rPr>
                <w:bCs/>
                <w:iCs/>
                <w:lang w:val="en-US"/>
              </w:rPr>
              <w:t> </w:t>
            </w:r>
          </w:p>
        </w:tc>
        <w:tc>
          <w:tcPr>
            <w:tcW w:w="53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B3CE9" w14:textId="77777777" w:rsidR="00991C00" w:rsidRPr="009C6DE9" w:rsidRDefault="00991C00" w:rsidP="00991C00">
            <w:pPr>
              <w:pStyle w:val="normalwithoutspacing"/>
              <w:rPr>
                <w:bCs/>
                <w:iCs/>
                <w:lang w:val="en-US"/>
              </w:rPr>
            </w:pPr>
            <w:r w:rsidRPr="009C6DE9">
              <w:rPr>
                <w:bCs/>
                <w:iCs/>
              </w:rPr>
              <w:t>Παρεχόμενες Υπηρεσίες</w:t>
            </w:r>
            <w:r w:rsidRPr="009C6DE9">
              <w:rPr>
                <w:bCs/>
                <w:iCs/>
                <w:lang w:val="en-US"/>
              </w:rPr>
              <w:t> </w:t>
            </w:r>
          </w:p>
        </w:tc>
        <w:tc>
          <w:tcPr>
            <w:tcW w:w="3409" w:type="dxa"/>
            <w:tcBorders>
              <w:top w:val="single" w:sz="6" w:space="0" w:color="auto"/>
              <w:left w:val="single" w:sz="6" w:space="0" w:color="auto"/>
              <w:bottom w:val="single" w:sz="6" w:space="0" w:color="auto"/>
              <w:right w:val="single" w:sz="6" w:space="0" w:color="auto"/>
            </w:tcBorders>
            <w:shd w:val="clear" w:color="auto" w:fill="auto"/>
            <w:hideMark/>
          </w:tcPr>
          <w:p w14:paraId="3E0B3CEA" w14:textId="77777777" w:rsidR="00991C00" w:rsidRPr="009C6DE9" w:rsidRDefault="00991C00" w:rsidP="00991C00">
            <w:pPr>
              <w:pStyle w:val="normalwithoutspacing"/>
              <w:rPr>
                <w:bCs/>
                <w:iCs/>
                <w:lang w:val="en-US"/>
              </w:rPr>
            </w:pPr>
            <w:r w:rsidRPr="009C6DE9">
              <w:rPr>
                <w:bCs/>
                <w:iCs/>
              </w:rPr>
              <w:t>‎2.2</w:t>
            </w:r>
            <w:r w:rsidRPr="009C6DE9">
              <w:rPr>
                <w:bCs/>
                <w:iCs/>
                <w:lang w:val="en-US"/>
              </w:rPr>
              <w:t> </w:t>
            </w:r>
          </w:p>
        </w:tc>
      </w:tr>
      <w:tr w:rsidR="00991C00" w:rsidRPr="00991C00" w14:paraId="3E0B3CEF" w14:textId="77777777" w:rsidTr="009C6DE9">
        <w:trPr>
          <w:trHeight w:val="300"/>
        </w:trPr>
        <w:tc>
          <w:tcPr>
            <w:tcW w:w="859"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E0B3CEC" w14:textId="77777777" w:rsidR="00991C00" w:rsidRPr="009C6DE9" w:rsidRDefault="00991C00">
            <w:pPr>
              <w:pStyle w:val="normalwithoutspacing"/>
              <w:numPr>
                <w:ilvl w:val="0"/>
                <w:numId w:val="58"/>
              </w:numPr>
              <w:rPr>
                <w:bCs/>
                <w:iCs/>
                <w:lang w:val="en-US"/>
              </w:rPr>
            </w:pPr>
            <w:r w:rsidRPr="009C6DE9">
              <w:rPr>
                <w:bCs/>
                <w:iCs/>
                <w:lang w:val="en-US"/>
              </w:rPr>
              <w:t> </w:t>
            </w:r>
          </w:p>
        </w:tc>
        <w:tc>
          <w:tcPr>
            <w:tcW w:w="5386"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E0B3CED" w14:textId="77777777" w:rsidR="00991C00" w:rsidRPr="009C6DE9" w:rsidRDefault="00991C00" w:rsidP="00991C00">
            <w:pPr>
              <w:pStyle w:val="normalwithoutspacing"/>
              <w:rPr>
                <w:bCs/>
                <w:iCs/>
                <w:lang w:val="en-US"/>
              </w:rPr>
            </w:pPr>
            <w:proofErr w:type="spellStart"/>
            <w:r w:rsidRPr="009C6DE9">
              <w:rPr>
                <w:b/>
                <w:bCs/>
                <w:iCs/>
                <w:lang w:val="en-GB"/>
              </w:rPr>
              <w:t>Μεθοδολογί</w:t>
            </w:r>
            <w:proofErr w:type="spellEnd"/>
            <w:r w:rsidRPr="009C6DE9">
              <w:rPr>
                <w:b/>
                <w:bCs/>
                <w:iCs/>
                <w:lang w:val="en-GB"/>
              </w:rPr>
              <w:t xml:space="preserve">α </w:t>
            </w:r>
            <w:proofErr w:type="spellStart"/>
            <w:r w:rsidRPr="009C6DE9">
              <w:rPr>
                <w:b/>
                <w:bCs/>
                <w:iCs/>
                <w:lang w:val="en-GB"/>
              </w:rPr>
              <w:t>Υλο</w:t>
            </w:r>
            <w:proofErr w:type="spellEnd"/>
            <w:r w:rsidRPr="009C6DE9">
              <w:rPr>
                <w:b/>
                <w:bCs/>
                <w:iCs/>
                <w:lang w:val="en-GB"/>
              </w:rPr>
              <w:t xml:space="preserve">ποίησης </w:t>
            </w:r>
            <w:proofErr w:type="spellStart"/>
            <w:r w:rsidRPr="009C6DE9">
              <w:rPr>
                <w:b/>
                <w:bCs/>
                <w:iCs/>
                <w:lang w:val="en-GB"/>
              </w:rPr>
              <w:t>Έργου</w:t>
            </w:r>
            <w:proofErr w:type="spellEnd"/>
            <w:r w:rsidRPr="009C6DE9">
              <w:rPr>
                <w:bCs/>
                <w:iCs/>
                <w:lang w:val="en-US"/>
              </w:rPr>
              <w:t> </w:t>
            </w:r>
          </w:p>
        </w:tc>
        <w:tc>
          <w:tcPr>
            <w:tcW w:w="3409" w:type="dxa"/>
            <w:tcBorders>
              <w:top w:val="single" w:sz="6" w:space="0" w:color="auto"/>
              <w:left w:val="single" w:sz="6" w:space="0" w:color="auto"/>
              <w:bottom w:val="single" w:sz="6" w:space="0" w:color="auto"/>
              <w:right w:val="single" w:sz="6" w:space="0" w:color="auto"/>
            </w:tcBorders>
            <w:shd w:val="clear" w:color="auto" w:fill="FBE4D5"/>
            <w:hideMark/>
          </w:tcPr>
          <w:p w14:paraId="3E0B3CEE" w14:textId="77777777" w:rsidR="00991C00" w:rsidRPr="009C6DE9" w:rsidRDefault="00991C00" w:rsidP="00991C00">
            <w:pPr>
              <w:pStyle w:val="normalwithoutspacing"/>
              <w:rPr>
                <w:bCs/>
                <w:iCs/>
                <w:lang w:val="en-US"/>
              </w:rPr>
            </w:pPr>
            <w:r w:rsidRPr="009C6DE9">
              <w:rPr>
                <w:bCs/>
                <w:iCs/>
                <w:lang w:val="en-US"/>
              </w:rPr>
              <w:t> </w:t>
            </w:r>
          </w:p>
        </w:tc>
      </w:tr>
      <w:tr w:rsidR="00991C00" w:rsidRPr="00991C00" w14:paraId="3E0B3CF3" w14:textId="77777777" w:rsidTr="009C6DE9">
        <w:trPr>
          <w:trHeight w:val="300"/>
        </w:trPr>
        <w:tc>
          <w:tcPr>
            <w:tcW w:w="8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B3CF0" w14:textId="77777777" w:rsidR="00991C00" w:rsidRPr="009C6DE9" w:rsidRDefault="00991C00">
            <w:pPr>
              <w:pStyle w:val="normalwithoutspacing"/>
              <w:numPr>
                <w:ilvl w:val="0"/>
                <w:numId w:val="59"/>
              </w:numPr>
              <w:rPr>
                <w:bCs/>
                <w:iCs/>
                <w:lang w:val="en-US"/>
              </w:rPr>
            </w:pPr>
            <w:r w:rsidRPr="009C6DE9">
              <w:rPr>
                <w:bCs/>
                <w:iCs/>
                <w:lang w:val="en-US"/>
              </w:rPr>
              <w:t> </w:t>
            </w:r>
          </w:p>
        </w:tc>
        <w:tc>
          <w:tcPr>
            <w:tcW w:w="53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B3CF1" w14:textId="77777777" w:rsidR="00991C00" w:rsidRPr="009C6DE9" w:rsidRDefault="00991C00" w:rsidP="00991C00">
            <w:pPr>
              <w:pStyle w:val="normalwithoutspacing"/>
              <w:rPr>
                <w:bCs/>
                <w:iCs/>
                <w:lang w:val="en-US"/>
              </w:rPr>
            </w:pPr>
            <w:r w:rsidRPr="009C6DE9">
              <w:rPr>
                <w:bCs/>
                <w:iCs/>
              </w:rPr>
              <w:t>Παραδοτέα - Χρονοδιάγραμμα </w:t>
            </w:r>
            <w:r w:rsidRPr="009C6DE9">
              <w:rPr>
                <w:bCs/>
                <w:iCs/>
                <w:lang w:val="en-US"/>
              </w:rPr>
              <w:t> </w:t>
            </w:r>
          </w:p>
        </w:tc>
        <w:tc>
          <w:tcPr>
            <w:tcW w:w="3409" w:type="dxa"/>
            <w:tcBorders>
              <w:top w:val="single" w:sz="6" w:space="0" w:color="auto"/>
              <w:left w:val="single" w:sz="6" w:space="0" w:color="auto"/>
              <w:bottom w:val="single" w:sz="6" w:space="0" w:color="auto"/>
              <w:right w:val="single" w:sz="6" w:space="0" w:color="auto"/>
            </w:tcBorders>
            <w:shd w:val="clear" w:color="auto" w:fill="auto"/>
            <w:hideMark/>
          </w:tcPr>
          <w:p w14:paraId="3E0B3CF2" w14:textId="77777777" w:rsidR="00991C00" w:rsidRPr="009C6DE9" w:rsidRDefault="00991C00" w:rsidP="00991C00">
            <w:pPr>
              <w:pStyle w:val="normalwithoutspacing"/>
              <w:rPr>
                <w:bCs/>
                <w:iCs/>
                <w:lang w:val="en-US"/>
              </w:rPr>
            </w:pPr>
            <w:r w:rsidRPr="009C6DE9">
              <w:rPr>
                <w:bCs/>
                <w:iCs/>
              </w:rPr>
              <w:t>‎</w:t>
            </w:r>
            <w:r w:rsidRPr="009C6DE9">
              <w:rPr>
                <w:bCs/>
                <w:iCs/>
                <w:lang w:val="en-GB"/>
              </w:rPr>
              <w:t>3.1</w:t>
            </w:r>
            <w:r w:rsidRPr="009C6DE9">
              <w:rPr>
                <w:bCs/>
                <w:iCs/>
              </w:rPr>
              <w:t xml:space="preserve"> &amp; ‎</w:t>
            </w:r>
            <w:r w:rsidRPr="009C6DE9">
              <w:rPr>
                <w:bCs/>
                <w:iCs/>
                <w:lang w:val="en-GB"/>
              </w:rPr>
              <w:t>3.2</w:t>
            </w:r>
            <w:r w:rsidRPr="009C6DE9">
              <w:rPr>
                <w:bCs/>
                <w:iCs/>
              </w:rPr>
              <w:t>  </w:t>
            </w:r>
            <w:r w:rsidRPr="009C6DE9">
              <w:rPr>
                <w:bCs/>
                <w:iCs/>
                <w:lang w:val="en-US"/>
              </w:rPr>
              <w:t> </w:t>
            </w:r>
          </w:p>
        </w:tc>
      </w:tr>
      <w:tr w:rsidR="00991C00" w:rsidRPr="00991C00" w14:paraId="3E0B3CF7" w14:textId="77777777" w:rsidTr="009C6DE9">
        <w:trPr>
          <w:trHeight w:val="300"/>
        </w:trPr>
        <w:tc>
          <w:tcPr>
            <w:tcW w:w="8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B3CF4" w14:textId="77777777" w:rsidR="00991C00" w:rsidRPr="009C6DE9" w:rsidRDefault="00991C00">
            <w:pPr>
              <w:pStyle w:val="normalwithoutspacing"/>
              <w:numPr>
                <w:ilvl w:val="0"/>
                <w:numId w:val="60"/>
              </w:numPr>
              <w:rPr>
                <w:bCs/>
                <w:iCs/>
                <w:lang w:val="en-US"/>
              </w:rPr>
            </w:pPr>
            <w:r w:rsidRPr="009C6DE9">
              <w:rPr>
                <w:bCs/>
                <w:iCs/>
                <w:lang w:val="en-US"/>
              </w:rPr>
              <w:t> </w:t>
            </w:r>
          </w:p>
        </w:tc>
        <w:tc>
          <w:tcPr>
            <w:tcW w:w="53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B3CF5" w14:textId="77777777" w:rsidR="00991C00" w:rsidRPr="009C6DE9" w:rsidRDefault="00991C00" w:rsidP="00991C00">
            <w:pPr>
              <w:pStyle w:val="normalwithoutspacing"/>
              <w:rPr>
                <w:bCs/>
                <w:iCs/>
              </w:rPr>
            </w:pPr>
            <w:r w:rsidRPr="009C6DE9">
              <w:rPr>
                <w:bCs/>
                <w:iCs/>
              </w:rPr>
              <w:t>Ομάδα Έργου – Σχήμα Διοίκησης Έργου</w:t>
            </w:r>
            <w:r w:rsidRPr="009C6DE9">
              <w:rPr>
                <w:bCs/>
                <w:iCs/>
                <w:lang w:val="en-US"/>
              </w:rPr>
              <w:t> </w:t>
            </w:r>
          </w:p>
        </w:tc>
        <w:tc>
          <w:tcPr>
            <w:tcW w:w="3409" w:type="dxa"/>
            <w:tcBorders>
              <w:top w:val="single" w:sz="6" w:space="0" w:color="auto"/>
              <w:left w:val="single" w:sz="6" w:space="0" w:color="auto"/>
              <w:bottom w:val="single" w:sz="6" w:space="0" w:color="auto"/>
              <w:right w:val="single" w:sz="6" w:space="0" w:color="auto"/>
            </w:tcBorders>
            <w:shd w:val="clear" w:color="auto" w:fill="auto"/>
            <w:hideMark/>
          </w:tcPr>
          <w:p w14:paraId="3E0B3CF6" w14:textId="77777777" w:rsidR="00991C00" w:rsidRPr="009C6DE9" w:rsidRDefault="00991C00" w:rsidP="00991C00">
            <w:pPr>
              <w:pStyle w:val="normalwithoutspacing"/>
              <w:rPr>
                <w:bCs/>
                <w:iCs/>
                <w:lang w:val="en-US"/>
              </w:rPr>
            </w:pPr>
            <w:r w:rsidRPr="009C6DE9">
              <w:rPr>
                <w:bCs/>
                <w:iCs/>
              </w:rPr>
              <w:t>‎</w:t>
            </w:r>
            <w:r w:rsidRPr="009C6DE9">
              <w:rPr>
                <w:bCs/>
                <w:iCs/>
                <w:lang w:val="en-GB"/>
              </w:rPr>
              <w:t>3.3</w:t>
            </w:r>
            <w:r w:rsidRPr="009C6DE9">
              <w:rPr>
                <w:bCs/>
                <w:iCs/>
                <w:lang w:val="en-US"/>
              </w:rPr>
              <w:t> </w:t>
            </w:r>
          </w:p>
        </w:tc>
      </w:tr>
      <w:tr w:rsidR="00991C00" w:rsidRPr="00991C00" w14:paraId="3E0B3CFB" w14:textId="77777777" w:rsidTr="009C6DE9">
        <w:trPr>
          <w:trHeight w:val="300"/>
        </w:trPr>
        <w:tc>
          <w:tcPr>
            <w:tcW w:w="8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B3CF8" w14:textId="77777777" w:rsidR="00991C00" w:rsidRPr="009C6DE9" w:rsidRDefault="00991C00">
            <w:pPr>
              <w:pStyle w:val="normalwithoutspacing"/>
              <w:numPr>
                <w:ilvl w:val="0"/>
                <w:numId w:val="61"/>
              </w:numPr>
              <w:rPr>
                <w:bCs/>
                <w:iCs/>
                <w:lang w:val="en-US"/>
              </w:rPr>
            </w:pPr>
            <w:r w:rsidRPr="009C6DE9">
              <w:rPr>
                <w:bCs/>
                <w:iCs/>
                <w:lang w:val="en-US"/>
              </w:rPr>
              <w:t> </w:t>
            </w:r>
          </w:p>
        </w:tc>
        <w:tc>
          <w:tcPr>
            <w:tcW w:w="53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B3CF9" w14:textId="77777777" w:rsidR="00991C00" w:rsidRPr="009C6DE9" w:rsidRDefault="00991C00" w:rsidP="00991C00">
            <w:pPr>
              <w:pStyle w:val="normalwithoutspacing"/>
              <w:rPr>
                <w:bCs/>
                <w:iCs/>
              </w:rPr>
            </w:pPr>
            <w:r w:rsidRPr="009C6DE9">
              <w:rPr>
                <w:bCs/>
                <w:iCs/>
              </w:rPr>
              <w:t>Μεθοδολογία Διασφάλισης Ποιότητας Έργου </w:t>
            </w:r>
            <w:r w:rsidRPr="009C6DE9">
              <w:rPr>
                <w:bCs/>
                <w:iCs/>
                <w:lang w:val="en-US"/>
              </w:rPr>
              <w:t> </w:t>
            </w:r>
          </w:p>
        </w:tc>
        <w:tc>
          <w:tcPr>
            <w:tcW w:w="3409" w:type="dxa"/>
            <w:tcBorders>
              <w:top w:val="single" w:sz="6" w:space="0" w:color="auto"/>
              <w:left w:val="single" w:sz="6" w:space="0" w:color="auto"/>
              <w:bottom w:val="single" w:sz="6" w:space="0" w:color="auto"/>
              <w:right w:val="single" w:sz="6" w:space="0" w:color="auto"/>
            </w:tcBorders>
            <w:shd w:val="clear" w:color="auto" w:fill="auto"/>
            <w:hideMark/>
          </w:tcPr>
          <w:p w14:paraId="3E0B3CFA" w14:textId="77777777" w:rsidR="00991C00" w:rsidRPr="009C6DE9" w:rsidRDefault="00991C00" w:rsidP="00991C00">
            <w:pPr>
              <w:pStyle w:val="normalwithoutspacing"/>
              <w:rPr>
                <w:bCs/>
                <w:iCs/>
                <w:lang w:val="en-US"/>
              </w:rPr>
            </w:pPr>
            <w:r w:rsidRPr="009C6DE9">
              <w:rPr>
                <w:bCs/>
                <w:iCs/>
              </w:rPr>
              <w:t>‎</w:t>
            </w:r>
            <w:r w:rsidRPr="009C6DE9">
              <w:rPr>
                <w:bCs/>
                <w:iCs/>
                <w:lang w:val="en-GB"/>
              </w:rPr>
              <w:t>3.4</w:t>
            </w:r>
            <w:r w:rsidRPr="009C6DE9">
              <w:rPr>
                <w:bCs/>
                <w:iCs/>
                <w:lang w:val="en-US"/>
              </w:rPr>
              <w:t> </w:t>
            </w:r>
          </w:p>
        </w:tc>
      </w:tr>
      <w:tr w:rsidR="00991C00" w:rsidRPr="00991C00" w14:paraId="3E0B3CFF" w14:textId="77777777" w:rsidTr="009C6DE9">
        <w:trPr>
          <w:trHeight w:val="300"/>
        </w:trPr>
        <w:tc>
          <w:tcPr>
            <w:tcW w:w="859"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E0B3CFC" w14:textId="77777777" w:rsidR="00991C00" w:rsidRPr="009C6DE9" w:rsidRDefault="00991C00">
            <w:pPr>
              <w:pStyle w:val="normalwithoutspacing"/>
              <w:numPr>
                <w:ilvl w:val="0"/>
                <w:numId w:val="62"/>
              </w:numPr>
              <w:rPr>
                <w:bCs/>
                <w:iCs/>
                <w:lang w:val="en-US"/>
              </w:rPr>
            </w:pPr>
            <w:r w:rsidRPr="009C6DE9">
              <w:rPr>
                <w:bCs/>
                <w:iCs/>
                <w:lang w:val="en-US"/>
              </w:rPr>
              <w:t> </w:t>
            </w:r>
          </w:p>
        </w:tc>
        <w:tc>
          <w:tcPr>
            <w:tcW w:w="5386"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E0B3CFD" w14:textId="77777777" w:rsidR="00991C00" w:rsidRPr="009C6DE9" w:rsidRDefault="00991C00" w:rsidP="00991C00">
            <w:pPr>
              <w:pStyle w:val="normalwithoutspacing"/>
              <w:rPr>
                <w:bCs/>
                <w:iCs/>
                <w:lang w:val="en-US"/>
              </w:rPr>
            </w:pPr>
            <w:proofErr w:type="spellStart"/>
            <w:r w:rsidRPr="009C6DE9">
              <w:rPr>
                <w:b/>
                <w:bCs/>
                <w:iCs/>
                <w:lang w:val="en-GB"/>
              </w:rPr>
              <w:t>Πίν</w:t>
            </w:r>
            <w:proofErr w:type="spellEnd"/>
            <w:r w:rsidRPr="009C6DE9">
              <w:rPr>
                <w:b/>
                <w:bCs/>
                <w:iCs/>
                <w:lang w:val="en-GB"/>
              </w:rPr>
              <w:t xml:space="preserve">ακες </w:t>
            </w:r>
            <w:proofErr w:type="spellStart"/>
            <w:r w:rsidRPr="009C6DE9">
              <w:rPr>
                <w:b/>
                <w:bCs/>
                <w:iCs/>
                <w:lang w:val="en-GB"/>
              </w:rPr>
              <w:t>Συμμόρφωσης</w:t>
            </w:r>
            <w:proofErr w:type="spellEnd"/>
            <w:r w:rsidRPr="009C6DE9">
              <w:rPr>
                <w:bCs/>
                <w:iCs/>
                <w:lang w:val="en-US"/>
              </w:rPr>
              <w:t> </w:t>
            </w:r>
          </w:p>
        </w:tc>
        <w:tc>
          <w:tcPr>
            <w:tcW w:w="3409"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E0B3CFE" w14:textId="77777777" w:rsidR="00991C00" w:rsidRPr="009C6DE9" w:rsidRDefault="00991C00" w:rsidP="00991C00">
            <w:pPr>
              <w:pStyle w:val="normalwithoutspacing"/>
              <w:rPr>
                <w:bCs/>
                <w:iCs/>
                <w:lang w:val="en-US"/>
              </w:rPr>
            </w:pPr>
            <w:r w:rsidRPr="009C6DE9">
              <w:rPr>
                <w:bCs/>
                <w:iCs/>
              </w:rPr>
              <w:t>ΠΑΡΑΡΤΗΜΑ ΙΙ – Πίνακες Συμμόρφωσης</w:t>
            </w:r>
            <w:r w:rsidRPr="009C6DE9">
              <w:rPr>
                <w:bCs/>
                <w:iCs/>
                <w:lang w:val="en-US"/>
              </w:rPr>
              <w:t> </w:t>
            </w:r>
          </w:p>
        </w:tc>
      </w:tr>
      <w:tr w:rsidR="00991C00" w:rsidRPr="004E7208" w14:paraId="3E0B3D04" w14:textId="77777777" w:rsidTr="009C6DE9">
        <w:trPr>
          <w:trHeight w:val="300"/>
        </w:trPr>
        <w:tc>
          <w:tcPr>
            <w:tcW w:w="859"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E0B3D00" w14:textId="77777777" w:rsidR="00991C00" w:rsidRPr="009C6DE9" w:rsidRDefault="00991C00">
            <w:pPr>
              <w:pStyle w:val="normalwithoutspacing"/>
              <w:numPr>
                <w:ilvl w:val="0"/>
                <w:numId w:val="63"/>
              </w:numPr>
              <w:rPr>
                <w:bCs/>
                <w:iCs/>
                <w:lang w:val="en-US"/>
              </w:rPr>
            </w:pPr>
            <w:r w:rsidRPr="009C6DE9">
              <w:rPr>
                <w:bCs/>
                <w:iCs/>
                <w:lang w:val="en-US"/>
              </w:rPr>
              <w:t> </w:t>
            </w:r>
          </w:p>
        </w:tc>
        <w:tc>
          <w:tcPr>
            <w:tcW w:w="5386"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E0B3D01" w14:textId="77777777" w:rsidR="00991C00" w:rsidRPr="009C6DE9" w:rsidRDefault="00991C00" w:rsidP="00991C00">
            <w:pPr>
              <w:pStyle w:val="normalwithoutspacing"/>
              <w:rPr>
                <w:bCs/>
                <w:iCs/>
                <w:lang w:val="en-US"/>
              </w:rPr>
            </w:pPr>
            <w:proofErr w:type="spellStart"/>
            <w:r w:rsidRPr="009C6DE9">
              <w:rPr>
                <w:b/>
                <w:bCs/>
                <w:iCs/>
                <w:lang w:val="en-GB"/>
              </w:rPr>
              <w:t>Πίν</w:t>
            </w:r>
            <w:proofErr w:type="spellEnd"/>
            <w:r w:rsidRPr="009C6DE9">
              <w:rPr>
                <w:b/>
                <w:bCs/>
                <w:iCs/>
                <w:lang w:val="en-GB"/>
              </w:rPr>
              <w:t xml:space="preserve">ακες </w:t>
            </w:r>
            <w:proofErr w:type="spellStart"/>
            <w:r w:rsidRPr="009C6DE9">
              <w:rPr>
                <w:b/>
                <w:bCs/>
                <w:iCs/>
                <w:lang w:val="en-GB"/>
              </w:rPr>
              <w:t>Οικονομικής</w:t>
            </w:r>
            <w:proofErr w:type="spellEnd"/>
            <w:r w:rsidRPr="009C6DE9">
              <w:rPr>
                <w:b/>
                <w:bCs/>
                <w:iCs/>
                <w:lang w:val="en-GB"/>
              </w:rPr>
              <w:t xml:space="preserve"> </w:t>
            </w:r>
            <w:proofErr w:type="spellStart"/>
            <w:r w:rsidRPr="009C6DE9">
              <w:rPr>
                <w:b/>
                <w:bCs/>
                <w:iCs/>
                <w:lang w:val="en-GB"/>
              </w:rPr>
              <w:t>Προσφοράς</w:t>
            </w:r>
            <w:proofErr w:type="spellEnd"/>
            <w:r w:rsidRPr="009C6DE9">
              <w:rPr>
                <w:b/>
                <w:bCs/>
                <w:iCs/>
                <w:lang w:val="en-GB"/>
              </w:rPr>
              <w:t xml:space="preserve">, </w:t>
            </w:r>
            <w:proofErr w:type="spellStart"/>
            <w:r w:rsidRPr="009C6DE9">
              <w:rPr>
                <w:b/>
                <w:bCs/>
                <w:iCs/>
                <w:u w:val="single"/>
                <w:lang w:val="en-GB"/>
              </w:rPr>
              <w:t>χωρίς</w:t>
            </w:r>
            <w:proofErr w:type="spellEnd"/>
            <w:r w:rsidRPr="009C6DE9">
              <w:rPr>
                <w:b/>
                <w:bCs/>
                <w:iCs/>
                <w:u w:val="single"/>
                <w:lang w:val="en-GB"/>
              </w:rPr>
              <w:t xml:space="preserve"> </w:t>
            </w:r>
            <w:proofErr w:type="spellStart"/>
            <w:r w:rsidRPr="009C6DE9">
              <w:rPr>
                <w:b/>
                <w:bCs/>
                <w:iCs/>
                <w:u w:val="single"/>
                <w:lang w:val="en-GB"/>
              </w:rPr>
              <w:t>τιμές</w:t>
            </w:r>
            <w:proofErr w:type="spellEnd"/>
            <w:r w:rsidRPr="009C6DE9">
              <w:rPr>
                <w:bCs/>
                <w:iCs/>
                <w:lang w:val="en-US"/>
              </w:rPr>
              <w:t> </w:t>
            </w:r>
          </w:p>
          <w:p w14:paraId="3E0B3D02" w14:textId="77777777" w:rsidR="00991C00" w:rsidRPr="009C6DE9" w:rsidRDefault="00991C00" w:rsidP="00991C00">
            <w:pPr>
              <w:pStyle w:val="normalwithoutspacing"/>
              <w:rPr>
                <w:bCs/>
                <w:iCs/>
              </w:rPr>
            </w:pPr>
            <w:r w:rsidRPr="009C6DE9">
              <w:rPr>
                <w:bCs/>
                <w:iCs/>
                <w:u w:val="single"/>
              </w:rPr>
              <w:t>Η εμφάνιση τιμής/ τιμών στον εν λόγω πίνακα αποτελεί λόγο απόρριψης της προσφοράς</w:t>
            </w:r>
            <w:r w:rsidRPr="009C6DE9">
              <w:rPr>
                <w:bCs/>
                <w:iCs/>
                <w:lang w:val="en-US"/>
              </w:rPr>
              <w:t> </w:t>
            </w:r>
          </w:p>
        </w:tc>
        <w:tc>
          <w:tcPr>
            <w:tcW w:w="3409"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E0B3D03" w14:textId="77777777" w:rsidR="00991C00" w:rsidRPr="009C6DE9" w:rsidRDefault="00991C00" w:rsidP="00991C00">
            <w:pPr>
              <w:pStyle w:val="normalwithoutspacing"/>
              <w:rPr>
                <w:bCs/>
                <w:iCs/>
              </w:rPr>
            </w:pPr>
            <w:r w:rsidRPr="009C6DE9">
              <w:rPr>
                <w:bCs/>
                <w:iCs/>
              </w:rPr>
              <w:t xml:space="preserve">ΠΑΡΑΡΤΗΜΑ </w:t>
            </w:r>
            <w:r w:rsidRPr="009C6DE9">
              <w:rPr>
                <w:bCs/>
                <w:iCs/>
                <w:lang w:val="en-GB"/>
              </w:rPr>
              <w:t>VI</w:t>
            </w:r>
            <w:r w:rsidRPr="009C6DE9">
              <w:rPr>
                <w:bCs/>
                <w:iCs/>
              </w:rPr>
              <w:t xml:space="preserve"> – Υπόδειγμα Οικονομικής Προσφοράς</w:t>
            </w:r>
            <w:r w:rsidRPr="009C6DE9">
              <w:rPr>
                <w:bCs/>
                <w:iCs/>
                <w:lang w:val="en-US"/>
              </w:rPr>
              <w:t> </w:t>
            </w:r>
          </w:p>
        </w:tc>
      </w:tr>
    </w:tbl>
    <w:p w14:paraId="3E0B3D05" w14:textId="77777777" w:rsidR="00991C00" w:rsidRPr="00991C00" w:rsidRDefault="00991C00" w:rsidP="00991C00">
      <w:pPr>
        <w:pStyle w:val="normalwithoutspacing"/>
        <w:rPr>
          <w:bCs/>
          <w:i/>
          <w:iCs/>
        </w:rPr>
      </w:pPr>
      <w:r w:rsidRPr="00991C00">
        <w:rPr>
          <w:bCs/>
          <w:i/>
          <w:iCs/>
          <w:lang w:val="en-US"/>
        </w:rPr>
        <w:t> </w:t>
      </w:r>
    </w:p>
    <w:p w14:paraId="3E0B3D06" w14:textId="77777777" w:rsidR="00991C00" w:rsidRPr="00991C00" w:rsidRDefault="00991C00" w:rsidP="00991C00">
      <w:pPr>
        <w:pStyle w:val="normalwithoutspacing"/>
        <w:rPr>
          <w:bCs/>
          <w:i/>
          <w:iCs/>
        </w:rPr>
      </w:pPr>
      <w:r w:rsidRPr="00991C00">
        <w:rPr>
          <w:bCs/>
          <w:i/>
          <w:iCs/>
          <w:lang w:val="en-US"/>
        </w:rPr>
        <w:t> </w:t>
      </w:r>
    </w:p>
    <w:p w14:paraId="3E0B3D07" w14:textId="77777777" w:rsidR="00991C00" w:rsidRPr="00991C00" w:rsidRDefault="00991C00" w:rsidP="00991C00">
      <w:pPr>
        <w:pStyle w:val="normalwithoutspacing"/>
        <w:rPr>
          <w:bCs/>
          <w:i/>
          <w:iCs/>
        </w:rPr>
      </w:pPr>
      <w:r w:rsidRPr="00991C00">
        <w:rPr>
          <w:bCs/>
          <w:i/>
          <w:iCs/>
          <w:lang w:val="en-US"/>
        </w:rPr>
        <w:t> </w:t>
      </w:r>
    </w:p>
    <w:p w14:paraId="3E0B3D08" w14:textId="77777777" w:rsidR="00991C00" w:rsidRPr="00991C00" w:rsidRDefault="00991C00" w:rsidP="00991C00">
      <w:pPr>
        <w:pStyle w:val="normalwithoutspacing"/>
        <w:rPr>
          <w:bCs/>
          <w:i/>
          <w:iCs/>
        </w:rPr>
      </w:pPr>
      <w:r w:rsidRPr="00991C00">
        <w:rPr>
          <w:bCs/>
          <w:i/>
          <w:iCs/>
          <w:lang w:val="en-US"/>
        </w:rPr>
        <w:t> </w:t>
      </w:r>
    </w:p>
    <w:p w14:paraId="3E0B3D09"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3E0B3D0A" w14:textId="77777777" w:rsidR="008338F0" w:rsidRPr="00603221" w:rsidRDefault="008338F0">
      <w:pPr>
        <w:rPr>
          <w:lang w:val="el-GR"/>
        </w:rPr>
      </w:pPr>
    </w:p>
    <w:p w14:paraId="3E0B3D0B" w14:textId="77777777" w:rsidR="008338F0" w:rsidRPr="00603221" w:rsidRDefault="003355E7" w:rsidP="00F82A8D">
      <w:pPr>
        <w:pStyle w:val="2"/>
        <w:numPr>
          <w:ilvl w:val="0"/>
          <w:numId w:val="0"/>
        </w:numPr>
        <w:ind w:left="576" w:hanging="576"/>
        <w:rPr>
          <w:rFonts w:cs="Tahoma"/>
          <w:lang w:val="el-GR"/>
        </w:rPr>
      </w:pPr>
      <w:bookmarkStart w:id="515" w:name="_Ref510087099"/>
      <w:bookmarkStart w:id="516" w:name="_Ref40980023"/>
      <w:bookmarkStart w:id="517" w:name="_Ref40980058"/>
      <w:bookmarkStart w:id="518" w:name="_Ref40980548"/>
      <w:bookmarkStart w:id="519" w:name="_Ref55324421"/>
      <w:bookmarkStart w:id="520" w:name="_Toc97194378"/>
      <w:bookmarkStart w:id="521" w:name="_Toc97194482"/>
      <w:bookmarkStart w:id="522" w:name="_Toc189730702"/>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15"/>
      <w:bookmarkEnd w:id="516"/>
      <w:bookmarkEnd w:id="517"/>
      <w:bookmarkEnd w:id="518"/>
      <w:bookmarkEnd w:id="519"/>
      <w:bookmarkEnd w:id="520"/>
      <w:bookmarkEnd w:id="521"/>
      <w:bookmarkEnd w:id="522"/>
      <w:r w:rsidR="00E1337D" w:rsidRPr="00603221">
        <w:rPr>
          <w:rFonts w:cs="Tahoma"/>
          <w:lang w:val="el-GR"/>
        </w:rPr>
        <w:t xml:space="preserve"> </w:t>
      </w:r>
    </w:p>
    <w:p w14:paraId="3E0B3D0C" w14:textId="77777777" w:rsidR="00991C00" w:rsidRPr="00991C00" w:rsidRDefault="00991C00" w:rsidP="00991C00">
      <w:pPr>
        <w:rPr>
          <w:lang w:val="en-US"/>
        </w:rPr>
      </w:pPr>
    </w:p>
    <w:p w14:paraId="3E0B3D0D" w14:textId="77777777" w:rsidR="00991C00" w:rsidRPr="00991C00" w:rsidRDefault="00991C00" w:rsidP="00991C00">
      <w:pPr>
        <w:rPr>
          <w:lang w:val="en-US"/>
        </w:rPr>
      </w:pPr>
      <w:r w:rsidRPr="00991C00">
        <w:rPr>
          <w:lang w:val="en-US"/>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3094"/>
        <w:gridCol w:w="1222"/>
        <w:gridCol w:w="1180"/>
        <w:gridCol w:w="1196"/>
        <w:gridCol w:w="1173"/>
        <w:gridCol w:w="1196"/>
      </w:tblGrid>
      <w:tr w:rsidR="006F2E9C" w:rsidRPr="004E7208" w14:paraId="3E0B3D19" w14:textId="77777777" w:rsidTr="00856E69">
        <w:trPr>
          <w:cantSplit/>
          <w:trHeight w:val="1049"/>
        </w:trPr>
        <w:tc>
          <w:tcPr>
            <w:tcW w:w="260" w:type="pct"/>
            <w:shd w:val="pct15" w:color="auto" w:fill="FFFFFF"/>
            <w:vAlign w:val="center"/>
          </w:tcPr>
          <w:p w14:paraId="3E0B3D0E" w14:textId="77777777" w:rsidR="006F2E9C" w:rsidRPr="006F2E9C" w:rsidRDefault="006F2E9C" w:rsidP="00856E69">
            <w:pPr>
              <w:keepNext/>
              <w:keepLines/>
              <w:spacing w:before="60" w:after="60"/>
              <w:rPr>
                <w:b/>
                <w:sz w:val="18"/>
                <w:szCs w:val="18"/>
                <w:lang w:val="el-GR"/>
              </w:rPr>
            </w:pPr>
            <w:r w:rsidRPr="006F2E9C">
              <w:rPr>
                <w:b/>
                <w:sz w:val="18"/>
                <w:szCs w:val="18"/>
                <w:lang w:val="el-GR"/>
              </w:rPr>
              <w:t>Α/Α</w:t>
            </w:r>
          </w:p>
        </w:tc>
        <w:tc>
          <w:tcPr>
            <w:tcW w:w="1618" w:type="pct"/>
            <w:shd w:val="pct15" w:color="auto" w:fill="FFFFFF"/>
            <w:vAlign w:val="center"/>
          </w:tcPr>
          <w:p w14:paraId="3E0B3D0F" w14:textId="77777777" w:rsidR="006F2E9C" w:rsidRPr="006F2E9C" w:rsidRDefault="006F2E9C" w:rsidP="00856E69">
            <w:pPr>
              <w:keepNext/>
              <w:keepLines/>
              <w:spacing w:before="60" w:after="60"/>
              <w:rPr>
                <w:b/>
                <w:sz w:val="18"/>
                <w:szCs w:val="18"/>
                <w:lang w:val="el-GR"/>
              </w:rPr>
            </w:pPr>
            <w:r w:rsidRPr="006F2E9C">
              <w:rPr>
                <w:b/>
                <w:sz w:val="18"/>
                <w:szCs w:val="18"/>
                <w:lang w:val="el-GR"/>
              </w:rPr>
              <w:t>ΠΕΡΙΓΡΑΦΗ</w:t>
            </w:r>
          </w:p>
        </w:tc>
        <w:tc>
          <w:tcPr>
            <w:tcW w:w="624" w:type="pct"/>
            <w:shd w:val="pct15" w:color="auto" w:fill="FFFFFF"/>
          </w:tcPr>
          <w:p w14:paraId="3E0B3D10" w14:textId="77777777" w:rsidR="006F2E9C" w:rsidRPr="006F2E9C" w:rsidRDefault="006F2E9C" w:rsidP="00856E69">
            <w:pPr>
              <w:keepNext/>
              <w:keepLines/>
              <w:spacing w:before="60" w:after="60"/>
              <w:jc w:val="center"/>
              <w:rPr>
                <w:b/>
                <w:sz w:val="18"/>
                <w:szCs w:val="18"/>
                <w:lang w:val="el-GR"/>
              </w:rPr>
            </w:pPr>
          </w:p>
          <w:p w14:paraId="3E0B3D11" w14:textId="77777777" w:rsidR="006F2E9C" w:rsidRPr="006F2E9C" w:rsidRDefault="006F2E9C" w:rsidP="00856E69">
            <w:pPr>
              <w:keepNext/>
              <w:keepLines/>
              <w:spacing w:before="60" w:after="60"/>
              <w:jc w:val="center"/>
              <w:rPr>
                <w:b/>
                <w:sz w:val="18"/>
                <w:szCs w:val="18"/>
                <w:lang w:val="el-GR"/>
              </w:rPr>
            </w:pPr>
            <w:r w:rsidRPr="006F2E9C">
              <w:rPr>
                <w:b/>
                <w:sz w:val="18"/>
                <w:szCs w:val="18"/>
                <w:lang w:val="el-GR"/>
              </w:rPr>
              <w:t>ΠΟΣΟΤΗΤΑ (ΑΜ)</w:t>
            </w:r>
          </w:p>
        </w:tc>
        <w:tc>
          <w:tcPr>
            <w:tcW w:w="624" w:type="pct"/>
            <w:shd w:val="pct15" w:color="auto" w:fill="FFFFFF"/>
          </w:tcPr>
          <w:p w14:paraId="3E0B3D12" w14:textId="77777777" w:rsidR="006F2E9C" w:rsidRPr="006F2E9C" w:rsidRDefault="006F2E9C" w:rsidP="00856E69">
            <w:pPr>
              <w:keepNext/>
              <w:keepLines/>
              <w:spacing w:before="60" w:after="60"/>
              <w:jc w:val="center"/>
              <w:rPr>
                <w:b/>
                <w:sz w:val="18"/>
                <w:szCs w:val="18"/>
                <w:lang w:val="el-GR"/>
              </w:rPr>
            </w:pPr>
          </w:p>
          <w:p w14:paraId="3E0B3D13" w14:textId="77777777" w:rsidR="006F2E9C" w:rsidRPr="006F2E9C" w:rsidRDefault="006F2E9C" w:rsidP="00856E69">
            <w:pPr>
              <w:keepNext/>
              <w:keepLines/>
              <w:spacing w:before="60" w:after="60"/>
              <w:jc w:val="center"/>
              <w:rPr>
                <w:b/>
                <w:sz w:val="18"/>
                <w:szCs w:val="18"/>
                <w:lang w:val="el-GR"/>
              </w:rPr>
            </w:pPr>
            <w:r w:rsidRPr="006F2E9C">
              <w:rPr>
                <w:b/>
                <w:sz w:val="18"/>
                <w:szCs w:val="18"/>
                <w:lang w:val="el-GR"/>
              </w:rPr>
              <w:t>ΤΙΜΗ ΜΟΝΑΔΑΣ</w:t>
            </w:r>
          </w:p>
        </w:tc>
        <w:tc>
          <w:tcPr>
            <w:tcW w:w="624" w:type="pct"/>
            <w:shd w:val="pct15" w:color="auto" w:fill="FFFFFF"/>
            <w:vAlign w:val="center"/>
          </w:tcPr>
          <w:p w14:paraId="3E0B3D14" w14:textId="77777777" w:rsidR="006F2E9C" w:rsidRPr="006F2E9C" w:rsidRDefault="006F2E9C" w:rsidP="00856E69">
            <w:pPr>
              <w:keepNext/>
              <w:keepLines/>
              <w:spacing w:before="60" w:after="60"/>
              <w:jc w:val="center"/>
              <w:rPr>
                <w:b/>
                <w:sz w:val="18"/>
                <w:szCs w:val="18"/>
                <w:lang w:val="el-GR"/>
              </w:rPr>
            </w:pPr>
            <w:r w:rsidRPr="006F2E9C">
              <w:rPr>
                <w:b/>
                <w:sz w:val="18"/>
                <w:szCs w:val="18"/>
                <w:lang w:val="el-GR"/>
              </w:rPr>
              <w:t>ΣΥΝΟΛΙΚΗ ΑΞΙΑ ΕΡΓΟΥ</w:t>
            </w:r>
          </w:p>
          <w:p w14:paraId="3E0B3D15" w14:textId="77777777" w:rsidR="006F2E9C" w:rsidRPr="006F2E9C" w:rsidRDefault="006F2E9C" w:rsidP="00856E69">
            <w:pPr>
              <w:keepNext/>
              <w:keepLines/>
              <w:spacing w:before="60" w:after="60"/>
              <w:jc w:val="center"/>
              <w:rPr>
                <w:b/>
                <w:sz w:val="18"/>
                <w:szCs w:val="18"/>
                <w:lang w:val="el-GR"/>
              </w:rPr>
            </w:pPr>
            <w:r w:rsidRPr="006F2E9C">
              <w:rPr>
                <w:b/>
                <w:sz w:val="18"/>
                <w:szCs w:val="18"/>
                <w:lang w:val="el-GR"/>
              </w:rPr>
              <w:t>ΧΩΡΙΣ ΦΠΑ [€]</w:t>
            </w:r>
          </w:p>
        </w:tc>
        <w:tc>
          <w:tcPr>
            <w:tcW w:w="626" w:type="pct"/>
            <w:shd w:val="pct15" w:color="auto" w:fill="FFFFFF"/>
            <w:vAlign w:val="center"/>
          </w:tcPr>
          <w:p w14:paraId="3E0B3D16" w14:textId="77777777" w:rsidR="006F2E9C" w:rsidRPr="006F2E9C" w:rsidRDefault="006F2E9C" w:rsidP="00856E69">
            <w:pPr>
              <w:keepNext/>
              <w:keepLines/>
              <w:spacing w:before="60" w:after="60"/>
              <w:jc w:val="center"/>
              <w:rPr>
                <w:b/>
                <w:sz w:val="18"/>
                <w:szCs w:val="18"/>
                <w:lang w:val="el-GR"/>
              </w:rPr>
            </w:pPr>
            <w:r w:rsidRPr="006F2E9C">
              <w:rPr>
                <w:b/>
                <w:sz w:val="18"/>
                <w:szCs w:val="18"/>
                <w:lang w:val="el-GR"/>
              </w:rPr>
              <w:t>ΦΠΑ [€]</w:t>
            </w:r>
          </w:p>
        </w:tc>
        <w:tc>
          <w:tcPr>
            <w:tcW w:w="624" w:type="pct"/>
            <w:shd w:val="pct15" w:color="auto" w:fill="FFFFFF"/>
            <w:vAlign w:val="center"/>
          </w:tcPr>
          <w:p w14:paraId="3E0B3D17" w14:textId="77777777" w:rsidR="006F2E9C" w:rsidRPr="006F2E9C" w:rsidRDefault="006F2E9C" w:rsidP="00856E69">
            <w:pPr>
              <w:keepNext/>
              <w:keepLines/>
              <w:spacing w:before="60" w:after="60"/>
              <w:jc w:val="center"/>
              <w:rPr>
                <w:b/>
                <w:sz w:val="18"/>
                <w:szCs w:val="18"/>
                <w:lang w:val="el-GR"/>
              </w:rPr>
            </w:pPr>
            <w:r w:rsidRPr="006F2E9C">
              <w:rPr>
                <w:b/>
                <w:sz w:val="18"/>
                <w:szCs w:val="18"/>
                <w:lang w:val="el-GR"/>
              </w:rPr>
              <w:t>ΣΥΝΟΛΙΚΗ ΑΞΙΑ ΕΡΓΟΥ</w:t>
            </w:r>
          </w:p>
          <w:p w14:paraId="3E0B3D18" w14:textId="77777777" w:rsidR="006F2E9C" w:rsidRPr="006F2E9C" w:rsidRDefault="006F2E9C" w:rsidP="00856E69">
            <w:pPr>
              <w:keepNext/>
              <w:keepLines/>
              <w:spacing w:before="60" w:after="60"/>
              <w:jc w:val="center"/>
              <w:rPr>
                <w:b/>
                <w:sz w:val="18"/>
                <w:szCs w:val="18"/>
                <w:lang w:val="el-GR"/>
              </w:rPr>
            </w:pPr>
            <w:r w:rsidRPr="006F2E9C">
              <w:rPr>
                <w:b/>
                <w:sz w:val="18"/>
                <w:szCs w:val="18"/>
                <w:lang w:val="el-GR"/>
              </w:rPr>
              <w:t>ΜΕ ΦΠΑ [€]</w:t>
            </w:r>
          </w:p>
        </w:tc>
      </w:tr>
      <w:tr w:rsidR="006F2E9C" w:rsidRPr="004E7208" w14:paraId="3E0B3D21" w14:textId="77777777" w:rsidTr="00856E69">
        <w:trPr>
          <w:trHeight w:val="284"/>
        </w:trPr>
        <w:tc>
          <w:tcPr>
            <w:tcW w:w="260" w:type="pct"/>
            <w:vAlign w:val="center"/>
          </w:tcPr>
          <w:p w14:paraId="3E0B3D1A" w14:textId="77777777" w:rsidR="006F2E9C" w:rsidRPr="00840707" w:rsidRDefault="006F2E9C" w:rsidP="00856E69">
            <w:pPr>
              <w:keepNext/>
              <w:keepLines/>
              <w:spacing w:before="60" w:after="60"/>
              <w:rPr>
                <w:sz w:val="18"/>
                <w:szCs w:val="18"/>
                <w:lang w:val="el-GR"/>
              </w:rPr>
            </w:pPr>
            <w:r w:rsidRPr="00840707">
              <w:rPr>
                <w:sz w:val="18"/>
                <w:szCs w:val="18"/>
                <w:lang w:val="el-GR"/>
              </w:rPr>
              <w:t>1</w:t>
            </w:r>
          </w:p>
        </w:tc>
        <w:tc>
          <w:tcPr>
            <w:tcW w:w="1618" w:type="pct"/>
            <w:vAlign w:val="center"/>
          </w:tcPr>
          <w:p w14:paraId="3E0B3D1B" w14:textId="77777777" w:rsidR="006F2E9C" w:rsidRPr="00840707" w:rsidRDefault="006F2E9C" w:rsidP="00856E69">
            <w:pPr>
              <w:keepNext/>
              <w:keepLines/>
              <w:spacing w:before="60" w:after="60"/>
              <w:rPr>
                <w:sz w:val="18"/>
                <w:szCs w:val="18"/>
                <w:lang w:val="el-GR"/>
              </w:rPr>
            </w:pPr>
            <w:r>
              <w:rPr>
                <w:lang w:val="el-GR"/>
              </w:rPr>
              <w:t>Λ</w:t>
            </w:r>
            <w:r w:rsidRPr="00636D5B">
              <w:rPr>
                <w:lang w:val="el-GR"/>
              </w:rPr>
              <w:t>ειτουργία γραφείου ενημέρωσης και υποστήριξης του Προγράμματος (</w:t>
            </w:r>
            <w:proofErr w:type="spellStart"/>
            <w:r w:rsidRPr="00636D5B">
              <w:rPr>
                <w:lang w:val="el-GR"/>
              </w:rPr>
              <w:t>help-desk</w:t>
            </w:r>
            <w:proofErr w:type="spellEnd"/>
            <w:r w:rsidRPr="00636D5B">
              <w:rPr>
                <w:lang w:val="el-GR"/>
              </w:rPr>
              <w:t>)</w:t>
            </w:r>
          </w:p>
        </w:tc>
        <w:tc>
          <w:tcPr>
            <w:tcW w:w="624" w:type="pct"/>
          </w:tcPr>
          <w:p w14:paraId="3E0B3D1C" w14:textId="77777777" w:rsidR="006F2E9C" w:rsidRPr="00840707" w:rsidRDefault="006F2E9C" w:rsidP="00856E69">
            <w:pPr>
              <w:keepNext/>
              <w:keepLines/>
              <w:spacing w:before="60" w:after="60"/>
              <w:rPr>
                <w:sz w:val="18"/>
                <w:szCs w:val="18"/>
                <w:lang w:val="el-GR"/>
              </w:rPr>
            </w:pPr>
          </w:p>
        </w:tc>
        <w:tc>
          <w:tcPr>
            <w:tcW w:w="624" w:type="pct"/>
          </w:tcPr>
          <w:p w14:paraId="3E0B3D1D" w14:textId="77777777" w:rsidR="006F2E9C" w:rsidRPr="00840707" w:rsidRDefault="006F2E9C" w:rsidP="00856E69">
            <w:pPr>
              <w:keepNext/>
              <w:keepLines/>
              <w:spacing w:before="60" w:after="60"/>
              <w:rPr>
                <w:sz w:val="18"/>
                <w:szCs w:val="18"/>
                <w:lang w:val="el-GR"/>
              </w:rPr>
            </w:pPr>
          </w:p>
        </w:tc>
        <w:tc>
          <w:tcPr>
            <w:tcW w:w="624" w:type="pct"/>
            <w:vAlign w:val="center"/>
          </w:tcPr>
          <w:p w14:paraId="3E0B3D1E" w14:textId="77777777" w:rsidR="006F2E9C" w:rsidRPr="00840707" w:rsidRDefault="006F2E9C" w:rsidP="00856E69">
            <w:pPr>
              <w:keepNext/>
              <w:keepLines/>
              <w:spacing w:before="60" w:after="60"/>
              <w:rPr>
                <w:sz w:val="18"/>
                <w:szCs w:val="18"/>
                <w:lang w:val="el-GR"/>
              </w:rPr>
            </w:pPr>
          </w:p>
        </w:tc>
        <w:tc>
          <w:tcPr>
            <w:tcW w:w="626" w:type="pct"/>
            <w:vAlign w:val="center"/>
          </w:tcPr>
          <w:p w14:paraId="3E0B3D1F" w14:textId="77777777" w:rsidR="006F2E9C" w:rsidRPr="00840707" w:rsidRDefault="006F2E9C" w:rsidP="00856E69">
            <w:pPr>
              <w:keepNext/>
              <w:keepLines/>
              <w:spacing w:before="60" w:after="60"/>
              <w:rPr>
                <w:sz w:val="18"/>
                <w:szCs w:val="18"/>
                <w:lang w:val="el-GR"/>
              </w:rPr>
            </w:pPr>
          </w:p>
        </w:tc>
        <w:tc>
          <w:tcPr>
            <w:tcW w:w="624" w:type="pct"/>
            <w:vAlign w:val="center"/>
          </w:tcPr>
          <w:p w14:paraId="3E0B3D20" w14:textId="77777777" w:rsidR="006F2E9C" w:rsidRPr="00840707" w:rsidRDefault="006F2E9C" w:rsidP="00856E69">
            <w:pPr>
              <w:keepNext/>
              <w:keepLines/>
              <w:spacing w:before="60" w:after="60"/>
              <w:rPr>
                <w:sz w:val="18"/>
                <w:szCs w:val="18"/>
                <w:lang w:val="el-GR"/>
              </w:rPr>
            </w:pPr>
          </w:p>
        </w:tc>
      </w:tr>
      <w:tr w:rsidR="006F2E9C" w:rsidRPr="004E7208" w14:paraId="3E0B3D29" w14:textId="77777777" w:rsidTr="00856E69">
        <w:trPr>
          <w:trHeight w:val="284"/>
        </w:trPr>
        <w:tc>
          <w:tcPr>
            <w:tcW w:w="260" w:type="pct"/>
            <w:vAlign w:val="center"/>
          </w:tcPr>
          <w:p w14:paraId="3E0B3D22" w14:textId="77777777" w:rsidR="006F2E9C" w:rsidRPr="00840707" w:rsidRDefault="006F2E9C" w:rsidP="00856E69">
            <w:pPr>
              <w:keepNext/>
              <w:keepLines/>
              <w:spacing w:before="60" w:after="60"/>
              <w:rPr>
                <w:sz w:val="18"/>
                <w:szCs w:val="18"/>
                <w:lang w:val="el-GR"/>
              </w:rPr>
            </w:pPr>
            <w:r>
              <w:rPr>
                <w:sz w:val="18"/>
                <w:szCs w:val="18"/>
                <w:lang w:val="el-GR"/>
              </w:rPr>
              <w:t>2</w:t>
            </w:r>
          </w:p>
        </w:tc>
        <w:tc>
          <w:tcPr>
            <w:tcW w:w="1618" w:type="pct"/>
            <w:vAlign w:val="center"/>
          </w:tcPr>
          <w:p w14:paraId="3E0B3D23" w14:textId="77777777" w:rsidR="006F2E9C" w:rsidRDefault="006F2E9C" w:rsidP="00856E69">
            <w:pPr>
              <w:keepNext/>
              <w:keepLines/>
              <w:spacing w:before="60" w:after="60"/>
              <w:rPr>
                <w:lang w:val="el-GR"/>
              </w:rPr>
            </w:pPr>
            <w:r>
              <w:rPr>
                <w:rFonts w:cstheme="minorHAnsi"/>
                <w:lang w:val="el-GR"/>
              </w:rPr>
              <w:t>Λειτουργία ενός</w:t>
            </w:r>
            <w:r w:rsidRPr="00636D5B">
              <w:rPr>
                <w:rFonts w:cstheme="minorHAnsi"/>
                <w:lang w:val="el-GR"/>
              </w:rPr>
              <w:t xml:space="preserve"> κεντρικ</w:t>
            </w:r>
            <w:r>
              <w:rPr>
                <w:rFonts w:cstheme="minorHAnsi"/>
                <w:lang w:val="el-GR"/>
              </w:rPr>
              <w:t>ού</w:t>
            </w:r>
            <w:r w:rsidRPr="00636D5B">
              <w:rPr>
                <w:rFonts w:cstheme="minorHAnsi"/>
                <w:lang w:val="el-GR"/>
              </w:rPr>
              <w:t xml:space="preserve"> </w:t>
            </w:r>
            <w:r w:rsidRPr="00F713E7">
              <w:rPr>
                <w:rFonts w:cstheme="minorHAnsi"/>
              </w:rPr>
              <w:t>back</w:t>
            </w:r>
            <w:r w:rsidRPr="00636D5B">
              <w:rPr>
                <w:rFonts w:cstheme="minorHAnsi"/>
                <w:lang w:val="el-GR"/>
              </w:rPr>
              <w:t xml:space="preserve"> </w:t>
            </w:r>
            <w:r w:rsidRPr="00F713E7">
              <w:rPr>
                <w:rFonts w:cstheme="minorHAnsi"/>
              </w:rPr>
              <w:t>office</w:t>
            </w:r>
            <w:r>
              <w:rPr>
                <w:rFonts w:cstheme="minorHAnsi"/>
                <w:lang w:val="el-GR"/>
              </w:rPr>
              <w:t xml:space="preserve"> μηχανισμού</w:t>
            </w:r>
          </w:p>
        </w:tc>
        <w:tc>
          <w:tcPr>
            <w:tcW w:w="624" w:type="pct"/>
          </w:tcPr>
          <w:p w14:paraId="3E0B3D24" w14:textId="77777777" w:rsidR="006F2E9C" w:rsidRPr="00840707" w:rsidRDefault="006F2E9C" w:rsidP="00856E69">
            <w:pPr>
              <w:keepNext/>
              <w:keepLines/>
              <w:spacing w:before="60" w:after="60"/>
              <w:rPr>
                <w:sz w:val="18"/>
                <w:szCs w:val="18"/>
                <w:lang w:val="el-GR"/>
              </w:rPr>
            </w:pPr>
          </w:p>
        </w:tc>
        <w:tc>
          <w:tcPr>
            <w:tcW w:w="624" w:type="pct"/>
          </w:tcPr>
          <w:p w14:paraId="3E0B3D25" w14:textId="77777777" w:rsidR="006F2E9C" w:rsidRPr="00840707" w:rsidRDefault="006F2E9C" w:rsidP="00856E69">
            <w:pPr>
              <w:keepNext/>
              <w:keepLines/>
              <w:spacing w:before="60" w:after="60"/>
              <w:rPr>
                <w:sz w:val="18"/>
                <w:szCs w:val="18"/>
                <w:lang w:val="el-GR"/>
              </w:rPr>
            </w:pPr>
          </w:p>
        </w:tc>
        <w:tc>
          <w:tcPr>
            <w:tcW w:w="624" w:type="pct"/>
            <w:vAlign w:val="center"/>
          </w:tcPr>
          <w:p w14:paraId="3E0B3D26" w14:textId="77777777" w:rsidR="006F2E9C" w:rsidRPr="00840707" w:rsidRDefault="006F2E9C" w:rsidP="00856E69">
            <w:pPr>
              <w:keepNext/>
              <w:keepLines/>
              <w:spacing w:before="60" w:after="60"/>
              <w:rPr>
                <w:sz w:val="18"/>
                <w:szCs w:val="18"/>
                <w:lang w:val="el-GR"/>
              </w:rPr>
            </w:pPr>
          </w:p>
        </w:tc>
        <w:tc>
          <w:tcPr>
            <w:tcW w:w="626" w:type="pct"/>
            <w:vAlign w:val="center"/>
          </w:tcPr>
          <w:p w14:paraId="3E0B3D27" w14:textId="77777777" w:rsidR="006F2E9C" w:rsidRPr="00840707" w:rsidRDefault="006F2E9C" w:rsidP="00856E69">
            <w:pPr>
              <w:keepNext/>
              <w:keepLines/>
              <w:spacing w:before="60" w:after="60"/>
              <w:rPr>
                <w:sz w:val="18"/>
                <w:szCs w:val="18"/>
                <w:lang w:val="el-GR"/>
              </w:rPr>
            </w:pPr>
          </w:p>
        </w:tc>
        <w:tc>
          <w:tcPr>
            <w:tcW w:w="624" w:type="pct"/>
            <w:vAlign w:val="center"/>
          </w:tcPr>
          <w:p w14:paraId="3E0B3D28" w14:textId="77777777" w:rsidR="006F2E9C" w:rsidRPr="00840707" w:rsidRDefault="006F2E9C" w:rsidP="00856E69">
            <w:pPr>
              <w:keepNext/>
              <w:keepLines/>
              <w:spacing w:before="60" w:after="60"/>
              <w:rPr>
                <w:sz w:val="18"/>
                <w:szCs w:val="18"/>
                <w:lang w:val="el-GR"/>
              </w:rPr>
            </w:pPr>
          </w:p>
        </w:tc>
      </w:tr>
      <w:tr w:rsidR="006F2E9C" w:rsidRPr="00C4217E" w14:paraId="3E0B3D31" w14:textId="77777777" w:rsidTr="00856E69">
        <w:trPr>
          <w:trHeight w:val="284"/>
        </w:trPr>
        <w:tc>
          <w:tcPr>
            <w:tcW w:w="260" w:type="pct"/>
            <w:shd w:val="clear" w:color="auto" w:fill="A0A0A0"/>
            <w:vAlign w:val="center"/>
          </w:tcPr>
          <w:p w14:paraId="3E0B3D2A" w14:textId="77777777" w:rsidR="006F2E9C" w:rsidRPr="00840707" w:rsidRDefault="006F2E9C" w:rsidP="00856E69">
            <w:pPr>
              <w:keepNext/>
              <w:keepLines/>
              <w:spacing w:before="60" w:after="60"/>
              <w:rPr>
                <w:sz w:val="18"/>
                <w:szCs w:val="18"/>
                <w:lang w:val="el-GR"/>
              </w:rPr>
            </w:pPr>
          </w:p>
        </w:tc>
        <w:tc>
          <w:tcPr>
            <w:tcW w:w="1618" w:type="pct"/>
            <w:shd w:val="clear" w:color="auto" w:fill="A0A0A0"/>
            <w:vAlign w:val="center"/>
          </w:tcPr>
          <w:p w14:paraId="3E0B3D2B" w14:textId="77777777" w:rsidR="006F2E9C" w:rsidRPr="00840707" w:rsidRDefault="006F2E9C" w:rsidP="00856E69">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3E0B3D2C" w14:textId="77777777" w:rsidR="006F2E9C" w:rsidRPr="00840707" w:rsidRDefault="006F2E9C" w:rsidP="00856E69">
            <w:pPr>
              <w:keepNext/>
              <w:keepLines/>
              <w:spacing w:before="60" w:after="60"/>
              <w:rPr>
                <w:sz w:val="18"/>
                <w:szCs w:val="18"/>
                <w:lang w:val="el-GR"/>
              </w:rPr>
            </w:pPr>
          </w:p>
        </w:tc>
        <w:tc>
          <w:tcPr>
            <w:tcW w:w="624" w:type="pct"/>
            <w:shd w:val="clear" w:color="auto" w:fill="A0A0A0"/>
          </w:tcPr>
          <w:p w14:paraId="3E0B3D2D" w14:textId="77777777" w:rsidR="006F2E9C" w:rsidRPr="00840707" w:rsidRDefault="006F2E9C" w:rsidP="00856E69">
            <w:pPr>
              <w:keepNext/>
              <w:keepLines/>
              <w:spacing w:before="60" w:after="60"/>
              <w:rPr>
                <w:sz w:val="18"/>
                <w:szCs w:val="18"/>
                <w:lang w:val="el-GR"/>
              </w:rPr>
            </w:pPr>
          </w:p>
        </w:tc>
        <w:tc>
          <w:tcPr>
            <w:tcW w:w="624" w:type="pct"/>
            <w:shd w:val="clear" w:color="auto" w:fill="A0A0A0"/>
            <w:vAlign w:val="center"/>
          </w:tcPr>
          <w:p w14:paraId="3E0B3D2E" w14:textId="77777777" w:rsidR="006F2E9C" w:rsidRPr="00840707" w:rsidRDefault="006F2E9C" w:rsidP="00856E69">
            <w:pPr>
              <w:keepNext/>
              <w:keepLines/>
              <w:spacing w:before="60" w:after="60"/>
              <w:rPr>
                <w:sz w:val="18"/>
                <w:szCs w:val="18"/>
                <w:lang w:val="el-GR"/>
              </w:rPr>
            </w:pPr>
          </w:p>
        </w:tc>
        <w:tc>
          <w:tcPr>
            <w:tcW w:w="626" w:type="pct"/>
            <w:shd w:val="clear" w:color="auto" w:fill="A0A0A0"/>
            <w:vAlign w:val="center"/>
          </w:tcPr>
          <w:p w14:paraId="3E0B3D2F" w14:textId="77777777" w:rsidR="006F2E9C" w:rsidRPr="00840707" w:rsidRDefault="006F2E9C" w:rsidP="00856E69">
            <w:pPr>
              <w:keepNext/>
              <w:keepLines/>
              <w:spacing w:before="60" w:after="60"/>
              <w:rPr>
                <w:sz w:val="18"/>
                <w:szCs w:val="18"/>
                <w:lang w:val="el-GR"/>
              </w:rPr>
            </w:pPr>
          </w:p>
        </w:tc>
        <w:tc>
          <w:tcPr>
            <w:tcW w:w="624" w:type="pct"/>
            <w:shd w:val="clear" w:color="auto" w:fill="A0A0A0"/>
            <w:vAlign w:val="center"/>
          </w:tcPr>
          <w:p w14:paraId="3E0B3D30" w14:textId="77777777" w:rsidR="006F2E9C" w:rsidRPr="00840707" w:rsidRDefault="006F2E9C" w:rsidP="00856E69">
            <w:pPr>
              <w:keepNext/>
              <w:keepLines/>
              <w:spacing w:before="60" w:after="60"/>
              <w:rPr>
                <w:sz w:val="18"/>
                <w:szCs w:val="18"/>
                <w:lang w:val="el-GR"/>
              </w:rPr>
            </w:pPr>
          </w:p>
        </w:tc>
      </w:tr>
    </w:tbl>
    <w:p w14:paraId="3E0B3D32" w14:textId="77777777" w:rsidR="00991C00" w:rsidRPr="00603221" w:rsidRDefault="00991C00" w:rsidP="000D7961">
      <w:pPr>
        <w:rPr>
          <w:lang w:val="el-GR"/>
        </w:rPr>
        <w:sectPr w:rsidR="00991C00" w:rsidRPr="00603221" w:rsidSect="00DF02B0">
          <w:headerReference w:type="first" r:id="rId42"/>
          <w:pgSz w:w="11906" w:h="16838"/>
          <w:pgMar w:top="1134" w:right="1134" w:bottom="1134" w:left="1134" w:header="720" w:footer="709" w:gutter="0"/>
          <w:cols w:space="720"/>
          <w:titlePg/>
          <w:docGrid w:linePitch="360"/>
        </w:sectPr>
      </w:pPr>
    </w:p>
    <w:p w14:paraId="3E0B3D33" w14:textId="77777777" w:rsidR="00E34613" w:rsidRDefault="00E34613">
      <w:pPr>
        <w:suppressAutoHyphens w:val="0"/>
        <w:spacing w:after="0"/>
        <w:jc w:val="left"/>
        <w:rPr>
          <w:b/>
          <w:color w:val="002060"/>
          <w:lang w:val="el-GR"/>
        </w:rPr>
      </w:pPr>
      <w:bookmarkStart w:id="523" w:name="_Ref496623895"/>
      <w:bookmarkStart w:id="524" w:name="_Ref496624676"/>
      <w:bookmarkStart w:id="525" w:name="_Ref496625135"/>
      <w:bookmarkStart w:id="526" w:name="_Toc97194387"/>
      <w:bookmarkStart w:id="527" w:name="_Toc97194491"/>
    </w:p>
    <w:p w14:paraId="3E0B3D34" w14:textId="77777777" w:rsidR="00B9393D" w:rsidRPr="00603221" w:rsidRDefault="00B9393D" w:rsidP="00B9393D">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8" w:name="_Ref494118533"/>
      <w:bookmarkStart w:id="529" w:name="_Ref40984039"/>
      <w:bookmarkStart w:id="530" w:name="_Toc97194386"/>
      <w:bookmarkStart w:id="531" w:name="_Toc97194490"/>
      <w:bookmarkStart w:id="532" w:name="_Toc151373798"/>
      <w:bookmarkStart w:id="533" w:name="_Toc189730703"/>
      <w:bookmarkStart w:id="534" w:name="_Hlk118712588"/>
      <w:r w:rsidRPr="00603221">
        <w:rPr>
          <w:rFonts w:cs="Tahoma"/>
          <w:lang w:val="el-GR"/>
        </w:rPr>
        <w:t xml:space="preserve">ΠΑΡΑΡΤΗΜΑ </w:t>
      </w:r>
      <w:r w:rsidRPr="00603221">
        <w:rPr>
          <w:rFonts w:cs="Tahoma"/>
        </w:rPr>
        <w:t>VI</w:t>
      </w:r>
      <w:r w:rsidRPr="00603221">
        <w:rPr>
          <w:rFonts w:cs="Tahoma"/>
          <w:lang w:val="el-GR"/>
        </w:rPr>
        <w:t>Ι – Άλλες Δηλώσεις</w:t>
      </w:r>
      <w:bookmarkEnd w:id="528"/>
      <w:bookmarkEnd w:id="529"/>
      <w:bookmarkEnd w:id="530"/>
      <w:bookmarkEnd w:id="531"/>
      <w:bookmarkEnd w:id="532"/>
      <w:bookmarkEnd w:id="533"/>
      <w:r w:rsidRPr="00603221">
        <w:rPr>
          <w:rFonts w:cs="Tahoma"/>
          <w:lang w:val="el-GR"/>
        </w:rPr>
        <w:t xml:space="preserve"> </w:t>
      </w:r>
    </w:p>
    <w:p w14:paraId="3E0B3D35" w14:textId="77777777" w:rsidR="00B9393D" w:rsidRPr="007113DC" w:rsidRDefault="00B9393D" w:rsidP="00B9393D">
      <w:pPr>
        <w:rPr>
          <w:rFonts w:eastAsia="SimSun"/>
          <w:lang w:val="el-GR" w:eastAsia="el-GR" w:bidi="he-IL"/>
        </w:rPr>
      </w:pPr>
    </w:p>
    <w:p w14:paraId="3E0B3D36" w14:textId="77777777" w:rsidR="00B9393D" w:rsidRPr="007113DC" w:rsidRDefault="00B9393D" w:rsidP="00B9393D">
      <w:pPr>
        <w:jc w:val="center"/>
        <w:rPr>
          <w:rFonts w:eastAsia="SimSun"/>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3E0B3D37" w14:textId="77777777" w:rsidR="00B9393D" w:rsidRPr="007113DC" w:rsidRDefault="00B9393D" w:rsidP="00B9393D">
      <w:pPr>
        <w:rPr>
          <w:lang w:val="el-GR"/>
        </w:rPr>
      </w:pPr>
    </w:p>
    <w:p w14:paraId="3E0B3D38" w14:textId="77777777" w:rsidR="00B9393D" w:rsidRPr="00DD45A7" w:rsidRDefault="00B9393D" w:rsidP="71D27C3B">
      <w:pPr>
        <w:pStyle w:val="Default"/>
        <w:spacing w:before="120" w:after="120"/>
        <w:jc w:val="both"/>
        <w:rPr>
          <w:rFonts w:ascii="Tahoma" w:hAnsi="Tahoma" w:cs="Tahoma"/>
          <w:color w:val="auto"/>
          <w:sz w:val="22"/>
          <w:szCs w:val="22"/>
          <w:lang w:eastAsia="el-GR" w:bidi="he-IL"/>
        </w:rPr>
      </w:pPr>
      <w:r w:rsidRPr="00DD45A7">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DD45A7">
        <w:rPr>
          <w:rFonts w:ascii="Tahoma" w:hAnsi="Tahoma" w:cs="Tahoma"/>
          <w:color w:val="auto"/>
          <w:sz w:val="22"/>
          <w:szCs w:val="22"/>
          <w:lang w:eastAsia="el-GR" w:bidi="he-IL"/>
        </w:rPr>
        <w:t xml:space="preserve"> Συγκεκριμένα δηλώνω ότι :</w:t>
      </w:r>
    </w:p>
    <w:p w14:paraId="3E0B3D39" w14:textId="77777777" w:rsidR="00B9393D" w:rsidRPr="007113DC" w:rsidRDefault="00B9393D" w:rsidP="00B9393D">
      <w:pPr>
        <w:pStyle w:val="aff"/>
        <w:numPr>
          <w:ilvl w:val="0"/>
          <w:numId w:val="33"/>
        </w:numPr>
        <w:suppressAutoHyphens w:val="0"/>
        <w:autoSpaceDE w:val="0"/>
        <w:autoSpaceDN w:val="0"/>
        <w:adjustRightInd w:val="0"/>
        <w:spacing w:before="120"/>
        <w:ind w:left="714" w:hanging="357"/>
        <w:contextualSpacing w:val="0"/>
        <w:rPr>
          <w:lang w:val="el-GR" w:eastAsia="el-GR" w:bidi="he-IL"/>
        </w:rPr>
      </w:pPr>
      <w:r w:rsidRPr="00DC3E54">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3E0B3D3A" w14:textId="77777777" w:rsidR="00B9393D" w:rsidRPr="00E576A6" w:rsidRDefault="00B9393D" w:rsidP="00B9393D">
      <w:pPr>
        <w:pStyle w:val="aff"/>
        <w:numPr>
          <w:ilvl w:val="0"/>
          <w:numId w:val="33"/>
        </w:numPr>
        <w:suppressAutoHyphens w:val="0"/>
        <w:autoSpaceDE w:val="0"/>
        <w:autoSpaceDN w:val="0"/>
        <w:adjustRightInd w:val="0"/>
        <w:spacing w:before="120"/>
        <w:ind w:left="714" w:hanging="357"/>
        <w:contextualSpacing w:val="0"/>
        <w:rPr>
          <w:iCs/>
          <w:lang w:val="el-GR" w:eastAsia="el-GR" w:bidi="he-IL"/>
        </w:rPr>
      </w:pPr>
      <w:r w:rsidRPr="00DC3E54">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3E0B3D3B" w14:textId="77777777" w:rsidR="00B9393D" w:rsidRPr="007113DC" w:rsidRDefault="00B9393D" w:rsidP="00B9393D">
      <w:pPr>
        <w:pStyle w:val="aff"/>
        <w:numPr>
          <w:ilvl w:val="0"/>
          <w:numId w:val="33"/>
        </w:numPr>
        <w:suppressAutoHyphens w:val="0"/>
        <w:autoSpaceDE w:val="0"/>
        <w:autoSpaceDN w:val="0"/>
        <w:adjustRightInd w:val="0"/>
        <w:spacing w:before="120"/>
        <w:ind w:left="714" w:hanging="357"/>
        <w:contextualSpacing w:val="0"/>
        <w:rPr>
          <w:lang w:val="el-GR" w:eastAsia="el-GR" w:bidi="he-IL"/>
        </w:rPr>
      </w:pPr>
      <w:r w:rsidRPr="00DC3E54">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7113DC">
        <w:rPr>
          <w:lang w:val="el-GR" w:eastAsia="el-GR" w:bidi="he-IL"/>
        </w:rPr>
        <w:t>,</w:t>
      </w:r>
    </w:p>
    <w:p w14:paraId="3E0B3D3C" w14:textId="77777777" w:rsidR="00B9393D" w:rsidRPr="00BC1917" w:rsidRDefault="00B9393D" w:rsidP="00B9393D">
      <w:pPr>
        <w:pStyle w:val="aff"/>
        <w:numPr>
          <w:ilvl w:val="0"/>
          <w:numId w:val="33"/>
        </w:numPr>
        <w:suppressAutoHyphens w:val="0"/>
        <w:spacing w:before="120"/>
        <w:ind w:left="714" w:hanging="357"/>
        <w:contextualSpacing w:val="0"/>
        <w:rPr>
          <w:iCs/>
          <w:lang w:val="el-GR"/>
        </w:rPr>
      </w:pPr>
      <w:r w:rsidRPr="00DC3E54">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3E0B3D3D" w14:textId="77777777" w:rsidR="006F2E9C" w:rsidRDefault="006F2E9C">
      <w:pPr>
        <w:suppressAutoHyphens w:val="0"/>
        <w:spacing w:after="0"/>
        <w:jc w:val="left"/>
        <w:rPr>
          <w:lang w:val="el-GR"/>
        </w:rPr>
      </w:pPr>
      <w:r>
        <w:rPr>
          <w:lang w:val="el-GR"/>
        </w:rPr>
        <w:br w:type="page"/>
      </w:r>
    </w:p>
    <w:p w14:paraId="3E0B3D3E" w14:textId="77777777" w:rsidR="00B9393D" w:rsidRPr="00BC55DC" w:rsidRDefault="00B9393D" w:rsidP="00B9393D">
      <w:pPr>
        <w:suppressAutoHyphens w:val="0"/>
        <w:spacing w:before="120"/>
        <w:rPr>
          <w:lang w:val="el-GR"/>
        </w:rPr>
      </w:pPr>
    </w:p>
    <w:p w14:paraId="3E0B3D3F" w14:textId="77777777" w:rsidR="008338F0" w:rsidRPr="003329FF" w:rsidRDefault="003355E7" w:rsidP="003329FF">
      <w:pPr>
        <w:pStyle w:val="2"/>
        <w:numPr>
          <w:ilvl w:val="0"/>
          <w:numId w:val="0"/>
        </w:numPr>
        <w:ind w:left="576" w:hanging="576"/>
        <w:rPr>
          <w:rFonts w:cs="Tahoma"/>
          <w:lang w:val="el-GR"/>
        </w:rPr>
      </w:pPr>
      <w:bookmarkStart w:id="535" w:name="_Toc189730704"/>
      <w:bookmarkEnd w:id="534"/>
      <w:r w:rsidRPr="003329FF">
        <w:rPr>
          <w:rFonts w:cs="Tahoma"/>
          <w:lang w:val="el-GR"/>
        </w:rPr>
        <w:t xml:space="preserve">ΠΑΡΑΡΤΗΜΑ </w:t>
      </w:r>
      <w:r w:rsidRPr="00603221">
        <w:rPr>
          <w:rFonts w:cs="Tahoma"/>
        </w:rPr>
        <w:t>VII</w:t>
      </w:r>
      <w:r w:rsidR="00B9393D">
        <w:rPr>
          <w:rFonts w:cs="Tahoma"/>
          <w:lang w:val="el-GR"/>
        </w:rPr>
        <w:t>Ι</w:t>
      </w:r>
      <w:r w:rsidRPr="003329FF">
        <w:rPr>
          <w:rFonts w:cs="Tahoma"/>
          <w:lang w:val="el-GR"/>
        </w:rPr>
        <w:t xml:space="preserve"> – Υποδείγματα Εγγυητικών Επιστολών</w:t>
      </w:r>
      <w:bookmarkEnd w:id="523"/>
      <w:bookmarkEnd w:id="524"/>
      <w:bookmarkEnd w:id="525"/>
      <w:bookmarkEnd w:id="526"/>
      <w:bookmarkEnd w:id="527"/>
      <w:bookmarkEnd w:id="535"/>
      <w:r w:rsidRPr="003329FF">
        <w:rPr>
          <w:rFonts w:cs="Tahoma"/>
          <w:lang w:val="el-GR"/>
        </w:rPr>
        <w:t xml:space="preserve"> </w:t>
      </w:r>
    </w:p>
    <w:p w14:paraId="3E0B3D40" w14:textId="77777777" w:rsidR="009B6AAD" w:rsidRPr="00603221" w:rsidRDefault="009B6AAD">
      <w:pPr>
        <w:pStyle w:val="3"/>
        <w:numPr>
          <w:ilvl w:val="0"/>
          <w:numId w:val="19"/>
        </w:numPr>
        <w:rPr>
          <w:rFonts w:cs="Tahoma"/>
          <w:szCs w:val="22"/>
          <w:u w:val="single"/>
          <w:lang w:val="el-GR"/>
        </w:rPr>
      </w:pPr>
      <w:bookmarkStart w:id="536" w:name="_Toc43634808"/>
      <w:bookmarkStart w:id="537" w:name="_Toc44821188"/>
      <w:bookmarkStart w:id="538" w:name="_Toc48552980"/>
      <w:bookmarkStart w:id="539" w:name="_Toc49073807"/>
      <w:bookmarkStart w:id="540" w:name="_Toc62559079"/>
      <w:bookmarkStart w:id="541" w:name="_Toc487799701"/>
      <w:bookmarkStart w:id="542" w:name="_Toc97194388"/>
      <w:bookmarkStart w:id="543" w:name="_Toc97194492"/>
      <w:bookmarkStart w:id="544" w:name="_Toc189730705"/>
      <w:r w:rsidRPr="00603221">
        <w:rPr>
          <w:rFonts w:cs="Tahoma"/>
          <w:szCs w:val="22"/>
          <w:u w:val="single"/>
          <w:lang w:val="el-GR"/>
        </w:rPr>
        <w:t>Εγγυητική Επιστολή Συμμετοχής</w:t>
      </w:r>
      <w:bookmarkEnd w:id="536"/>
      <w:bookmarkEnd w:id="537"/>
      <w:bookmarkEnd w:id="538"/>
      <w:bookmarkEnd w:id="539"/>
      <w:bookmarkEnd w:id="540"/>
      <w:bookmarkEnd w:id="541"/>
      <w:bookmarkEnd w:id="542"/>
      <w:bookmarkEnd w:id="543"/>
      <w:bookmarkEnd w:id="544"/>
    </w:p>
    <w:p w14:paraId="3E0B3D41" w14:textId="77777777" w:rsidR="007A7DCA" w:rsidRPr="00603221" w:rsidRDefault="007A7DCA" w:rsidP="009B6AAD">
      <w:pPr>
        <w:rPr>
          <w:lang w:val="el-GR" w:eastAsia="el-GR"/>
        </w:rPr>
      </w:pPr>
    </w:p>
    <w:p w14:paraId="3E0B3D42"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3E0B3D43" w14:textId="77777777" w:rsidR="009B6AAD" w:rsidRPr="00603221" w:rsidRDefault="009B6AAD" w:rsidP="009B6AAD">
      <w:pPr>
        <w:jc w:val="right"/>
        <w:rPr>
          <w:lang w:val="el-GR" w:eastAsia="el-GR"/>
        </w:rPr>
      </w:pPr>
      <w:r w:rsidRPr="00603221">
        <w:rPr>
          <w:lang w:val="el-GR" w:eastAsia="el-GR"/>
        </w:rPr>
        <w:t>Ημερομηνία έκδοσης...........................</w:t>
      </w:r>
    </w:p>
    <w:p w14:paraId="3E0B3D44"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3E0B3D45"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3E0B3D46"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3E0B3D47"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3E0B3D48"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0B3D49"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3E0B3D4A"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3E0B3D4B"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3E0B3D4C"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0B3D4D"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E0B3D4E"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3E0B3D4F"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3E0B3D50"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E0B3D51"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3E0B3D52"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3E0B3D5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3E0B3D54" w14:textId="5ABB11A2"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w:t>
      </w:r>
      <w:r w:rsidRPr="00DD088A">
        <w:rPr>
          <w:lang w:val="el-GR" w:eastAsia="el-GR"/>
        </w:rPr>
        <w:t xml:space="preserve">οποίο επισυνάπτεται η συναίνεση του υπέρ ου για την παράταση της προσφοράς, </w:t>
      </w:r>
      <w:bookmarkStart w:id="545" w:name="_Hlk67671899"/>
      <w:r w:rsidRPr="00DD088A">
        <w:rPr>
          <w:lang w:val="el-GR" w:eastAsia="el-GR"/>
        </w:rPr>
        <w:t xml:space="preserve">σύμφωνα με την παρ. </w:t>
      </w:r>
      <w:r w:rsidRPr="00DD088A">
        <w:fldChar w:fldCharType="begin"/>
      </w:r>
      <w:r w:rsidRPr="00DD088A">
        <w:rPr>
          <w:lang w:val="el-GR"/>
        </w:rPr>
        <w:instrText xml:space="preserve"> </w:instrText>
      </w:r>
      <w:r w:rsidRPr="00DD088A">
        <w:instrText>REF</w:instrText>
      </w:r>
      <w:r w:rsidRPr="00DD088A">
        <w:rPr>
          <w:lang w:val="el-GR"/>
        </w:rPr>
        <w:instrText xml:space="preserve"> _</w:instrText>
      </w:r>
      <w:r w:rsidRPr="00DD088A">
        <w:instrText>Ref</w:instrText>
      </w:r>
      <w:r w:rsidRPr="00DD088A">
        <w:rPr>
          <w:lang w:val="el-GR"/>
        </w:rPr>
        <w:instrText>496542081 \</w:instrText>
      </w:r>
      <w:r w:rsidRPr="00DD088A">
        <w:instrText>r</w:instrText>
      </w:r>
      <w:r w:rsidRPr="00DD088A">
        <w:rPr>
          <w:lang w:val="el-GR"/>
        </w:rPr>
        <w:instrText xml:space="preserve"> \</w:instrText>
      </w:r>
      <w:r w:rsidRPr="00DD088A">
        <w:instrText>h</w:instrText>
      </w:r>
      <w:r w:rsidRPr="00DD088A">
        <w:rPr>
          <w:lang w:val="el-GR"/>
        </w:rPr>
        <w:instrText xml:space="preserve">  \* </w:instrText>
      </w:r>
      <w:r w:rsidRPr="00DD088A">
        <w:instrText>MERGEFORMAT</w:instrText>
      </w:r>
      <w:r w:rsidRPr="00DD088A">
        <w:rPr>
          <w:lang w:val="el-GR"/>
        </w:rPr>
        <w:instrText xml:space="preserve"> </w:instrText>
      </w:r>
      <w:r w:rsidRPr="00DD088A">
        <w:fldChar w:fldCharType="separate"/>
      </w:r>
      <w:r w:rsidR="004E7208" w:rsidRPr="004E7208">
        <w:rPr>
          <w:lang w:val="el-GR" w:eastAsia="el-GR"/>
        </w:rPr>
        <w:t>2.2.2</w:t>
      </w:r>
      <w:r w:rsidRPr="00DD088A">
        <w:fldChar w:fldCharType="end"/>
      </w:r>
      <w:r w:rsidR="004A3382" w:rsidRPr="00DD088A">
        <w:rPr>
          <w:lang w:val="el-GR" w:eastAsia="el-GR"/>
        </w:rPr>
        <w:t xml:space="preserve"> της παρούσας </w:t>
      </w:r>
      <w:r w:rsidRPr="00DD088A">
        <w:rPr>
          <w:lang w:val="el-GR" w:eastAsia="el-GR"/>
        </w:rPr>
        <w:t xml:space="preserve">, </w:t>
      </w:r>
      <w:bookmarkEnd w:id="545"/>
      <w:r w:rsidRPr="00DD088A">
        <w:rPr>
          <w:lang w:val="el-GR" w:eastAsia="el-GR"/>
        </w:rPr>
        <w:t>με την προϋπόθεση ότι το σχετικό αίτημά σας θα μας υποβληθεί πριν από την ημερομηνία λήξης της.</w:t>
      </w:r>
      <w:r w:rsidRPr="00603221">
        <w:rPr>
          <w:lang w:val="el-GR" w:eastAsia="el-GR"/>
        </w:rPr>
        <w:t xml:space="preserve"> </w:t>
      </w:r>
    </w:p>
    <w:p w14:paraId="3E0B3D55" w14:textId="77777777" w:rsidR="009B6AAD" w:rsidRPr="00603221" w:rsidRDefault="009B6AAD" w:rsidP="009C6DE9">
      <w:pPr>
        <w:rPr>
          <w:lang w:val="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3E0B3D56" w14:textId="77777777" w:rsidR="007A7DCA" w:rsidRPr="00603221" w:rsidRDefault="007A7DCA">
      <w:pPr>
        <w:suppressAutoHyphens w:val="0"/>
        <w:spacing w:after="0"/>
        <w:jc w:val="left"/>
        <w:rPr>
          <w:lang w:val="el-GR"/>
        </w:rPr>
      </w:pPr>
    </w:p>
    <w:p w14:paraId="3E0B3D57" w14:textId="77777777" w:rsidR="007A7DCA" w:rsidRPr="00603221" w:rsidRDefault="007A7DCA">
      <w:pPr>
        <w:pStyle w:val="3"/>
        <w:numPr>
          <w:ilvl w:val="0"/>
          <w:numId w:val="19"/>
        </w:numPr>
        <w:rPr>
          <w:rFonts w:cs="Tahoma"/>
          <w:szCs w:val="22"/>
          <w:u w:val="single"/>
          <w:lang w:val="el-GR"/>
        </w:rPr>
      </w:pPr>
      <w:bookmarkStart w:id="546" w:name="_Toc97194389"/>
      <w:bookmarkStart w:id="547" w:name="_Toc97194493"/>
      <w:bookmarkStart w:id="548" w:name="_Toc189730706"/>
      <w:r w:rsidRPr="00603221">
        <w:rPr>
          <w:rFonts w:cs="Tahoma"/>
          <w:szCs w:val="22"/>
          <w:u w:val="single"/>
          <w:lang w:val="el-GR"/>
        </w:rPr>
        <w:t>Εγγυητική Επιστολή Καλής Εκτέλεσης</w:t>
      </w:r>
      <w:bookmarkEnd w:id="546"/>
      <w:bookmarkEnd w:id="547"/>
      <w:bookmarkEnd w:id="548"/>
      <w:r w:rsidRPr="00603221">
        <w:rPr>
          <w:rFonts w:cs="Tahoma"/>
          <w:szCs w:val="22"/>
          <w:u w:val="single"/>
          <w:lang w:val="el-GR"/>
        </w:rPr>
        <w:t xml:space="preserve"> </w:t>
      </w:r>
    </w:p>
    <w:p w14:paraId="3E0B3D58" w14:textId="77777777" w:rsidR="009B6AAD" w:rsidRPr="00603221" w:rsidRDefault="009B6AAD">
      <w:pPr>
        <w:suppressAutoHyphens w:val="0"/>
        <w:spacing w:after="0"/>
        <w:jc w:val="left"/>
        <w:rPr>
          <w:lang w:val="el-GR"/>
        </w:rPr>
      </w:pPr>
    </w:p>
    <w:p w14:paraId="3E0B3D59" w14:textId="77777777" w:rsidR="007A7DCA" w:rsidRPr="00603221" w:rsidRDefault="007A7DCA" w:rsidP="007A7DCA">
      <w:pPr>
        <w:rPr>
          <w:lang w:val="el-GR"/>
        </w:rPr>
      </w:pPr>
      <w:bookmarkStart w:id="549" w:name="_Toc336420407"/>
      <w:r w:rsidRPr="00603221">
        <w:rPr>
          <w:lang w:val="el-GR"/>
        </w:rPr>
        <w:t>ΕΚΔΟΤΗΣ (Πλήρης επωνυμία).......................................................................</w:t>
      </w:r>
      <w:bookmarkEnd w:id="549"/>
    </w:p>
    <w:p w14:paraId="3E0B3D5A" w14:textId="77777777" w:rsidR="007A7DCA" w:rsidRPr="00603221" w:rsidRDefault="007A7DCA" w:rsidP="007A7DCA">
      <w:pPr>
        <w:jc w:val="right"/>
        <w:rPr>
          <w:lang w:val="el-GR"/>
        </w:rPr>
      </w:pPr>
      <w:r w:rsidRPr="00603221">
        <w:rPr>
          <w:lang w:val="el-GR"/>
        </w:rPr>
        <w:t>Ημερομηνία έκδοσης...........................</w:t>
      </w:r>
    </w:p>
    <w:p w14:paraId="3E0B3D5B"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E0B3D5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3E0B3D5D" w14:textId="77777777" w:rsidR="007A7DCA" w:rsidRPr="00603221" w:rsidRDefault="007A7DCA" w:rsidP="007A7DCA">
      <w:pPr>
        <w:rPr>
          <w:lang w:val="el-GR"/>
        </w:rPr>
      </w:pPr>
    </w:p>
    <w:p w14:paraId="3E0B3D5E"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3E0B3D5F"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3E0B3D60"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0B3D61"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3E0B3D62"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3E0B3D63"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3E0B3D64"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0B3D65"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E0B3D66"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E0B3D67"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3E0B3D68"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3E0B3D69" w14:textId="2F084884" w:rsidR="007A7DCA" w:rsidRPr="00603221" w:rsidRDefault="007A7DCA" w:rsidP="007A7DCA">
      <w:pPr>
        <w:rPr>
          <w:lang w:val="el-GR"/>
        </w:rPr>
      </w:pPr>
      <w:r w:rsidRPr="00603221">
        <w:rPr>
          <w:lang w:val="el-GR"/>
        </w:rPr>
        <w:t xml:space="preserve">Η παρούσα ισχύει μέχρι και την ............... </w:t>
      </w:r>
      <w:bookmarkStart w:id="550"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fldChar w:fldCharType="begin"/>
      </w:r>
      <w:r w:rsidRPr="00F65401">
        <w:rPr>
          <w:lang w:val="el-GR"/>
        </w:rPr>
        <w:instrText xml:space="preserve"> </w:instrText>
      </w:r>
      <w:r>
        <w:instrText>REF</w:instrText>
      </w:r>
      <w:r w:rsidRPr="00F65401">
        <w:rPr>
          <w:lang w:val="el-GR"/>
        </w:rPr>
        <w:instrText xml:space="preserve"> _</w:instrText>
      </w:r>
      <w:r>
        <w:instrText>Ref</w:instrText>
      </w:r>
      <w:r w:rsidRPr="00F65401">
        <w:rPr>
          <w:lang w:val="el-GR"/>
        </w:rPr>
        <w:instrText>496542746 \</w:instrText>
      </w:r>
      <w:r>
        <w:instrText>r</w:instrText>
      </w:r>
      <w:r w:rsidRPr="00F65401">
        <w:rPr>
          <w:lang w:val="el-GR"/>
        </w:rPr>
        <w:instrText xml:space="preserve"> \</w:instrText>
      </w:r>
      <w:r>
        <w:instrText>h</w:instrText>
      </w:r>
      <w:r w:rsidRPr="00F65401">
        <w:rPr>
          <w:lang w:val="el-GR"/>
        </w:rPr>
        <w:instrText xml:space="preserve">  \* </w:instrText>
      </w:r>
      <w:r>
        <w:instrText>MERGEFORMAT</w:instrText>
      </w:r>
      <w:r w:rsidRPr="00F65401">
        <w:rPr>
          <w:lang w:val="el-GR"/>
        </w:rPr>
        <w:instrText xml:space="preserve"> </w:instrText>
      </w:r>
      <w:r>
        <w:fldChar w:fldCharType="separate"/>
      </w:r>
      <w:r w:rsidR="004E7208" w:rsidRPr="004E7208">
        <w:rPr>
          <w:b/>
          <w:lang w:val="el-GR"/>
        </w:rPr>
        <w:t>4.1</w:t>
      </w:r>
      <w:r>
        <w:fldChar w:fldCharType="end"/>
      </w:r>
      <w:r w:rsidR="00CA6082" w:rsidRPr="00603221">
        <w:rPr>
          <w:b/>
          <w:color w:val="000000" w:themeColor="text1"/>
          <w:lang w:val="el-GR"/>
        </w:rPr>
        <w:t xml:space="preserve"> της παρούσας</w:t>
      </w:r>
      <w:r w:rsidRPr="00603221">
        <w:rPr>
          <w:lang w:val="el-GR"/>
        </w:rPr>
        <w:t>)</w:t>
      </w:r>
    </w:p>
    <w:bookmarkEnd w:id="550"/>
    <w:p w14:paraId="3E0B3D6A"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3E0B3D6B" w14:textId="77777777" w:rsidR="007A7DCA" w:rsidRPr="00603221" w:rsidRDefault="007A7DCA" w:rsidP="007A7DCA">
      <w:pPr>
        <w:jc w:val="right"/>
        <w:rPr>
          <w:lang w:val="el-GR"/>
        </w:rPr>
      </w:pPr>
    </w:p>
    <w:p w14:paraId="3E0B3D6C" w14:textId="77777777" w:rsidR="007A7DCA" w:rsidRPr="00603221" w:rsidRDefault="007A7DCA" w:rsidP="007A7DCA">
      <w:pPr>
        <w:jc w:val="right"/>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3E0B3D6D" w14:textId="77777777" w:rsidR="00DA2A67" w:rsidRPr="00603221" w:rsidRDefault="00DA2A67">
      <w:pPr>
        <w:suppressAutoHyphens w:val="0"/>
        <w:spacing w:after="0"/>
        <w:jc w:val="left"/>
        <w:rPr>
          <w:b/>
          <w:bCs/>
          <w:lang w:val="el-GR"/>
        </w:rPr>
      </w:pPr>
      <w:r w:rsidRPr="00603221">
        <w:rPr>
          <w:lang w:val="el-GR"/>
        </w:rPr>
        <w:br w:type="page"/>
      </w:r>
    </w:p>
    <w:p w14:paraId="3E0B3D6E" w14:textId="77777777" w:rsidR="007A7DCA" w:rsidRPr="00603221" w:rsidRDefault="00DA2A67">
      <w:pPr>
        <w:pStyle w:val="3"/>
        <w:numPr>
          <w:ilvl w:val="0"/>
          <w:numId w:val="19"/>
        </w:numPr>
        <w:rPr>
          <w:rFonts w:cs="Tahoma"/>
          <w:szCs w:val="22"/>
          <w:lang w:val="el-GR" w:eastAsia="el-GR"/>
        </w:rPr>
      </w:pPr>
      <w:bookmarkStart w:id="551" w:name="_Toc97194390"/>
      <w:bookmarkStart w:id="552" w:name="_Toc97194494"/>
      <w:bookmarkStart w:id="553" w:name="_Toc189730707"/>
      <w:bookmarkStart w:id="554" w:name="_Hlk67672044"/>
      <w:r w:rsidRPr="00603221">
        <w:rPr>
          <w:rFonts w:cs="Tahoma"/>
          <w:szCs w:val="22"/>
          <w:lang w:val="el-GR" w:eastAsia="el-GR"/>
        </w:rPr>
        <w:lastRenderedPageBreak/>
        <w:t>Εγγυητική Επιστολή Προκαταβολής</w:t>
      </w:r>
      <w:bookmarkEnd w:id="551"/>
      <w:bookmarkEnd w:id="552"/>
      <w:bookmarkEnd w:id="553"/>
      <w:r w:rsidRPr="00603221">
        <w:rPr>
          <w:rFonts w:cs="Tahoma"/>
          <w:szCs w:val="22"/>
          <w:lang w:val="el-GR" w:eastAsia="el-GR"/>
        </w:rPr>
        <w:t xml:space="preserve"> </w:t>
      </w:r>
    </w:p>
    <w:p w14:paraId="3E0B3D6F" w14:textId="77777777" w:rsidR="009B6AAD" w:rsidRPr="00603221" w:rsidRDefault="009B6AAD">
      <w:pPr>
        <w:suppressAutoHyphens w:val="0"/>
        <w:spacing w:after="0"/>
        <w:jc w:val="left"/>
        <w:rPr>
          <w:lang w:val="el-GR"/>
        </w:rPr>
      </w:pPr>
    </w:p>
    <w:p w14:paraId="3E0B3D70" w14:textId="77777777" w:rsidR="007E000B" w:rsidRPr="00603221" w:rsidRDefault="007E000B" w:rsidP="007E000B">
      <w:pPr>
        <w:spacing w:line="276" w:lineRule="auto"/>
        <w:rPr>
          <w:lang w:val="el-GR"/>
        </w:rPr>
      </w:pPr>
      <w:bookmarkStart w:id="555" w:name="_Hlk494197599"/>
      <w:r w:rsidRPr="00603221">
        <w:rPr>
          <w:lang w:val="el-GR"/>
        </w:rPr>
        <w:t>ΕΚΔΟΤΗΣ: .......................................................................</w:t>
      </w:r>
    </w:p>
    <w:p w14:paraId="3E0B3D71" w14:textId="77777777" w:rsidR="007E000B" w:rsidRPr="00603221" w:rsidRDefault="007E000B" w:rsidP="007E000B">
      <w:pPr>
        <w:spacing w:line="276" w:lineRule="auto"/>
        <w:jc w:val="right"/>
        <w:rPr>
          <w:lang w:val="el-GR"/>
        </w:rPr>
      </w:pPr>
      <w:r w:rsidRPr="00603221">
        <w:rPr>
          <w:lang w:val="el-GR"/>
        </w:rPr>
        <w:t>Ημερομηνία έκδοσης: ...........................</w:t>
      </w:r>
    </w:p>
    <w:p w14:paraId="3E0B3D72" w14:textId="77777777" w:rsidR="007E000B" w:rsidRPr="00603221" w:rsidRDefault="007E000B" w:rsidP="007E000B">
      <w:pPr>
        <w:spacing w:line="276" w:lineRule="auto"/>
        <w:rPr>
          <w:lang w:val="el-GR"/>
        </w:rPr>
      </w:pPr>
      <w:r w:rsidRPr="00603221">
        <w:rPr>
          <w:lang w:val="el-GR"/>
        </w:rPr>
        <w:t xml:space="preserve">Προς: </w:t>
      </w:r>
    </w:p>
    <w:p w14:paraId="3E0B3D73" w14:textId="77777777"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3E0B3D74"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3E0B3D75"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3E0B3D76" w14:textId="77777777" w:rsidR="007E000B" w:rsidRPr="00603221" w:rsidRDefault="007E000B" w:rsidP="007E000B">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3E0B3D77" w14:textId="77777777" w:rsidR="007E000B" w:rsidRPr="00603221" w:rsidRDefault="007E000B" w:rsidP="007E000B">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3E0B3D78"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0B3D7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3E0B3D7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3E0B3D7B"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3E0B3D7C"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0B3D7D"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E0B3D7E"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3E0B3D7F"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3E0B3D80"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E0B3D81" w14:textId="293E6C73"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fldChar w:fldCharType="begin"/>
      </w:r>
      <w:r w:rsidRPr="00F65401">
        <w:rPr>
          <w:lang w:val="el-GR"/>
        </w:rPr>
        <w:instrText xml:space="preserve"> </w:instrText>
      </w:r>
      <w:r>
        <w:instrText>REF</w:instrText>
      </w:r>
      <w:r w:rsidRPr="00F65401">
        <w:rPr>
          <w:lang w:val="el-GR"/>
        </w:rPr>
        <w:instrText xml:space="preserve"> _</w:instrText>
      </w:r>
      <w:r>
        <w:instrText>Ref</w:instrText>
      </w:r>
      <w:r w:rsidRPr="00F65401">
        <w:rPr>
          <w:lang w:val="el-GR"/>
        </w:rPr>
        <w:instrText>496542746 \</w:instrText>
      </w:r>
      <w:r>
        <w:instrText>r</w:instrText>
      </w:r>
      <w:r w:rsidRPr="00F65401">
        <w:rPr>
          <w:lang w:val="el-GR"/>
        </w:rPr>
        <w:instrText xml:space="preserve"> \</w:instrText>
      </w:r>
      <w:r>
        <w:instrText>h</w:instrText>
      </w:r>
      <w:r w:rsidRPr="00F65401">
        <w:rPr>
          <w:lang w:val="el-GR"/>
        </w:rPr>
        <w:instrText xml:space="preserve">  \* </w:instrText>
      </w:r>
      <w:r>
        <w:instrText>MERGEFORMAT</w:instrText>
      </w:r>
      <w:r w:rsidRPr="00F65401">
        <w:rPr>
          <w:lang w:val="el-GR"/>
        </w:rPr>
        <w:instrText xml:space="preserve"> </w:instrText>
      </w:r>
      <w:r>
        <w:fldChar w:fldCharType="separate"/>
      </w:r>
      <w:r w:rsidR="004E7208" w:rsidRPr="004E7208">
        <w:rPr>
          <w:b/>
          <w:lang w:val="el-GR"/>
        </w:rPr>
        <w:t>4.1</w:t>
      </w:r>
      <w: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3E0B3D82"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lastRenderedPageBreak/>
        <w:t>Σε περίπτωση κατάπτωσης της εγγύησης, το ποσό της κατάπτωσης υπόκειται στο εκάστοτε ισχύον πάγιο τέλος χαρτοσήμου.</w:t>
      </w:r>
    </w:p>
    <w:p w14:paraId="3E0B3D83" w14:textId="77777777" w:rsidR="007E000B" w:rsidRPr="006D5714" w:rsidRDefault="007E000B" w:rsidP="007E000B">
      <w:pPr>
        <w:spacing w:line="276" w:lineRule="auto"/>
        <w:jc w:val="right"/>
        <w:rPr>
          <w:lang w:val="el-GR"/>
        </w:rPr>
      </w:pPr>
      <w:r w:rsidRPr="006D5714">
        <w:rPr>
          <w:lang w:val="el-GR"/>
        </w:rPr>
        <w:t>(Εξουσιοδοτημένη υπογραφή)</w:t>
      </w:r>
    </w:p>
    <w:p w14:paraId="3E0B3D84" w14:textId="77777777" w:rsidR="00B9393D" w:rsidRDefault="007E000B" w:rsidP="00B9393D">
      <w:pPr>
        <w:pStyle w:val="3"/>
        <w:numPr>
          <w:ilvl w:val="0"/>
          <w:numId w:val="0"/>
        </w:numPr>
        <w:ind w:left="7088"/>
        <w:rPr>
          <w:lang w:val="el-GR" w:eastAsia="el-GR"/>
        </w:rPr>
      </w:pPr>
      <w:bookmarkStart w:id="556" w:name="_Toc97194391"/>
      <w:bookmarkStart w:id="557" w:name="_Toc97194495"/>
      <w:bookmarkStart w:id="558" w:name="_Toc97194593"/>
      <w:bookmarkStart w:id="559" w:name="_Toc97194691"/>
      <w:bookmarkStart w:id="560" w:name="_Toc97194796"/>
      <w:bookmarkStart w:id="561" w:name="_Toc97194893"/>
      <w:bookmarkStart w:id="562" w:name="_Toc97194987"/>
      <w:bookmarkStart w:id="563" w:name="_Toc97195081"/>
      <w:bookmarkStart w:id="564" w:name="_Toc97195175"/>
      <w:bookmarkStart w:id="565" w:name="_Toc97195270"/>
      <w:bookmarkStart w:id="566" w:name="_Toc97195439"/>
      <w:bookmarkStart w:id="567" w:name="_Toc97195608"/>
      <w:bookmarkStart w:id="568" w:name="_Toc97196988"/>
      <w:bookmarkStart w:id="569" w:name="_Toc97197151"/>
      <w:bookmarkStart w:id="570" w:name="_Toc97197313"/>
      <w:bookmarkStart w:id="571" w:name="_Toc97197577"/>
      <w:bookmarkStart w:id="572" w:name="_Toc97197829"/>
      <w:bookmarkStart w:id="573" w:name="_Toc97198113"/>
      <w:bookmarkStart w:id="574" w:name="_Toc97198272"/>
      <w:bookmarkStart w:id="575" w:name="_Toc97200874"/>
      <w:bookmarkStart w:id="576" w:name="_Toc97201033"/>
      <w:bookmarkStart w:id="577" w:name="_Toc97203485"/>
      <w:bookmarkStart w:id="578" w:name="_Toc97204776"/>
      <w:bookmarkStart w:id="579" w:name="_Toc97205029"/>
      <w:bookmarkStart w:id="580" w:name="_Toc140486641"/>
      <w:bookmarkStart w:id="581" w:name="_Toc146703276"/>
      <w:bookmarkStart w:id="582" w:name="_Toc151373803"/>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Pr="00CF34CF">
        <w:rPr>
          <w:lang w:val="el-GR" w:eastAsia="el-GR"/>
        </w:rPr>
        <w:br w:type="page"/>
      </w:r>
      <w:bookmarkStart w:id="583" w:name="_Toc97194393"/>
      <w:bookmarkStart w:id="584" w:name="_Toc97194497"/>
      <w:bookmarkEnd w:id="554"/>
      <w:bookmarkEnd w:id="555"/>
    </w:p>
    <w:p w14:paraId="3E0B3D85" w14:textId="77777777" w:rsidR="00E75240" w:rsidRPr="00A93898" w:rsidRDefault="00754574" w:rsidP="00B9393D">
      <w:pPr>
        <w:pStyle w:val="2"/>
        <w:numPr>
          <w:ilvl w:val="0"/>
          <w:numId w:val="0"/>
        </w:numPr>
        <w:ind w:left="576" w:hanging="576"/>
        <w:rPr>
          <w:rFonts w:cs="Tahoma"/>
          <w:lang w:val="el-GR"/>
        </w:rPr>
      </w:pPr>
      <w:bookmarkStart w:id="585" w:name="_Toc189730708"/>
      <w:r>
        <w:rPr>
          <w:rFonts w:cs="Tahoma"/>
          <w:lang w:val="el-GR"/>
        </w:rPr>
        <w:lastRenderedPageBreak/>
        <w:t xml:space="preserve">ΠΑΡΑΡΤΗΜΑ </w:t>
      </w:r>
      <w:r w:rsidR="00CF34CF">
        <w:rPr>
          <w:rFonts w:cs="Tahoma"/>
          <w:lang w:val="el-GR"/>
        </w:rPr>
        <w:t>Ι</w:t>
      </w:r>
      <w:r w:rsidR="00B9393D">
        <w:rPr>
          <w:rFonts w:cs="Tahoma"/>
          <w:lang w:val="el-GR"/>
        </w:rPr>
        <w:t>Χ</w:t>
      </w:r>
      <w:r w:rsidR="00CF34CF">
        <w:rPr>
          <w:rFonts w:cs="Tahoma"/>
          <w:lang w:val="el-GR"/>
        </w:rPr>
        <w:t xml:space="preserve"> </w:t>
      </w:r>
      <w:r w:rsidR="00E75240" w:rsidRPr="00A93898">
        <w:rPr>
          <w:rFonts w:cs="Tahoma"/>
          <w:lang w:val="el-GR"/>
        </w:rPr>
        <w:t>– ΕΝΗΜΕΡΩΣΗ ΓΙΑ ΤΗΝ ΕΠΕΞΕΡΓΑΣΙΑ ΠΡΟΣΩΠΙΚΩΝ ΔΕΔΟΜΕΝΩΝ</w:t>
      </w:r>
      <w:bookmarkEnd w:id="583"/>
      <w:bookmarkEnd w:id="584"/>
      <w:bookmarkEnd w:id="585"/>
      <w:r w:rsidR="00E75240" w:rsidRPr="00A93898">
        <w:rPr>
          <w:rFonts w:cs="Tahoma"/>
          <w:lang w:val="el-GR"/>
        </w:rPr>
        <w:t xml:space="preserve"> </w:t>
      </w:r>
    </w:p>
    <w:p w14:paraId="3E0B3D86"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E0B3D87"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3E0B3D88"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3E0B3D89"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3E0B3D8A"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3E0B3D8B"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3E0B3D8C"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3E0B3D8D"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3E0B3D8E"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3E0B3D8F"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E0B3D90" w14:textId="77777777" w:rsidR="006C03D6" w:rsidRDefault="006C03D6">
      <w:pPr>
        <w:suppressAutoHyphens w:val="0"/>
        <w:spacing w:after="0"/>
        <w:jc w:val="left"/>
        <w:rPr>
          <w:lang w:val="el-GR"/>
        </w:rPr>
      </w:pPr>
      <w:r>
        <w:rPr>
          <w:lang w:val="el-GR"/>
        </w:rPr>
        <w:br w:type="page"/>
      </w:r>
    </w:p>
    <w:p w14:paraId="3E0B3D91" w14:textId="77777777" w:rsidR="006C03D6" w:rsidRPr="00344D93" w:rsidRDefault="006C03D6" w:rsidP="00B9393D">
      <w:pPr>
        <w:pStyle w:val="2"/>
        <w:numPr>
          <w:ilvl w:val="0"/>
          <w:numId w:val="0"/>
        </w:numPr>
        <w:ind w:left="576" w:hanging="576"/>
        <w:rPr>
          <w:rFonts w:cs="Tahoma"/>
          <w:lang w:val="el-GR"/>
        </w:rPr>
      </w:pPr>
      <w:bookmarkStart w:id="586" w:name="_Ref118477993"/>
      <w:bookmarkStart w:id="587" w:name="_Toc189730709"/>
      <w:bookmarkStart w:id="588" w:name="_Hlk118481870"/>
      <w:r w:rsidRPr="00344D93">
        <w:rPr>
          <w:rFonts w:cs="Tahoma"/>
          <w:lang w:val="el-GR"/>
        </w:rPr>
        <w:lastRenderedPageBreak/>
        <w:t xml:space="preserve">ΠΑΡΑΡΤΗΜΑ </w:t>
      </w:r>
      <w:r w:rsidR="00CF34CF">
        <w:rPr>
          <w:rFonts w:cs="Tahoma"/>
          <w:lang w:val="en-US"/>
        </w:rPr>
        <w:t>X</w:t>
      </w:r>
      <w:r w:rsidRPr="00344D93">
        <w:rPr>
          <w:rFonts w:cs="Tahoma"/>
          <w:lang w:val="el-GR"/>
        </w:rPr>
        <w:t xml:space="preserve"> – Ρήτρα Ακεραιότητας</w:t>
      </w:r>
      <w:bookmarkEnd w:id="586"/>
      <w:bookmarkEnd w:id="587"/>
      <w:r w:rsidRPr="00344D93">
        <w:rPr>
          <w:rFonts w:cs="Tahoma"/>
          <w:lang w:val="el-GR"/>
        </w:rPr>
        <w:t xml:space="preserve"> </w:t>
      </w:r>
    </w:p>
    <w:p w14:paraId="3E0B3D92"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3E0B3D93"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3E0B3D94"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3E0B3D95"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3E0B3D96"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3E0B3D97"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3E0B3D98"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3E0B3D99"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3E0B3D9A"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3E0B3D9B"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3E0B3D9C" w14:textId="77777777" w:rsidR="006C03D6" w:rsidRPr="00E532F8" w:rsidRDefault="006C03D6" w:rsidP="006C03D6">
      <w:pPr>
        <w:spacing w:line="276" w:lineRule="auto"/>
        <w:rPr>
          <w:lang w:val="el-GR"/>
        </w:rPr>
      </w:pPr>
    </w:p>
    <w:p w14:paraId="3E0B3D9D"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88"/>
    <w:p w14:paraId="3E0B3D9E" w14:textId="77777777" w:rsidR="006C03D6" w:rsidRPr="002A51E1" w:rsidRDefault="006C03D6" w:rsidP="006C03D6">
      <w:pPr>
        <w:rPr>
          <w:lang w:val="el-GR"/>
        </w:rPr>
      </w:pPr>
    </w:p>
    <w:p w14:paraId="3E0B3D9F"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83246" w14:textId="77777777" w:rsidR="00F80841" w:rsidRDefault="00F80841">
      <w:pPr>
        <w:spacing w:after="0"/>
      </w:pPr>
      <w:r>
        <w:separator/>
      </w:r>
    </w:p>
  </w:endnote>
  <w:endnote w:type="continuationSeparator" w:id="0">
    <w:p w14:paraId="00588D81" w14:textId="77777777" w:rsidR="00F80841" w:rsidRDefault="00F80841">
      <w:pPr>
        <w:spacing w:after="0"/>
      </w:pPr>
      <w:r>
        <w:continuationSeparator/>
      </w:r>
    </w:p>
  </w:endnote>
  <w:endnote w:type="continuationNotice" w:id="1">
    <w:p w14:paraId="0C4ADDC9" w14:textId="77777777" w:rsidR="00F80841" w:rsidRDefault="00F8084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ff5"/>
      <w:tblW w:w="0" w:type="auto"/>
      <w:tblInd w:w="-5"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040"/>
      <w:gridCol w:w="1263"/>
    </w:tblGrid>
    <w:tr w:rsidR="006A74B8" w:rsidRPr="00B66D51" w14:paraId="3E0B3DBE" w14:textId="77777777" w:rsidTr="006D5714">
      <w:tc>
        <w:tcPr>
          <w:tcW w:w="3330" w:type="dxa"/>
        </w:tcPr>
        <w:p w14:paraId="3E0B3DB9" w14:textId="77777777" w:rsidR="006A74B8" w:rsidRPr="00057241" w:rsidRDefault="006A74B8" w:rsidP="00B97103">
          <w:pPr>
            <w:pStyle w:val="af2"/>
            <w:rPr>
              <w:sz w:val="20"/>
              <w:szCs w:val="20"/>
              <w:lang w:val="el-GR"/>
            </w:rPr>
          </w:pPr>
          <w:r w:rsidRPr="00B66D51">
            <w:rPr>
              <w:sz w:val="20"/>
              <w:szCs w:val="20"/>
              <w:lang w:val="el-GR"/>
            </w:rPr>
            <w:t>Κοινωνία της Πληροφορίας Μ.Α.Ε</w:t>
          </w:r>
        </w:p>
      </w:tc>
      <w:tc>
        <w:tcPr>
          <w:tcW w:w="5040" w:type="dxa"/>
        </w:tcPr>
        <w:p w14:paraId="3E0B3DBA" w14:textId="77777777" w:rsidR="006A74B8" w:rsidRPr="00B66D51" w:rsidRDefault="006A74B8" w:rsidP="00B97103">
          <w:pPr>
            <w:pStyle w:val="af2"/>
            <w:rPr>
              <w:sz w:val="20"/>
              <w:szCs w:val="20"/>
              <w:lang w:val="el-GR"/>
            </w:rPr>
          </w:pPr>
          <w:r w:rsidRPr="00B66D51">
            <w:rPr>
              <w:noProof/>
              <w:sz w:val="20"/>
              <w:szCs w:val="20"/>
              <w:lang w:val="en-GB" w:eastAsia="en-GB"/>
            </w:rPr>
            <w:drawing>
              <wp:anchor distT="0" distB="0" distL="114300" distR="114300" simplePos="0" relativeHeight="251658752" behindDoc="0" locked="0" layoutInCell="1" allowOverlap="1" wp14:anchorId="3E0B3DDC" wp14:editId="3E0B3DDD">
                <wp:simplePos x="0" y="0"/>
                <wp:positionH relativeFrom="margin">
                  <wp:posOffset>399415</wp:posOffset>
                </wp:positionH>
                <wp:positionV relativeFrom="paragraph">
                  <wp:posOffset>25400</wp:posOffset>
                </wp:positionV>
                <wp:extent cx="2476500" cy="314325"/>
                <wp:effectExtent l="0" t="0" r="0" b="9525"/>
                <wp:wrapNone/>
                <wp:docPr id="818530659" name="Picture 5" descr="Shape, 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 icon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p>
        <w:p w14:paraId="3E0B3DBB" w14:textId="77777777" w:rsidR="006A74B8" w:rsidRPr="00736312" w:rsidRDefault="006A74B8" w:rsidP="00B97103">
          <w:pPr>
            <w:pStyle w:val="af2"/>
            <w:rPr>
              <w:sz w:val="20"/>
              <w:szCs w:val="20"/>
              <w:lang w:val="el-GR"/>
            </w:rPr>
          </w:pPr>
        </w:p>
      </w:tc>
      <w:tc>
        <w:tcPr>
          <w:tcW w:w="1263" w:type="dxa"/>
        </w:tcPr>
        <w:sdt>
          <w:sdtPr>
            <w:rPr>
              <w:sz w:val="20"/>
              <w:szCs w:val="20"/>
            </w:rPr>
            <w:id w:val="-1756900907"/>
            <w:docPartObj>
              <w:docPartGallery w:val="Page Numbers (Bottom of Page)"/>
              <w:docPartUnique/>
            </w:docPartObj>
          </w:sdtPr>
          <w:sdtEndPr>
            <w:rPr>
              <w:noProof/>
            </w:rPr>
          </w:sdtEndPr>
          <w:sdtContent>
            <w:p w14:paraId="3E0B3DBC" w14:textId="77777777" w:rsidR="006A74B8" w:rsidRPr="00B66D51" w:rsidRDefault="005521D0" w:rsidP="00B97103">
              <w:pPr>
                <w:pStyle w:val="af2"/>
                <w:jc w:val="right"/>
                <w:rPr>
                  <w:sz w:val="20"/>
                  <w:szCs w:val="20"/>
                </w:rPr>
              </w:pPr>
              <w:r w:rsidRPr="001E54F6">
                <w:rPr>
                  <w:rStyle w:val="a3"/>
                  <w:sz w:val="20"/>
                </w:rPr>
                <w:fldChar w:fldCharType="begin"/>
              </w:r>
              <w:r w:rsidR="006A74B8" w:rsidRPr="001E54F6">
                <w:rPr>
                  <w:rStyle w:val="a3"/>
                  <w:sz w:val="20"/>
                </w:rPr>
                <w:instrText xml:space="preserve"> PAGE </w:instrText>
              </w:r>
              <w:r w:rsidRPr="001E54F6">
                <w:rPr>
                  <w:rStyle w:val="a3"/>
                  <w:sz w:val="20"/>
                </w:rPr>
                <w:fldChar w:fldCharType="separate"/>
              </w:r>
              <w:r w:rsidR="00C31AF9">
                <w:rPr>
                  <w:rStyle w:val="a3"/>
                  <w:noProof/>
                  <w:sz w:val="20"/>
                </w:rPr>
                <w:t>26</w:t>
              </w:r>
              <w:r w:rsidRPr="001E54F6">
                <w:rPr>
                  <w:rStyle w:val="a3"/>
                  <w:sz w:val="20"/>
                </w:rPr>
                <w:fldChar w:fldCharType="end"/>
              </w:r>
              <w:r w:rsidR="006A74B8" w:rsidRPr="001E54F6">
                <w:rPr>
                  <w:rStyle w:val="a3"/>
                  <w:sz w:val="20"/>
                </w:rPr>
                <w:t xml:space="preserve"> - </w:t>
              </w:r>
              <w:r w:rsidRPr="001E54F6">
                <w:rPr>
                  <w:rStyle w:val="a3"/>
                  <w:sz w:val="20"/>
                </w:rPr>
                <w:fldChar w:fldCharType="begin"/>
              </w:r>
              <w:r w:rsidR="006A74B8" w:rsidRPr="001E54F6">
                <w:rPr>
                  <w:rStyle w:val="a3"/>
                  <w:sz w:val="20"/>
                </w:rPr>
                <w:instrText xml:space="preserve"> NUMPAGES </w:instrText>
              </w:r>
              <w:r w:rsidRPr="001E54F6">
                <w:rPr>
                  <w:rStyle w:val="a3"/>
                  <w:sz w:val="20"/>
                </w:rPr>
                <w:fldChar w:fldCharType="separate"/>
              </w:r>
              <w:r w:rsidR="00C31AF9">
                <w:rPr>
                  <w:rStyle w:val="a3"/>
                  <w:noProof/>
                  <w:sz w:val="20"/>
                </w:rPr>
                <w:t>101</w:t>
              </w:r>
              <w:r w:rsidRPr="001E54F6">
                <w:rPr>
                  <w:rStyle w:val="a3"/>
                  <w:sz w:val="20"/>
                </w:rPr>
                <w:fldChar w:fldCharType="end"/>
              </w:r>
            </w:p>
          </w:sdtContent>
        </w:sdt>
        <w:p w14:paraId="3E0B3DBD" w14:textId="77777777" w:rsidR="006A74B8" w:rsidRPr="00B66D51" w:rsidRDefault="006A74B8" w:rsidP="00B97103">
          <w:pPr>
            <w:pStyle w:val="af2"/>
            <w:rPr>
              <w:sz w:val="20"/>
              <w:szCs w:val="20"/>
            </w:rPr>
          </w:pPr>
        </w:p>
      </w:tc>
    </w:tr>
  </w:tbl>
  <w:p w14:paraId="3E0B3DBF" w14:textId="77777777" w:rsidR="006A74B8" w:rsidRPr="00603221" w:rsidRDefault="006A74B8">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ff5"/>
      <w:tblW w:w="0" w:type="auto"/>
      <w:tblInd w:w="-5"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040"/>
      <w:gridCol w:w="1263"/>
    </w:tblGrid>
    <w:tr w:rsidR="006A74B8" w:rsidRPr="00B66D51" w14:paraId="3E0B3DCF" w14:textId="77777777" w:rsidTr="006D5714">
      <w:tc>
        <w:tcPr>
          <w:tcW w:w="3330" w:type="dxa"/>
        </w:tcPr>
        <w:p w14:paraId="3E0B3DCA" w14:textId="77777777" w:rsidR="006A74B8" w:rsidRPr="00057241" w:rsidRDefault="006A74B8" w:rsidP="0021555F">
          <w:pPr>
            <w:pStyle w:val="af2"/>
            <w:rPr>
              <w:sz w:val="20"/>
              <w:szCs w:val="20"/>
              <w:lang w:val="el-GR"/>
            </w:rPr>
          </w:pPr>
          <w:r w:rsidRPr="00B66D51">
            <w:rPr>
              <w:sz w:val="20"/>
              <w:szCs w:val="20"/>
              <w:lang w:val="el-GR"/>
            </w:rPr>
            <w:t>Κοινωνία της Πληροφορίας Μ.Α.Ε</w:t>
          </w:r>
        </w:p>
      </w:tc>
      <w:tc>
        <w:tcPr>
          <w:tcW w:w="5040" w:type="dxa"/>
        </w:tcPr>
        <w:p w14:paraId="3E0B3DCB" w14:textId="77777777" w:rsidR="006A74B8" w:rsidRPr="00B66D51" w:rsidRDefault="006A74B8" w:rsidP="0021555F">
          <w:pPr>
            <w:pStyle w:val="af2"/>
            <w:rPr>
              <w:sz w:val="20"/>
              <w:szCs w:val="20"/>
              <w:lang w:val="el-GR"/>
            </w:rPr>
          </w:pPr>
          <w:r w:rsidRPr="00B66D51">
            <w:rPr>
              <w:noProof/>
              <w:sz w:val="20"/>
              <w:szCs w:val="20"/>
              <w:lang w:val="en-GB" w:eastAsia="en-GB"/>
            </w:rPr>
            <w:drawing>
              <wp:anchor distT="0" distB="0" distL="114300" distR="114300" simplePos="0" relativeHeight="251656704" behindDoc="0" locked="0" layoutInCell="1" allowOverlap="1" wp14:anchorId="3E0B3DE0" wp14:editId="3E0B3DE1">
                <wp:simplePos x="0" y="0"/>
                <wp:positionH relativeFrom="margin">
                  <wp:posOffset>399415</wp:posOffset>
                </wp:positionH>
                <wp:positionV relativeFrom="paragraph">
                  <wp:posOffset>25400</wp:posOffset>
                </wp:positionV>
                <wp:extent cx="2476500" cy="314325"/>
                <wp:effectExtent l="0" t="0" r="0" b="9525"/>
                <wp:wrapNone/>
                <wp:docPr id="482088975" name="Picture 5" descr="Shape, 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 icon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p>
        <w:p w14:paraId="3E0B3DCC" w14:textId="77777777" w:rsidR="006A74B8" w:rsidRPr="00736312" w:rsidRDefault="006A74B8" w:rsidP="0021555F">
          <w:pPr>
            <w:pStyle w:val="af2"/>
            <w:rPr>
              <w:sz w:val="20"/>
              <w:szCs w:val="20"/>
              <w:lang w:val="el-GR"/>
            </w:rPr>
          </w:pPr>
        </w:p>
      </w:tc>
      <w:tc>
        <w:tcPr>
          <w:tcW w:w="1263" w:type="dxa"/>
        </w:tcPr>
        <w:sdt>
          <w:sdtPr>
            <w:rPr>
              <w:sz w:val="20"/>
              <w:szCs w:val="20"/>
            </w:rPr>
            <w:id w:val="1325321290"/>
            <w:docPartObj>
              <w:docPartGallery w:val="Page Numbers (Bottom of Page)"/>
              <w:docPartUnique/>
            </w:docPartObj>
          </w:sdtPr>
          <w:sdtEndPr>
            <w:rPr>
              <w:noProof/>
            </w:rPr>
          </w:sdtEndPr>
          <w:sdtContent>
            <w:p w14:paraId="3E0B3DCD" w14:textId="77777777" w:rsidR="006A74B8" w:rsidRPr="00B66D51" w:rsidRDefault="005521D0" w:rsidP="0021555F">
              <w:pPr>
                <w:pStyle w:val="af2"/>
                <w:jc w:val="right"/>
                <w:rPr>
                  <w:sz w:val="20"/>
                  <w:szCs w:val="20"/>
                </w:rPr>
              </w:pPr>
              <w:r w:rsidRPr="001E54F6">
                <w:rPr>
                  <w:rStyle w:val="a3"/>
                  <w:sz w:val="20"/>
                </w:rPr>
                <w:fldChar w:fldCharType="begin"/>
              </w:r>
              <w:r w:rsidR="006A74B8" w:rsidRPr="001E54F6">
                <w:rPr>
                  <w:rStyle w:val="a3"/>
                  <w:sz w:val="20"/>
                </w:rPr>
                <w:instrText xml:space="preserve"> PAGE </w:instrText>
              </w:r>
              <w:r w:rsidRPr="001E54F6">
                <w:rPr>
                  <w:rStyle w:val="a3"/>
                  <w:sz w:val="20"/>
                </w:rPr>
                <w:fldChar w:fldCharType="separate"/>
              </w:r>
              <w:r w:rsidR="00C31AF9">
                <w:rPr>
                  <w:rStyle w:val="a3"/>
                  <w:noProof/>
                  <w:sz w:val="20"/>
                </w:rPr>
                <w:t>7</w:t>
              </w:r>
              <w:r w:rsidRPr="001E54F6">
                <w:rPr>
                  <w:rStyle w:val="a3"/>
                  <w:sz w:val="20"/>
                </w:rPr>
                <w:fldChar w:fldCharType="end"/>
              </w:r>
              <w:r w:rsidR="006A74B8" w:rsidRPr="001E54F6">
                <w:rPr>
                  <w:rStyle w:val="a3"/>
                  <w:sz w:val="20"/>
                </w:rPr>
                <w:t xml:space="preserve"> - </w:t>
              </w:r>
              <w:r w:rsidRPr="001E54F6">
                <w:rPr>
                  <w:rStyle w:val="a3"/>
                  <w:sz w:val="20"/>
                </w:rPr>
                <w:fldChar w:fldCharType="begin"/>
              </w:r>
              <w:r w:rsidR="006A74B8" w:rsidRPr="001E54F6">
                <w:rPr>
                  <w:rStyle w:val="a3"/>
                  <w:sz w:val="20"/>
                </w:rPr>
                <w:instrText xml:space="preserve"> NUMPAGES </w:instrText>
              </w:r>
              <w:r w:rsidRPr="001E54F6">
                <w:rPr>
                  <w:rStyle w:val="a3"/>
                  <w:sz w:val="20"/>
                </w:rPr>
                <w:fldChar w:fldCharType="separate"/>
              </w:r>
              <w:r w:rsidR="00C31AF9">
                <w:rPr>
                  <w:rStyle w:val="a3"/>
                  <w:noProof/>
                  <w:sz w:val="20"/>
                </w:rPr>
                <w:t>101</w:t>
              </w:r>
              <w:r w:rsidRPr="001E54F6">
                <w:rPr>
                  <w:rStyle w:val="a3"/>
                  <w:sz w:val="20"/>
                </w:rPr>
                <w:fldChar w:fldCharType="end"/>
              </w:r>
            </w:p>
          </w:sdtContent>
        </w:sdt>
        <w:p w14:paraId="3E0B3DCE" w14:textId="77777777" w:rsidR="006A74B8" w:rsidRPr="00B66D51" w:rsidRDefault="006A74B8" w:rsidP="0021555F">
          <w:pPr>
            <w:pStyle w:val="af2"/>
            <w:rPr>
              <w:sz w:val="20"/>
              <w:szCs w:val="20"/>
            </w:rPr>
          </w:pPr>
        </w:p>
      </w:tc>
    </w:tr>
  </w:tbl>
  <w:p w14:paraId="3E0B3DD0" w14:textId="77777777" w:rsidR="006A74B8" w:rsidRDefault="006A74B8" w:rsidP="00CF34CF">
    <w:pPr>
      <w:pStyle w:val="af2"/>
      <w:tabs>
        <w:tab w:val="left" w:pos="1265"/>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B3DD2" w14:textId="77777777" w:rsidR="006A74B8" w:rsidRDefault="006A74B8">
    <w:pPr>
      <w:pStyle w:val="af2"/>
      <w:spacing w:after="0"/>
      <w:jc w:val="center"/>
      <w:rPr>
        <w:sz w:val="12"/>
        <w:szCs w:val="12"/>
        <w:lang w:val="el-GR"/>
      </w:rPr>
    </w:pPr>
  </w:p>
  <w:tbl>
    <w:tblPr>
      <w:tblStyle w:val="aff5"/>
      <w:tblW w:w="0" w:type="auto"/>
      <w:tblInd w:w="-5"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040"/>
      <w:gridCol w:w="1263"/>
    </w:tblGrid>
    <w:tr w:rsidR="006A74B8" w:rsidRPr="00B66D51" w14:paraId="3E0B3DD8" w14:textId="77777777" w:rsidTr="006D5714">
      <w:tc>
        <w:tcPr>
          <w:tcW w:w="3330" w:type="dxa"/>
        </w:tcPr>
        <w:p w14:paraId="3E0B3DD3" w14:textId="77777777" w:rsidR="006A74B8" w:rsidRPr="00057241" w:rsidRDefault="006A74B8" w:rsidP="00CF34CF">
          <w:pPr>
            <w:pStyle w:val="af2"/>
            <w:rPr>
              <w:sz w:val="20"/>
              <w:szCs w:val="20"/>
              <w:lang w:val="el-GR"/>
            </w:rPr>
          </w:pPr>
          <w:r w:rsidRPr="00B66D51">
            <w:rPr>
              <w:sz w:val="20"/>
              <w:szCs w:val="20"/>
              <w:lang w:val="el-GR"/>
            </w:rPr>
            <w:t>Κοινωνία της Πληροφορίας Μ.Α.Ε</w:t>
          </w:r>
        </w:p>
      </w:tc>
      <w:tc>
        <w:tcPr>
          <w:tcW w:w="5040" w:type="dxa"/>
        </w:tcPr>
        <w:p w14:paraId="3E0B3DD4" w14:textId="77777777" w:rsidR="006A74B8" w:rsidRPr="00B66D51" w:rsidRDefault="006A74B8" w:rsidP="00CF34CF">
          <w:pPr>
            <w:pStyle w:val="af2"/>
            <w:rPr>
              <w:sz w:val="20"/>
              <w:szCs w:val="20"/>
              <w:lang w:val="el-GR"/>
            </w:rPr>
          </w:pPr>
          <w:r w:rsidRPr="00B66D51">
            <w:rPr>
              <w:noProof/>
              <w:sz w:val="20"/>
              <w:szCs w:val="20"/>
              <w:lang w:val="en-GB" w:eastAsia="en-GB"/>
            </w:rPr>
            <w:drawing>
              <wp:anchor distT="0" distB="0" distL="114300" distR="114300" simplePos="0" relativeHeight="251657728" behindDoc="0" locked="0" layoutInCell="1" allowOverlap="1" wp14:anchorId="3E0B3DE2" wp14:editId="3E0B3DE3">
                <wp:simplePos x="0" y="0"/>
                <wp:positionH relativeFrom="margin">
                  <wp:posOffset>399415</wp:posOffset>
                </wp:positionH>
                <wp:positionV relativeFrom="paragraph">
                  <wp:posOffset>25400</wp:posOffset>
                </wp:positionV>
                <wp:extent cx="2476500" cy="314325"/>
                <wp:effectExtent l="0" t="0" r="0" b="9525"/>
                <wp:wrapNone/>
                <wp:docPr id="415994897" name="Picture 5" descr="Shape, 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 icon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p>
        <w:p w14:paraId="3E0B3DD5" w14:textId="77777777" w:rsidR="006A74B8" w:rsidRPr="00736312" w:rsidRDefault="006A74B8" w:rsidP="00CF34CF">
          <w:pPr>
            <w:pStyle w:val="af2"/>
            <w:rPr>
              <w:sz w:val="20"/>
              <w:szCs w:val="20"/>
              <w:lang w:val="el-GR"/>
            </w:rPr>
          </w:pPr>
        </w:p>
      </w:tc>
      <w:tc>
        <w:tcPr>
          <w:tcW w:w="1263" w:type="dxa"/>
        </w:tcPr>
        <w:sdt>
          <w:sdtPr>
            <w:rPr>
              <w:sz w:val="20"/>
              <w:szCs w:val="20"/>
            </w:rPr>
            <w:id w:val="200753133"/>
            <w:docPartObj>
              <w:docPartGallery w:val="Page Numbers (Bottom of Page)"/>
              <w:docPartUnique/>
            </w:docPartObj>
          </w:sdtPr>
          <w:sdtEndPr>
            <w:rPr>
              <w:noProof/>
            </w:rPr>
          </w:sdtEndPr>
          <w:sdtContent>
            <w:p w14:paraId="3E0B3DD6" w14:textId="77777777" w:rsidR="006A74B8" w:rsidRPr="00B66D51" w:rsidRDefault="005521D0" w:rsidP="00CF34CF">
              <w:pPr>
                <w:pStyle w:val="af2"/>
                <w:jc w:val="right"/>
                <w:rPr>
                  <w:sz w:val="20"/>
                  <w:szCs w:val="20"/>
                </w:rPr>
              </w:pPr>
              <w:r w:rsidRPr="001E54F6">
                <w:rPr>
                  <w:rStyle w:val="a3"/>
                  <w:sz w:val="20"/>
                </w:rPr>
                <w:fldChar w:fldCharType="begin"/>
              </w:r>
              <w:r w:rsidR="006A74B8" w:rsidRPr="001E54F6">
                <w:rPr>
                  <w:rStyle w:val="a3"/>
                  <w:sz w:val="20"/>
                </w:rPr>
                <w:instrText xml:space="preserve"> PAGE </w:instrText>
              </w:r>
              <w:r w:rsidRPr="001E54F6">
                <w:rPr>
                  <w:rStyle w:val="a3"/>
                  <w:sz w:val="20"/>
                </w:rPr>
                <w:fldChar w:fldCharType="separate"/>
              </w:r>
              <w:r w:rsidR="00C31AF9">
                <w:rPr>
                  <w:rStyle w:val="a3"/>
                  <w:noProof/>
                  <w:sz w:val="20"/>
                </w:rPr>
                <w:t>101</w:t>
              </w:r>
              <w:r w:rsidRPr="001E54F6">
                <w:rPr>
                  <w:rStyle w:val="a3"/>
                  <w:sz w:val="20"/>
                </w:rPr>
                <w:fldChar w:fldCharType="end"/>
              </w:r>
              <w:r w:rsidR="006A74B8" w:rsidRPr="001E54F6">
                <w:rPr>
                  <w:rStyle w:val="a3"/>
                  <w:sz w:val="20"/>
                </w:rPr>
                <w:t xml:space="preserve"> - </w:t>
              </w:r>
              <w:r w:rsidRPr="001E54F6">
                <w:rPr>
                  <w:rStyle w:val="a3"/>
                  <w:sz w:val="20"/>
                </w:rPr>
                <w:fldChar w:fldCharType="begin"/>
              </w:r>
              <w:r w:rsidR="006A74B8" w:rsidRPr="001E54F6">
                <w:rPr>
                  <w:rStyle w:val="a3"/>
                  <w:sz w:val="20"/>
                </w:rPr>
                <w:instrText xml:space="preserve"> NUMPAGES </w:instrText>
              </w:r>
              <w:r w:rsidRPr="001E54F6">
                <w:rPr>
                  <w:rStyle w:val="a3"/>
                  <w:sz w:val="20"/>
                </w:rPr>
                <w:fldChar w:fldCharType="separate"/>
              </w:r>
              <w:r w:rsidR="00C31AF9">
                <w:rPr>
                  <w:rStyle w:val="a3"/>
                  <w:noProof/>
                  <w:sz w:val="20"/>
                </w:rPr>
                <w:t>101</w:t>
              </w:r>
              <w:r w:rsidRPr="001E54F6">
                <w:rPr>
                  <w:rStyle w:val="a3"/>
                  <w:sz w:val="20"/>
                </w:rPr>
                <w:fldChar w:fldCharType="end"/>
              </w:r>
            </w:p>
          </w:sdtContent>
        </w:sdt>
        <w:p w14:paraId="3E0B3DD7" w14:textId="77777777" w:rsidR="006A74B8" w:rsidRPr="00B66D51" w:rsidRDefault="006A74B8" w:rsidP="00CF34CF">
          <w:pPr>
            <w:pStyle w:val="af2"/>
            <w:rPr>
              <w:sz w:val="20"/>
              <w:szCs w:val="20"/>
            </w:rPr>
          </w:pPr>
        </w:p>
      </w:tc>
    </w:tr>
  </w:tbl>
  <w:p w14:paraId="3E0B3DD9" w14:textId="77777777" w:rsidR="006A74B8" w:rsidRPr="00CF34CF" w:rsidRDefault="006A74B8" w:rsidP="00AE28D7">
    <w:pPr>
      <w:pStyle w:val="af2"/>
      <w:spacing w:after="0"/>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8D395" w14:textId="77777777" w:rsidR="00F80841" w:rsidRDefault="00F80841">
      <w:pPr>
        <w:spacing w:after="0"/>
      </w:pPr>
      <w:r>
        <w:separator/>
      </w:r>
    </w:p>
  </w:footnote>
  <w:footnote w:type="continuationSeparator" w:id="0">
    <w:p w14:paraId="09975E25" w14:textId="77777777" w:rsidR="00F80841" w:rsidRDefault="00F80841">
      <w:pPr>
        <w:spacing w:after="0"/>
      </w:pPr>
      <w:r>
        <w:continuationSeparator/>
      </w:r>
    </w:p>
  </w:footnote>
  <w:footnote w:type="continuationNotice" w:id="1">
    <w:p w14:paraId="1099992B" w14:textId="77777777" w:rsidR="00F80841" w:rsidRDefault="00F80841">
      <w:pPr>
        <w:spacing w:after="0"/>
      </w:pPr>
    </w:p>
  </w:footnote>
  <w:footnote w:id="2">
    <w:p w14:paraId="3E0B3DE4" w14:textId="77777777" w:rsidR="006A74B8" w:rsidRPr="007D3A48" w:rsidRDefault="006A74B8">
      <w:pPr>
        <w:pStyle w:val="fooot"/>
        <w:ind w:left="425" w:hanging="425"/>
        <w:rPr>
          <w:lang w:val="el-GR"/>
        </w:rPr>
      </w:pPr>
      <w:r>
        <w:rPr>
          <w:rStyle w:val="a4"/>
        </w:rPr>
        <w:footnoteRef/>
      </w:r>
      <w:r>
        <w:rPr>
          <w:lang w:val="el-GR"/>
        </w:rPr>
        <w:tab/>
        <w:t xml:space="preserve">Μόνο για συμβάσεις άνω των ορίων </w:t>
      </w:r>
    </w:p>
  </w:footnote>
  <w:footnote w:id="3">
    <w:p w14:paraId="3E0B3DE5" w14:textId="77777777" w:rsidR="006A74B8" w:rsidRPr="007D3A48" w:rsidRDefault="006A74B8">
      <w:pPr>
        <w:pStyle w:val="fooot"/>
        <w:ind w:left="425" w:hanging="425"/>
        <w:rPr>
          <w:lang w:val="el-GR"/>
        </w:rPr>
      </w:pPr>
      <w:r>
        <w:rPr>
          <w:rStyle w:val="a4"/>
        </w:rPr>
        <w:footnoteRef/>
      </w:r>
      <w:r>
        <w:rPr>
          <w:rStyle w:val="a4"/>
          <w:vertAlign w:val="baseline"/>
          <w:lang w:val="el-GR"/>
        </w:rPr>
        <w:tab/>
        <w:t xml:space="preserve">Μόνο για συμβάσεις άνω των ορίων </w:t>
      </w:r>
    </w:p>
  </w:footnote>
  <w:footnote w:id="4">
    <w:p w14:paraId="3E0B3DE6" w14:textId="77777777" w:rsidR="006A74B8" w:rsidRPr="00D560FE" w:rsidRDefault="006A74B8" w:rsidP="00282DC8">
      <w:pPr>
        <w:rPr>
          <w:i/>
          <w:sz w:val="20"/>
          <w:szCs w:val="20"/>
          <w:lang w:val="el-GR"/>
        </w:rPr>
      </w:pPr>
      <w:r w:rsidRPr="00D560FE">
        <w:rPr>
          <w:rStyle w:val="ab"/>
          <w:sz w:val="20"/>
          <w:szCs w:val="20"/>
        </w:rPr>
        <w:footnoteRef/>
      </w:r>
      <w:r w:rsidRPr="00D560FE">
        <w:rPr>
          <w:sz w:val="20"/>
          <w:szCs w:val="20"/>
          <w:lang w:val="el-GR"/>
        </w:rPr>
        <w:t xml:space="preserve"> </w:t>
      </w:r>
      <w:r>
        <w:rPr>
          <w:lang w:val="el-GR"/>
        </w:rPr>
        <w:t xml:space="preserve">    </w:t>
      </w:r>
      <w:r w:rsidRPr="00D560FE">
        <w:rPr>
          <w:lang w:val="el-GR"/>
        </w:rPr>
        <w:t xml:space="preserve"> </w:t>
      </w:r>
      <w:r w:rsidRPr="00D560FE">
        <w:rPr>
          <w:sz w:val="18"/>
          <w:szCs w:val="18"/>
          <w:lang w:val="el-GR"/>
        </w:rPr>
        <w:t>Άρθρο 60 παρ. 3 &amp; 67 παρ. 2  του ν. 4412/2016</w:t>
      </w:r>
    </w:p>
  </w:footnote>
  <w:footnote w:id="5">
    <w:p w14:paraId="3E0B3DE7" w14:textId="77777777" w:rsidR="006A74B8" w:rsidRPr="00175691" w:rsidRDefault="006A74B8" w:rsidP="005A6D30">
      <w:pPr>
        <w:pStyle w:val="af4"/>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6">
    <w:p w14:paraId="3E0B3DE8" w14:textId="77777777" w:rsidR="006A74B8" w:rsidRPr="00BD65F6" w:rsidRDefault="006A74B8" w:rsidP="00CD3B0E">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7">
    <w:p w14:paraId="3E0B3DE9" w14:textId="77777777" w:rsidR="006A74B8" w:rsidRPr="006B2C94" w:rsidRDefault="006A74B8"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3E0B3DEA" w14:textId="77777777" w:rsidR="006A74B8" w:rsidRPr="006B2C94" w:rsidRDefault="006A74B8" w:rsidP="00E87EA9">
      <w:pPr>
        <w:pStyle w:val="af4"/>
        <w:rPr>
          <w:lang w:val="el-GR"/>
        </w:rPr>
      </w:pPr>
    </w:p>
  </w:footnote>
  <w:footnote w:id="8">
    <w:p w14:paraId="3E0B3DEB" w14:textId="77777777" w:rsidR="006A74B8" w:rsidRPr="005A0CDE" w:rsidRDefault="006A74B8" w:rsidP="005A0CDE">
      <w:pPr>
        <w:suppressAutoHyphens w:val="0"/>
        <w:autoSpaceDE w:val="0"/>
        <w:autoSpaceDN w:val="0"/>
        <w:adjustRightInd w:val="0"/>
        <w:spacing w:after="0"/>
        <w:ind w:left="426" w:hanging="426"/>
        <w:rPr>
          <w:szCs w:val="24"/>
          <w:lang w:val="el-GR"/>
        </w:rPr>
      </w:pPr>
      <w:r w:rsidRPr="005A0CDE">
        <w:rPr>
          <w:rStyle w:val="a8"/>
          <w:szCs w:val="24"/>
        </w:rPr>
        <w:footnoteRef/>
      </w:r>
      <w:r>
        <w:rPr>
          <w:lang w:val="el-GR"/>
        </w:rPr>
        <w:tab/>
      </w:r>
      <w:r>
        <w:rPr>
          <w:sz w:val="18"/>
          <w:szCs w:val="20"/>
          <w:lang w:val="el-GR"/>
        </w:rPr>
        <w:t>Β</w:t>
      </w:r>
      <w:r w:rsidRPr="00F66CA0">
        <w:rPr>
          <w:sz w:val="18"/>
          <w:szCs w:val="20"/>
          <w:lang w:val="el-GR"/>
        </w:rPr>
        <w:t>λ. απόφαση υπ’ αριθμ. 111257-18/11/2022 (ΑΔΑ: ΨΠΓΟ46ΜΤΛΡ-0Ε3).</w:t>
      </w:r>
      <w:r>
        <w:rPr>
          <w:color w:val="FF0000"/>
          <w:lang w:val="el-GR"/>
        </w:rPr>
        <w:t xml:space="preserve"> </w:t>
      </w:r>
    </w:p>
  </w:footnote>
  <w:footnote w:id="9">
    <w:p w14:paraId="3E0B3DEC" w14:textId="77777777" w:rsidR="006A74B8" w:rsidRPr="00B64E9F" w:rsidRDefault="006A74B8" w:rsidP="00841F47">
      <w:pPr>
        <w:pStyle w:val="af4"/>
        <w:rPr>
          <w:lang w:val="el-GR"/>
        </w:rPr>
      </w:pPr>
      <w:r>
        <w:rPr>
          <w:rStyle w:val="ab"/>
        </w:rPr>
        <w:footnoteRef/>
      </w:r>
      <w:r w:rsidRPr="00B64E9F">
        <w:rPr>
          <w:lang w:val="el-GR"/>
        </w:rPr>
        <w:t xml:space="preserve">     </w:t>
      </w:r>
      <w:r>
        <w:rPr>
          <w:lang w:val="el-GR"/>
        </w:rPr>
        <w:t>Β</w:t>
      </w:r>
      <w:r w:rsidRPr="00B64E9F">
        <w:rPr>
          <w:lang w:val="el-GR"/>
        </w:rPr>
        <w:t>λ. Απόφαση ΣτΕ  Ολ 2325/2023.  «Συνεπώς, οι οικονομικοί φορείς οφείλουν να προσκομίζουν, ως αποδεικτικά μέσα προς απόδειξη της συμμόρφωσής τους με τα απαιτούμενα πρότυπα-συστήματα διασφάλισης ποιότητας, πιστοποιητικά εκδιδόμενα από φορείς διαπιστευμένους σύμφωνα με τον κανονισμό 765/2008.»</w:t>
      </w:r>
    </w:p>
  </w:footnote>
  <w:footnote w:id="10">
    <w:p w14:paraId="3E0B3DED" w14:textId="77777777" w:rsidR="006A74B8" w:rsidRPr="006566B6" w:rsidRDefault="006A74B8" w:rsidP="008E4CAF">
      <w:pPr>
        <w:pStyle w:val="af4"/>
        <w:rPr>
          <w:lang w:val="el-GR"/>
        </w:rPr>
      </w:pPr>
      <w:r w:rsidRPr="007626C4">
        <w:rPr>
          <w:rStyle w:val="ab"/>
        </w:rPr>
        <w:footnoteRef/>
      </w:r>
      <w:r w:rsidRPr="007626C4">
        <w:rPr>
          <w:rStyle w:val="a4"/>
          <w:lang w:val="el-GR"/>
        </w:rPr>
        <w:tab/>
      </w:r>
      <w:r w:rsidRPr="007626C4">
        <w:rPr>
          <w:lang w:val="el-GR"/>
        </w:rPr>
        <w:t xml:space="preserve">Άρθρο 78 </w:t>
      </w:r>
      <w:r>
        <w:rPr>
          <w:lang w:val="el-GR"/>
        </w:rPr>
        <w:t xml:space="preserve">του </w:t>
      </w:r>
      <w:r w:rsidRPr="007626C4">
        <w:rPr>
          <w:lang w:val="el-GR"/>
        </w:rPr>
        <w:t>ν. 4412/2016</w:t>
      </w:r>
    </w:p>
  </w:footnote>
  <w:footnote w:id="11">
    <w:p w14:paraId="3E0B3DEE" w14:textId="77777777" w:rsidR="006A74B8" w:rsidRPr="001943E8" w:rsidRDefault="006A74B8" w:rsidP="00DE2C65">
      <w:pPr>
        <w:pStyle w:val="af4"/>
        <w:rPr>
          <w:lang w:val="el-GR"/>
        </w:rPr>
      </w:pPr>
      <w:r>
        <w:rPr>
          <w:rStyle w:val="ab"/>
        </w:rPr>
        <w:footnoteRef/>
      </w:r>
      <w:r w:rsidRPr="005536B4">
        <w:rPr>
          <w:lang w:val="el-GR"/>
        </w:rPr>
        <w:t xml:space="preserve"> </w:t>
      </w:r>
      <w:r>
        <w:rPr>
          <w:lang w:val="el-GR"/>
        </w:rPr>
        <w:t xml:space="preserve">   </w:t>
      </w:r>
      <w:r w:rsidRPr="00E337D7">
        <w:rPr>
          <w:lang w:val="el-GR"/>
        </w:rPr>
        <w:t xml:space="preserve"> Άρθρο 104, σε συνδυασμό με τις παρ. 4 και 5 του άρθρου 105, του ν. 4412/2016 </w:t>
      </w:r>
      <w:r>
        <w:rPr>
          <w:lang w:val="el-GR"/>
        </w:rPr>
        <w:t xml:space="preserve"> </w:t>
      </w:r>
      <w:r w:rsidRPr="00040639">
        <w:rPr>
          <w:lang w:val="el-GR"/>
        </w:rPr>
        <w:t xml:space="preserve"> </w:t>
      </w:r>
    </w:p>
  </w:footnote>
  <w:footnote w:id="12">
    <w:p w14:paraId="3E0B3DEF" w14:textId="77777777" w:rsidR="006A74B8" w:rsidRPr="006B2C94" w:rsidRDefault="006A74B8"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r>
        <w:fldChar w:fldCharType="begin"/>
      </w:r>
      <w:r>
        <w:instrText>HYPERLINK</w:instrText>
      </w:r>
      <w:r w:rsidRPr="004E7208">
        <w:rPr>
          <w:lang w:val="el-GR"/>
        </w:rPr>
        <w:instrText xml:space="preserve"> "</w:instrText>
      </w:r>
      <w:r>
        <w:instrText>https</w:instrText>
      </w:r>
      <w:r w:rsidRPr="004E7208">
        <w:rPr>
          <w:lang w:val="el-GR"/>
        </w:rPr>
        <w:instrText>://</w:instrText>
      </w:r>
      <w:r>
        <w:instrText>espdint</w:instrText>
      </w:r>
      <w:r w:rsidRPr="004E7208">
        <w:rPr>
          <w:lang w:val="el-GR"/>
        </w:rPr>
        <w:instrText>.</w:instrText>
      </w:r>
      <w:r>
        <w:instrText>eprocurement</w:instrText>
      </w:r>
      <w:r w:rsidRPr="004E7208">
        <w:rPr>
          <w:lang w:val="el-GR"/>
        </w:rPr>
        <w:instrText>.</w:instrText>
      </w:r>
      <w:r>
        <w:instrText>gov</w:instrText>
      </w:r>
      <w:r w:rsidRPr="004E7208">
        <w:rPr>
          <w:lang w:val="el-GR"/>
        </w:rPr>
        <w:instrText>.</w:instrText>
      </w:r>
      <w:r>
        <w:instrText>gr</w:instrText>
      </w:r>
      <w:r w:rsidRPr="004E7208">
        <w:rPr>
          <w:lang w:val="el-GR"/>
        </w:rPr>
        <w:instrText>/" \</w:instrText>
      </w:r>
      <w:r>
        <w:instrText>t</w:instrText>
      </w:r>
      <w:r w:rsidRPr="004E7208">
        <w:rPr>
          <w:lang w:val="el-GR"/>
        </w:rPr>
        <w:instrText xml:space="preserve"> "_</w:instrText>
      </w:r>
      <w:r>
        <w:instrText>blank</w:instrText>
      </w:r>
      <w:r w:rsidRPr="004E7208">
        <w:rPr>
          <w:lang w:val="el-GR"/>
        </w:rPr>
        <w:instrText>"</w:instrText>
      </w:r>
      <w:r>
        <w:fldChar w:fldCharType="separate"/>
      </w:r>
      <w:r w:rsidRPr="006F5660">
        <w:rPr>
          <w:rStyle w:val="-"/>
          <w:lang w:val="el-GR"/>
        </w:rPr>
        <w:t>Promitheus ESPDint </w:t>
      </w:r>
      <w:r>
        <w:fldChar w:fldCharType="end"/>
      </w:r>
      <w:r w:rsidRPr="006F5660">
        <w:rPr>
          <w:lang w:val="el-GR"/>
        </w:rPr>
        <w:t>(</w:t>
      </w:r>
      <w:hyperlink r:id="rId1"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3" w:history="1">
        <w:r w:rsidRPr="006F5660">
          <w:rPr>
            <w:rStyle w:val="-"/>
            <w:lang w:val="el-GR"/>
          </w:rPr>
          <w:t>https://eur-lex.europa.eu/legal-content/EL/TXT/HTML/?uri=CELEX:32016R0007R(01)&amp;from=EL</w:t>
        </w:r>
      </w:hyperlink>
      <w:r>
        <w:rPr>
          <w:lang w:val="el-GR"/>
        </w:rPr>
        <w:t xml:space="preserve">  </w:t>
      </w:r>
    </w:p>
  </w:footnote>
  <w:footnote w:id="13">
    <w:p w14:paraId="3E0B3DF0" w14:textId="77777777" w:rsidR="006A74B8" w:rsidRPr="001943E8" w:rsidRDefault="006A74B8" w:rsidP="00E337D7">
      <w:pPr>
        <w:pStyle w:val="af4"/>
        <w:rPr>
          <w:lang w:val="el-GR"/>
        </w:rPr>
      </w:pPr>
      <w:r>
        <w:rPr>
          <w:rStyle w:val="ab"/>
        </w:rPr>
        <w:footnoteRef/>
      </w:r>
      <w:r w:rsidRPr="005536B4">
        <w:rPr>
          <w:lang w:val="el-GR"/>
        </w:rPr>
        <w:t xml:space="preserve"> </w:t>
      </w:r>
      <w:r>
        <w:rPr>
          <w:lang w:val="el-GR"/>
        </w:rPr>
        <w:t xml:space="preserve">   ο.π</w:t>
      </w:r>
      <w:r w:rsidRPr="00040639">
        <w:rPr>
          <w:lang w:val="el-GR"/>
        </w:rPr>
        <w:t xml:space="preserve"> </w:t>
      </w:r>
      <w:r>
        <w:rPr>
          <w:lang w:val="el-GR"/>
        </w:rPr>
        <w:t xml:space="preserve">βλ. </w:t>
      </w:r>
      <w:r w:rsidRPr="00040639">
        <w:rPr>
          <w:lang w:val="el-GR"/>
        </w:rPr>
        <w:t>Απόφαση ΣτΕ  Ολ 2325/2023</w:t>
      </w:r>
      <w:r w:rsidRPr="001943E8">
        <w:rPr>
          <w:lang w:val="el-GR"/>
        </w:rPr>
        <w:t xml:space="preserve"> </w:t>
      </w:r>
      <w:r w:rsidRPr="00040639">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w:t>
      </w:r>
      <w:r>
        <w:rPr>
          <w:i/>
          <w:lang w:val="el-GR"/>
        </w:rPr>
        <w:t xml:space="preserve"> </w:t>
      </w:r>
      <w:r w:rsidRPr="00040639">
        <w:rPr>
          <w:i/>
          <w:lang w:val="el-GR"/>
        </w:rPr>
        <w:t>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sidRPr="00040639">
        <w:rPr>
          <w:lang w:val="el-GR"/>
        </w:rPr>
        <w:t xml:space="preserve"> </w:t>
      </w:r>
    </w:p>
  </w:footnote>
  <w:footnote w:id="14">
    <w:p w14:paraId="3E0B3DF1" w14:textId="77777777" w:rsidR="006A74B8" w:rsidRPr="00BD65F6" w:rsidRDefault="006A74B8"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15">
    <w:p w14:paraId="3E0B3DF2" w14:textId="77777777" w:rsidR="006A74B8" w:rsidRPr="00125B0B" w:rsidRDefault="006A74B8" w:rsidP="00BE6996">
      <w:pPr>
        <w:pStyle w:val="af4"/>
        <w:rPr>
          <w:lang w:val="el-GR"/>
        </w:rPr>
      </w:pPr>
      <w:r>
        <w:rPr>
          <w:rStyle w:val="ab"/>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0649DF">
        <w:t>  </w:t>
      </w:r>
      <w:r w:rsidRPr="000649DF">
        <w:rPr>
          <w:lang w:val="el-GR"/>
        </w:rPr>
        <w:t>9 του άρθρου 73 του ν.</w:t>
      </w:r>
      <w:r w:rsidRPr="000649DF">
        <w:t> </w:t>
      </w:r>
      <w:r w:rsidRPr="000649DF">
        <w:rPr>
          <w:lang w:val="el-GR"/>
        </w:rPr>
        <w:t>4412/2016», ΦΕΚ Β/02-11-2022</w:t>
      </w:r>
    </w:p>
  </w:footnote>
  <w:footnote w:id="16">
    <w:p w14:paraId="3E0B3DF3" w14:textId="77777777" w:rsidR="006A74B8" w:rsidRPr="0029307B" w:rsidRDefault="006A74B8" w:rsidP="00C0210C">
      <w:pPr>
        <w:pStyle w:val="af4"/>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17">
    <w:p w14:paraId="3E0B3DF4" w14:textId="77777777" w:rsidR="006A74B8" w:rsidRPr="00AD1141" w:rsidRDefault="006A74B8" w:rsidP="00B46541">
      <w:pPr>
        <w:pStyle w:val="af4"/>
        <w:rPr>
          <w:lang w:val="el-GR"/>
        </w:rPr>
      </w:pPr>
      <w:r>
        <w:rPr>
          <w:rStyle w:val="ab"/>
        </w:rPr>
        <w:footnoteRef/>
      </w:r>
      <w:r w:rsidRPr="00AD1141">
        <w:rPr>
          <w:lang w:val="el-GR"/>
        </w:rPr>
        <w:t xml:space="preserve"> </w:t>
      </w:r>
      <w:r>
        <w:rPr>
          <w:lang w:val="el-GR"/>
        </w:rPr>
        <w:t xml:space="preserve">    Ο.π β</w:t>
      </w:r>
      <w:r w:rsidRPr="00AD1141">
        <w:rPr>
          <w:lang w:val="el-GR"/>
        </w:rPr>
        <w:t>λ. Απόφαση ΣτΕ  Ολ 2325/2023</w:t>
      </w:r>
    </w:p>
  </w:footnote>
  <w:footnote w:id="18">
    <w:p w14:paraId="3E0B3DF5" w14:textId="77777777" w:rsidR="006A74B8" w:rsidRPr="005B2FD1" w:rsidRDefault="006A74B8"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9">
    <w:p w14:paraId="3E0B3DF6" w14:textId="77777777" w:rsidR="006A74B8" w:rsidRPr="005B2FD1" w:rsidRDefault="006A74B8" w:rsidP="00B46541">
      <w:pPr>
        <w:pStyle w:val="af4"/>
        <w:rPr>
          <w:lang w:val="el-GR"/>
        </w:rPr>
      </w:pPr>
      <w:r>
        <w:rPr>
          <w:rStyle w:val="0"/>
        </w:rPr>
        <w:footnoteRef/>
      </w:r>
      <w:r w:rsidRPr="005B2FD1">
        <w:rPr>
          <w:lang w:val="el-GR"/>
        </w:rPr>
        <w:t xml:space="preserve"> </w:t>
      </w:r>
      <w:r>
        <w:rPr>
          <w:lang w:val="el-GR"/>
        </w:rPr>
        <w:t xml:space="preserve"> </w:t>
      </w:r>
      <w:r w:rsidRPr="005B2FD1">
        <w:rPr>
          <w:lang w:val="el-GR"/>
        </w:rPr>
        <w:t>Το πιστοποιητικό Ισχύουσας Εκπροσώπησης (καταχωρίσεις μεταβολών εκπροσώπησης) παρουσιάζει τις σχετικές με τη διοίκηση και εκπροσώπηση της εταιρείας καταχωρίσεις/μεταβολές στο Γενικό Εμπορικό Μητρώο.</w:t>
      </w:r>
    </w:p>
    <w:p w14:paraId="3E0B3DF7" w14:textId="77777777" w:rsidR="006A74B8" w:rsidRPr="005B2FD1" w:rsidRDefault="006A74B8" w:rsidP="00B46541">
      <w:pPr>
        <w:pStyle w:val="af4"/>
        <w:rPr>
          <w:lang w:val="el-GR"/>
        </w:rPr>
      </w:pPr>
      <w:r>
        <w:rPr>
          <w:lang w:val="el-GR"/>
        </w:rPr>
        <w:t xml:space="preserve">          </w:t>
      </w:r>
      <w:r w:rsidRPr="005B2FD1">
        <w:rPr>
          <w:lang w:val="el-GR"/>
        </w:rPr>
        <w:t xml:space="preserve">Το Αναλυτικό Πιστοποιητικό Εκπροσώπησης παρουσιάζει τα στοιχεία των προσώπων που διοικούν και εκπροσωπούν την εταιρεία αυτή τη στιγμή, καθώς και το εύρος των αρμοδιοτήτων </w:t>
      </w:r>
      <w:r>
        <w:rPr>
          <w:lang w:val="el-GR"/>
        </w:rPr>
        <w:t>τους.</w:t>
      </w:r>
    </w:p>
  </w:footnote>
  <w:footnote w:id="20">
    <w:p w14:paraId="3E0B3DF8" w14:textId="77777777" w:rsidR="006A74B8" w:rsidRPr="004931BD" w:rsidRDefault="006A74B8" w:rsidP="00B46541">
      <w:pPr>
        <w:pStyle w:val="af4"/>
        <w:rPr>
          <w:lang w:val="el-GR"/>
        </w:rPr>
      </w:pPr>
      <w:r>
        <w:rPr>
          <w:rStyle w:val="ab"/>
        </w:rPr>
        <w:footnoteRef/>
      </w:r>
      <w:r w:rsidRPr="00345B8C">
        <w:rPr>
          <w:lang w:val="el-GR"/>
        </w:rPr>
        <w:t xml:space="preserve"> </w:t>
      </w:r>
      <w:r>
        <w:rPr>
          <w:lang w:val="el-GR"/>
        </w:rPr>
        <w:t xml:space="preserve">Βλ. εγκύκλιο Υπουργείου Ανάπτυξης και Επενδύσεων με α.π. </w:t>
      </w:r>
      <w:r w:rsidRPr="004931BD">
        <w:rPr>
          <w:bCs/>
          <w:lang w:val="el-GR"/>
        </w:rPr>
        <w:t>39937 - 28-04</w:t>
      </w:r>
      <w:r w:rsidRPr="004931BD">
        <w:rPr>
          <w:b/>
          <w:bCs/>
          <w:lang w:val="el-GR"/>
        </w:rPr>
        <w:t>-</w:t>
      </w:r>
      <w:r w:rsidRPr="004931BD">
        <w:rPr>
          <w:bCs/>
          <w:lang w:val="el-GR"/>
        </w:rPr>
        <w:t>2023</w:t>
      </w:r>
      <w:r w:rsidRPr="004931BD">
        <w:rPr>
          <w:lang w:val="el-GR"/>
        </w:rPr>
        <w:t xml:space="preserve"> «</w:t>
      </w:r>
      <w:r w:rsidRPr="004931BD">
        <w:rPr>
          <w:bCs/>
          <w:lang w:val="el-GR"/>
        </w:rPr>
        <w:t>Εγκύκλιος Οδηγία – Διευκρινίσεις σχετικά με την απόδειξη καταλληλότητας για την άσκηση επαγγελματικής δραστηριότητας οικονομικών φορέων που δεν είναι υπόχρεοι εγγραφής στο Γ.Ε.ΜΗ.». (ΑΔΑ: ΩΖΥΓ46ΜΤΛΡ-ΖΟΨ)</w:t>
      </w:r>
      <w:r>
        <w:rPr>
          <w:bCs/>
          <w:lang w:val="el-GR"/>
        </w:rPr>
        <w:t>.</w:t>
      </w:r>
    </w:p>
  </w:footnote>
  <w:footnote w:id="21">
    <w:p w14:paraId="3E0B3DF9" w14:textId="77777777" w:rsidR="006A74B8" w:rsidRPr="006B2C94" w:rsidRDefault="006A74B8" w:rsidP="002B2F6A">
      <w:pPr>
        <w:pStyle w:val="af4"/>
        <w:rPr>
          <w:lang w:val="el-GR"/>
        </w:rPr>
      </w:pPr>
      <w:r>
        <w:rPr>
          <w:rStyle w:val="a4"/>
        </w:rPr>
        <w:footnoteRef/>
      </w:r>
      <w:r>
        <w:rPr>
          <w:lang w:val="el-GR"/>
        </w:rPr>
        <w:tab/>
        <w:t>Άρθρο 96, παρ. 7 του ν. 4412/2016</w:t>
      </w:r>
    </w:p>
  </w:footnote>
  <w:footnote w:id="22">
    <w:p w14:paraId="3E0B3DFA" w14:textId="77777777" w:rsidR="006A74B8" w:rsidRPr="002C0076" w:rsidRDefault="006A74B8" w:rsidP="005202EA">
      <w:pPr>
        <w:pStyle w:val="af4"/>
        <w:rPr>
          <w:lang w:val="el-GR"/>
        </w:rPr>
      </w:pPr>
      <w:r w:rsidRPr="005A0CDE">
        <w:rPr>
          <w:rStyle w:val="ab"/>
          <w:rFonts w:cs="Calibri"/>
        </w:rPr>
        <w:footnoteRef/>
      </w:r>
      <w:r w:rsidRPr="002C0076">
        <w:rPr>
          <w:lang w:val="el-GR"/>
        </w:rPr>
        <w:t xml:space="preserve"> </w:t>
      </w:r>
      <w:r>
        <w:rPr>
          <w:lang w:val="el-GR"/>
        </w:rPr>
        <w:t xml:space="preserve">     Βλ. ΔΕΦ Αθηνών ΙΓ Τμήμα ( Ακυρ) 728/2023</w:t>
      </w:r>
    </w:p>
  </w:footnote>
  <w:footnote w:id="23">
    <w:p w14:paraId="3E0B3DFB" w14:textId="77777777" w:rsidR="006A74B8" w:rsidRPr="00E51FC7" w:rsidRDefault="006A74B8" w:rsidP="005202EA">
      <w:pPr>
        <w:pStyle w:val="af4"/>
        <w:rPr>
          <w:lang w:val="el-GR"/>
        </w:rPr>
      </w:pPr>
      <w:r>
        <w:rPr>
          <w:rStyle w:val="ab"/>
        </w:rPr>
        <w:footnoteRef/>
      </w:r>
      <w:r w:rsidRPr="00E51FC7">
        <w:rPr>
          <w:lang w:val="el-GR"/>
        </w:rPr>
        <w:t xml:space="preserve"> </w:t>
      </w:r>
      <w:r>
        <w:rPr>
          <w:lang w:val="el-GR"/>
        </w:rPr>
        <w:tab/>
        <w:t xml:space="preserve">ο.π. υποσ. με αρ. 167 και εκεί παρατιθέμενη νομολογία </w:t>
      </w:r>
      <w:r w:rsidRPr="002C0076">
        <w:rPr>
          <w:szCs w:val="24"/>
          <w:lang w:val="el-GR"/>
        </w:rPr>
        <w:t>(ΔΕφΑθηνών 355/2022, ΣτΕ 1187/2020</w:t>
      </w:r>
      <w:r>
        <w:rPr>
          <w:szCs w:val="24"/>
          <w:lang w:val="el-GR"/>
        </w:rPr>
        <w:t>).</w:t>
      </w:r>
    </w:p>
  </w:footnote>
  <w:footnote w:id="24">
    <w:p w14:paraId="3E0B3DFC" w14:textId="77777777" w:rsidR="006A74B8" w:rsidRPr="00F93782" w:rsidRDefault="006A74B8"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25">
    <w:p w14:paraId="3E0B3DFD" w14:textId="77777777" w:rsidR="006A74B8" w:rsidRPr="005A0CDE" w:rsidRDefault="006A74B8" w:rsidP="00B46541">
      <w:pPr>
        <w:pStyle w:val="-HTML"/>
        <w:ind w:left="426" w:hanging="426"/>
        <w:jc w:val="both"/>
        <w:rPr>
          <w:lang w:val="el-GR"/>
        </w:rPr>
      </w:pPr>
      <w:r w:rsidRPr="002C41FF">
        <w:rPr>
          <w:rStyle w:val="ab"/>
          <w:lang w:val="en-IE"/>
        </w:rPr>
        <w:footnoteRef/>
      </w:r>
      <w:r w:rsidRPr="005A0CDE">
        <w:rPr>
          <w:rStyle w:val="ab"/>
          <w:lang w:val="el-GR"/>
        </w:rPr>
        <w:t xml:space="preserve"> </w:t>
      </w:r>
      <w:r w:rsidRPr="005A0CDE">
        <w:rPr>
          <w:rFonts w:ascii="Calibri" w:hAnsi="Calibri" w:cs="Calibri"/>
          <w:sz w:val="18"/>
          <w:lang w:val="el-GR" w:eastAsia="ar-SA"/>
        </w:rPr>
        <w:t xml:space="preserve">  Βλ. σχετικά, τις  παραγράφους 1 και 3 του άρθρου: «1. […]</w:t>
      </w:r>
      <w:r w:rsidRPr="005A0CDE">
        <w:rPr>
          <w:rFonts w:ascii="Calibri" w:hAnsi="Calibri" w:cs="Calibri"/>
          <w:i/>
          <w:sz w:val="18"/>
          <w:lang w:val="el-GR" w:eastAsia="ar-SA"/>
        </w:rPr>
        <w:t xml:space="preserve">Στις περιπτώσεις που ο νόμος απαιτεί βεβαίωση του γνησίου της    υπογραφής του ενδιαφερομένου, αρκεί η εγκεκριμένη ηλεκτρονική υπογραφή ή η εγκεκριμένη ηλεκτρονική σφραγίδα του ενδιαφερομένου, εφόσον το έγγραφο διακινείται ηλεκτρονικά» […] 3. Τα ηλεκτρονικά έγγραφα υποβάλλονται και γίνονται υποχρεωτικά αποδεκτά, σύμφωνα με τα οριζόμενα στα άρθρα 13 έως 15 του ν. </w:t>
      </w:r>
      <w:hyperlink w:history="1">
        <w:r w:rsidRPr="005A0CDE">
          <w:rPr>
            <w:rFonts w:ascii="Calibri" w:hAnsi="Calibri" w:cs="Calibri"/>
            <w:i/>
            <w:sz w:val="18"/>
            <w:lang w:val="el-GR" w:eastAsia="ar-SA"/>
          </w:rPr>
          <w:t>4727/2020</w:t>
        </w:r>
      </w:hyperlink>
      <w:r w:rsidRPr="005A0CDE">
        <w:rPr>
          <w:rFonts w:ascii="Calibri" w:hAnsi="Calibri" w:cs="Calibri"/>
          <w:i/>
          <w:sz w:val="18"/>
          <w:lang w:val="el-GR" w:eastAsia="ar-SA"/>
        </w:rPr>
        <w:t xml:space="preserve"> (</w:t>
      </w:r>
      <w:hyperlink w:history="1">
        <w:r w:rsidRPr="005A0CDE">
          <w:rPr>
            <w:rFonts w:ascii="Calibri" w:hAnsi="Calibri" w:cs="Calibri"/>
            <w:i/>
            <w:sz w:val="18"/>
            <w:lang w:val="el-GR" w:eastAsia="ar-SA"/>
          </w:rPr>
          <w:t>Α` 184</w:t>
        </w:r>
      </w:hyperlink>
      <w:r w:rsidRPr="005A0CDE">
        <w:rPr>
          <w:rFonts w:ascii="Calibri" w:hAnsi="Calibri" w:cs="Calibri"/>
          <w:i/>
          <w:sz w:val="18"/>
          <w:lang w:val="el-GR" w:eastAsia="ar-SA"/>
        </w:rPr>
        <w:t>).</w:t>
      </w:r>
    </w:p>
  </w:footnote>
  <w:footnote w:id="26">
    <w:p w14:paraId="3E0B3DFE" w14:textId="77777777" w:rsidR="006A74B8" w:rsidRPr="001036EA" w:rsidRDefault="006A74B8" w:rsidP="00130942">
      <w:pPr>
        <w:pStyle w:val="af4"/>
        <w:ind w:left="426" w:hanging="426"/>
        <w:rPr>
          <w:lang w:val="el-GR"/>
        </w:rPr>
      </w:pPr>
      <w:r>
        <w:rPr>
          <w:rStyle w:val="a8"/>
        </w:rPr>
        <w:footnoteRef/>
      </w:r>
      <w:r>
        <w:rPr>
          <w:lang w:val="el-GR"/>
        </w:rPr>
        <w:tab/>
        <w:t>Άρθρο 90 παρ. 2 και 4 του ν. 4412/2016.</w:t>
      </w:r>
    </w:p>
  </w:footnote>
  <w:footnote w:id="27">
    <w:p w14:paraId="3E0B3DFF" w14:textId="77777777" w:rsidR="006A74B8" w:rsidRPr="001101C6" w:rsidRDefault="006A74B8" w:rsidP="0084517C">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28">
    <w:p w14:paraId="3E0B3E00" w14:textId="77777777" w:rsidR="006A74B8" w:rsidRPr="00BD65F6" w:rsidRDefault="006A74B8"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29">
    <w:p w14:paraId="3E0B3E01" w14:textId="77777777" w:rsidR="006A74B8" w:rsidRPr="00BD65F6" w:rsidRDefault="006A74B8"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30">
    <w:p w14:paraId="3E0B3E02" w14:textId="77777777" w:rsidR="006A74B8" w:rsidRPr="00841073" w:rsidRDefault="006A74B8"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31">
    <w:p w14:paraId="3E0B3E03" w14:textId="77777777" w:rsidR="006A74B8" w:rsidRPr="002913F6" w:rsidRDefault="006A74B8" w:rsidP="005B1D5A">
      <w:pPr>
        <w:pStyle w:val="af4"/>
        <w:rPr>
          <w:lang w:val="el-GR"/>
        </w:rPr>
      </w:pPr>
      <w:r>
        <w:rPr>
          <w:rStyle w:val="a8"/>
        </w:rPr>
        <w:footnoteRef/>
      </w:r>
      <w:r>
        <w:rPr>
          <w:lang w:val="el-GR"/>
        </w:rPr>
        <w:tab/>
        <w:t>Άρθρο 105 παρ. 7 του ν. 4412/2016, όπως τροποποιήθηκε από το άρθρο 45 του ν. 4782/2021.</w:t>
      </w:r>
    </w:p>
  </w:footnote>
  <w:footnote w:id="32">
    <w:p w14:paraId="3E0B3E04" w14:textId="77777777" w:rsidR="006A74B8" w:rsidRPr="002913F6" w:rsidRDefault="006A74B8" w:rsidP="00A265B6">
      <w:pPr>
        <w:pStyle w:val="af4"/>
        <w:rPr>
          <w:lang w:val="el-GR"/>
        </w:rPr>
      </w:pPr>
      <w:r>
        <w:rPr>
          <w:rStyle w:val="a8"/>
        </w:rPr>
        <w:footnoteRef/>
      </w:r>
      <w:r>
        <w:rPr>
          <w:lang w:val="el-GR"/>
        </w:rPr>
        <w:tab/>
        <w:t>Άρθρο 105 παρ. 8 του ν. 4412/2016, όπως τροποποιήθηκε με το άρθρο 45 του ν. 4782/2021.</w:t>
      </w:r>
    </w:p>
  </w:footnote>
  <w:footnote w:id="33">
    <w:p w14:paraId="3E0B3E05" w14:textId="77777777" w:rsidR="006A74B8" w:rsidRPr="00827575" w:rsidRDefault="006A74B8"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34">
    <w:p w14:paraId="3E0B3E06" w14:textId="77777777" w:rsidR="006A74B8" w:rsidRPr="007C4E1D" w:rsidRDefault="006A74B8" w:rsidP="00072601">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35">
    <w:p w14:paraId="3E0B3E07" w14:textId="77777777" w:rsidR="006A74B8" w:rsidRPr="00F40EF3" w:rsidRDefault="006A74B8" w:rsidP="00072601">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36">
    <w:p w14:paraId="3E0B3E08" w14:textId="77777777" w:rsidR="006A74B8" w:rsidRPr="00F40EF3" w:rsidRDefault="006A74B8" w:rsidP="00160FCE">
      <w:pPr>
        <w:pStyle w:val="af4"/>
        <w:rPr>
          <w:lang w:val="el-GR"/>
        </w:rPr>
      </w:pPr>
      <w:r>
        <w:rPr>
          <w:rStyle w:val="ab"/>
        </w:rPr>
        <w:footnoteRef/>
      </w:r>
      <w:r w:rsidRPr="006A44BE">
        <w:rPr>
          <w:lang w:val="el-GR"/>
        </w:rPr>
        <w:t xml:space="preserve"> Πρβλ άρθρο 372 παρ. 6 του ν. 4412/2016.</w:t>
      </w:r>
    </w:p>
  </w:footnote>
  <w:footnote w:id="37">
    <w:p w14:paraId="3E0B3E09" w14:textId="77777777" w:rsidR="006A74B8" w:rsidRPr="006B2C94" w:rsidRDefault="006A74B8" w:rsidP="004C3766">
      <w:pPr>
        <w:pStyle w:val="af4"/>
        <w:rPr>
          <w:lang w:val="el-GR"/>
        </w:rPr>
      </w:pPr>
      <w:r>
        <w:rPr>
          <w:rStyle w:val="a4"/>
        </w:rPr>
        <w:footnoteRef/>
      </w:r>
      <w:r>
        <w:rPr>
          <w:lang w:val="el-GR"/>
        </w:rPr>
        <w:tab/>
      </w:r>
      <w:r w:rsidRPr="00BC18AC">
        <w:rPr>
          <w:lang w:val="el-GR"/>
        </w:rPr>
        <w:t>Π</w:t>
      </w:r>
      <w:r w:rsidRPr="00360444">
        <w:rPr>
          <w:lang w:val="el-GR"/>
        </w:rPr>
        <w:t xml:space="preserve">αρ. </w:t>
      </w:r>
      <w:r w:rsidRPr="006C51DC">
        <w:rPr>
          <w:lang w:val="el-GR"/>
        </w:rPr>
        <w:t>4</w:t>
      </w:r>
      <w:r w:rsidRPr="00670EE8">
        <w:rPr>
          <w:lang w:val="el-GR"/>
        </w:rPr>
        <w:t xml:space="preserve"> του άρθρου</w:t>
      </w:r>
      <w:r w:rsidRPr="001839AA">
        <w:rPr>
          <w:lang w:val="el-GR"/>
        </w:rPr>
        <w:t xml:space="preserve"> 131</w:t>
      </w:r>
      <w:r w:rsidRPr="00353AF0">
        <w:rPr>
          <w:lang w:val="el-GR"/>
        </w:rPr>
        <w:t xml:space="preserve"> του ν. 4412/2016. </w:t>
      </w:r>
      <w:r>
        <w:rPr>
          <w:lang w:val="el-GR"/>
        </w:rPr>
        <w:t>Β</w:t>
      </w:r>
      <w:r w:rsidRPr="007512C7">
        <w:rPr>
          <w:lang w:val="el-GR"/>
        </w:rPr>
        <w:t>λ</w:t>
      </w:r>
      <w:r>
        <w:rPr>
          <w:lang w:val="el-GR"/>
        </w:rPr>
        <w:t>.</w:t>
      </w:r>
      <w:r w:rsidRPr="007512C7">
        <w:rPr>
          <w:lang w:val="el-GR"/>
        </w:rPr>
        <w:t xml:space="preserve"> και παρ. 2.2.8.2 της παρούσ</w:t>
      </w:r>
      <w:r>
        <w:rPr>
          <w:lang w:val="el-GR"/>
        </w:rPr>
        <w:t>α</w:t>
      </w:r>
      <w:r w:rsidRPr="007512C7">
        <w:rPr>
          <w:lang w:val="el-GR"/>
        </w:rPr>
        <w:t>ς.</w:t>
      </w:r>
    </w:p>
  </w:footnote>
  <w:footnote w:id="38">
    <w:p w14:paraId="3E0B3E0A" w14:textId="77777777" w:rsidR="006A74B8" w:rsidRPr="00BD65F6" w:rsidRDefault="006A74B8" w:rsidP="004C3766">
      <w:pPr>
        <w:pStyle w:val="af4"/>
        <w:rPr>
          <w:lang w:val="el-GR"/>
        </w:rPr>
      </w:pPr>
      <w:r>
        <w:rPr>
          <w:rStyle w:val="a8"/>
        </w:rPr>
        <w:footnoteRef/>
      </w:r>
      <w:r>
        <w:rPr>
          <w:lang w:val="el-GR"/>
        </w:rPr>
        <w:tab/>
      </w:r>
      <w:r w:rsidRPr="00AC0B40">
        <w:rPr>
          <w:lang w:val="el-GR"/>
        </w:rPr>
        <w:t>Δυνατότητα της Α.Α. να προβλέψει στη διακήρυξη ρήτρες αναθεώρησης/ προαιρέσεις. Στην περίπτωση αυτή και εφόσον πρόκειται για σαφείς, ακριβείς και ρητές ρήτρες αναθεώρησης, στις οποίες μπορεί να περιλαμβάνονται και ρήτρες αναθεώρησης τιμών ή προαιρέσεις, επιτρέπεται η τροποποίηση της σύμβασης χωρίς νέα διαδικασία σύναψης, ανεξαρτήτως της χρηματικής αξίας της τροποποίησης. Οι ρήτρες αυτές αναφέρουν το αντικείμενο και τη φύση των ενδεχόμενων τροποποιήσεων ή προαιρέσεων, καθώς και τους όρους υπό τους οποίους μπορούν να ενεργοποιηθούν. Οι προβλεπόμενες τροποποιήσεις ή προαιρέσεις δε</w:t>
      </w:r>
      <w:r>
        <w:rPr>
          <w:lang w:val="el-GR"/>
        </w:rPr>
        <w:t>ν</w:t>
      </w:r>
      <w:r w:rsidRPr="00AC0B40">
        <w:rPr>
          <w:lang w:val="el-GR"/>
        </w:rPr>
        <w:t xml:space="preserve">  πρέπει να μεταβάλουν τη συνολική φύση της σύμβασης (</w:t>
      </w:r>
      <w:r>
        <w:rPr>
          <w:lang w:val="el-GR"/>
        </w:rPr>
        <w:t>Β</w:t>
      </w:r>
      <w:r w:rsidRPr="00AC0B40">
        <w:rPr>
          <w:lang w:val="el-GR"/>
        </w:rPr>
        <w:t>λ. άρθρο 132 παρ. 1 α</w:t>
      </w:r>
      <w:r>
        <w:rPr>
          <w:lang w:val="el-GR"/>
        </w:rPr>
        <w:t>΄</w:t>
      </w:r>
      <w:r w:rsidRPr="00AC0B40">
        <w:rPr>
          <w:lang w:val="el-GR"/>
        </w:rPr>
        <w:t xml:space="preserve"> του ν. 4412/2016).</w:t>
      </w:r>
    </w:p>
  </w:footnote>
  <w:footnote w:id="39">
    <w:p w14:paraId="3E0B3E0B" w14:textId="77777777" w:rsidR="006A74B8" w:rsidRPr="00FF4138" w:rsidRDefault="006A74B8"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40">
    <w:p w14:paraId="3E0B3E0C" w14:textId="77777777" w:rsidR="006A74B8" w:rsidRPr="001F7E31" w:rsidRDefault="006A74B8" w:rsidP="00C14326">
      <w:pPr>
        <w:pStyle w:val="af4"/>
        <w:rPr>
          <w:lang w:val="el-GR"/>
        </w:rPr>
      </w:pPr>
      <w:r>
        <w:rPr>
          <w:rStyle w:val="ab"/>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41">
    <w:p w14:paraId="3E0B3E0D" w14:textId="77777777" w:rsidR="006A74B8" w:rsidRPr="00E97D1B" w:rsidRDefault="006A74B8" w:rsidP="005052FB">
      <w:pPr>
        <w:pStyle w:val="af4"/>
        <w:rPr>
          <w:ins w:id="414" w:author="Συντάκτης"/>
          <w:del w:id="415" w:author="Συντάκτης"/>
          <w:lang w:val="el-GR"/>
        </w:rPr>
      </w:pPr>
      <w:r w:rsidRPr="00022C43">
        <w:rPr>
          <w:rStyle w:val="0"/>
        </w:rPr>
        <w:footnoteRef/>
      </w:r>
      <w:r w:rsidRPr="005A0CDE">
        <w:rPr>
          <w:lang w:val="el-GR"/>
        </w:rPr>
        <w:t xml:space="preserve">  </w:t>
      </w:r>
      <w:r w:rsidRPr="005A0CDE">
        <w:rPr>
          <w:lang w:val="el-GR"/>
        </w:rPr>
        <w:tab/>
      </w:r>
      <w:r>
        <w:rPr>
          <w:lang w:val="el-GR"/>
        </w:rPr>
        <w:t>Ά</w:t>
      </w:r>
      <w:r w:rsidRPr="00022C43">
        <w:rPr>
          <w:lang w:val="el-GR"/>
        </w:rPr>
        <w:t>ρθρο</w:t>
      </w:r>
      <w:r w:rsidRPr="005A0CDE">
        <w:rPr>
          <w:lang w:val="el-GR"/>
        </w:rPr>
        <w:t xml:space="preserve"> 205</w:t>
      </w:r>
      <w:r w:rsidRPr="00022C43">
        <w:rPr>
          <w:lang w:val="el-GR"/>
        </w:rPr>
        <w:t>Α</w:t>
      </w:r>
      <w:r w:rsidRPr="005A0CDE">
        <w:rPr>
          <w:lang w:val="el-GR"/>
        </w:rPr>
        <w:t xml:space="preserve"> </w:t>
      </w:r>
      <w:r w:rsidRPr="00022C43">
        <w:rPr>
          <w:lang w:val="el-GR"/>
        </w:rPr>
        <w:t>του</w:t>
      </w:r>
      <w:r w:rsidRPr="005A0CDE">
        <w:rPr>
          <w:lang w:val="el-GR"/>
        </w:rPr>
        <w:t xml:space="preserve"> </w:t>
      </w:r>
      <w:r w:rsidRPr="00022C43">
        <w:rPr>
          <w:lang w:val="el-GR"/>
        </w:rPr>
        <w:t>ν</w:t>
      </w:r>
      <w:r w:rsidRPr="005A0CDE">
        <w:rPr>
          <w:lang w:val="el-GR"/>
        </w:rPr>
        <w:t>. 4412/2016</w:t>
      </w:r>
    </w:p>
  </w:footnote>
  <w:footnote w:id="42">
    <w:p w14:paraId="3E0B3E0E" w14:textId="77777777" w:rsidR="006A74B8" w:rsidRPr="005A0CDE" w:rsidRDefault="006A74B8" w:rsidP="004C3766">
      <w:pPr>
        <w:pStyle w:val="af4"/>
        <w:rPr>
          <w:lang w:val="en-US"/>
        </w:rPr>
      </w:pPr>
      <w:r w:rsidRPr="00E377E2">
        <w:rPr>
          <w:rStyle w:val="ab"/>
        </w:rPr>
        <w:footnoteRef/>
      </w:r>
      <w:r w:rsidRPr="00E377E2">
        <w:rPr>
          <w:lang w:val="el-GR"/>
        </w:rPr>
        <w:t xml:space="preserve"> </w:t>
      </w:r>
      <w:r>
        <w:rPr>
          <w:lang w:val="el-GR"/>
        </w:rPr>
        <w:t>Β</w:t>
      </w:r>
      <w:r w:rsidRPr="00E377E2">
        <w:rPr>
          <w:lang w:val="el-GR"/>
        </w:rPr>
        <w:t>λ. ιδίως Πράξεις Ελ.Συν.  Κλ</w:t>
      </w:r>
      <w:r w:rsidRPr="005A0CDE">
        <w:rPr>
          <w:lang w:val="en-US"/>
        </w:rPr>
        <w:t xml:space="preserve">. </w:t>
      </w:r>
      <w:r w:rsidRPr="00E377E2">
        <w:rPr>
          <w:lang w:val="el-GR"/>
        </w:rPr>
        <w:t>ΣΤ΄</w:t>
      </w:r>
      <w:r w:rsidRPr="005A0CDE">
        <w:rPr>
          <w:lang w:val="en-US"/>
        </w:rPr>
        <w:t xml:space="preserve">373/2019 &amp; 158/2019. </w:t>
      </w:r>
    </w:p>
  </w:footnote>
  <w:footnote w:id="43">
    <w:p w14:paraId="3E0B3E0F" w14:textId="77777777" w:rsidR="006A74B8" w:rsidRPr="00CD27F2" w:rsidRDefault="006A74B8" w:rsidP="006E4901">
      <w:pPr>
        <w:pStyle w:val="af4"/>
        <w:rPr>
          <w:lang w:val="en-US"/>
        </w:rPr>
      </w:pPr>
      <w:r>
        <w:rPr>
          <w:rStyle w:val="ab"/>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r>
        <w:rPr>
          <w:lang w:val="en-US"/>
        </w:rPr>
        <w:t>anager</w:t>
      </w:r>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r w:rsidRPr="00603221">
        <w:rPr>
          <w:lang w:val="el-GR"/>
        </w:rPr>
        <w:t>κλπ</w:t>
      </w:r>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B3DB8" w14:textId="77777777" w:rsidR="006A74B8" w:rsidRDefault="006A74B8" w:rsidP="11E90C04">
    <w:pPr>
      <w:pStyle w:val="af3"/>
      <w:pBdr>
        <w:bottom w:val="single" w:sz="4" w:space="1" w:color="000000"/>
      </w:pBdr>
      <w:rPr>
        <w:i/>
        <w:iCs/>
        <w:sz w:val="20"/>
        <w:szCs w:val="20"/>
        <w:lang w:val="el-GR"/>
      </w:rPr>
    </w:pPr>
    <w:r w:rsidRPr="11E90C04">
      <w:rPr>
        <w:i/>
        <w:iCs/>
        <w:sz w:val="20"/>
        <w:szCs w:val="20"/>
        <w:lang w:val="el-GR"/>
      </w:rPr>
      <w:t xml:space="preserve">Διακήρυξη Ηλεκτρονικού Ανοικτού Διεθνούς Άνω των Ορίων Διαγωνισμού για το Έργο «Υπηρεσίες </w:t>
    </w:r>
    <w:r>
      <w:rPr>
        <w:i/>
        <w:iCs/>
        <w:sz w:val="20"/>
        <w:szCs w:val="20"/>
        <w:lang w:val="el-GR"/>
      </w:rPr>
      <w:t>γραφείου ενημέρωσης και υποστήριξης Προγράμματος</w:t>
    </w:r>
    <w:r w:rsidRPr="00CF34CF">
      <w:rPr>
        <w:i/>
        <w:iCs/>
        <w:sz w:val="20"/>
        <w:szCs w:val="20"/>
        <w:lang w:val="el-GR"/>
      </w:rPr>
      <w:t xml:space="preserve"> “</w:t>
    </w:r>
    <w:r>
      <w:rPr>
        <w:i/>
        <w:iCs/>
        <w:sz w:val="20"/>
        <w:szCs w:val="20"/>
        <w:lang w:val="el-GR"/>
      </w:rPr>
      <w:t xml:space="preserve">Κουπόνι Συνδεσιμότητας </w:t>
    </w:r>
    <w:r>
      <w:rPr>
        <w:i/>
        <w:iCs/>
        <w:sz w:val="20"/>
        <w:szCs w:val="20"/>
        <w:lang w:val="en-US"/>
      </w:rPr>
      <w:t>Gigabit</w:t>
    </w:r>
    <w:r w:rsidRPr="00CF34CF">
      <w:rPr>
        <w:i/>
        <w:iCs/>
        <w:sz w:val="20"/>
        <w:szCs w:val="20"/>
        <w:lang w:val="el-GR"/>
      </w:rPr>
      <w:t>”</w:t>
    </w:r>
    <w:r w:rsidRPr="00C161DC">
      <w:rPr>
        <w:i/>
        <w:iCs/>
        <w:sz w:val="20"/>
        <w:szCs w:val="20"/>
        <w:lang w:val="el-GR"/>
      </w:rPr>
      <w:t xml:space="preserve"> (</w:t>
    </w:r>
    <w:r>
      <w:rPr>
        <w:i/>
        <w:iCs/>
        <w:sz w:val="20"/>
        <w:szCs w:val="20"/>
        <w:lang w:val="en-US"/>
      </w:rPr>
      <w:t>Help</w:t>
    </w:r>
    <w:r w:rsidRPr="00C161DC">
      <w:rPr>
        <w:i/>
        <w:iCs/>
        <w:sz w:val="20"/>
        <w:szCs w:val="20"/>
        <w:lang w:val="el-GR"/>
      </w:rPr>
      <w:t xml:space="preserve"> </w:t>
    </w:r>
    <w:r>
      <w:rPr>
        <w:i/>
        <w:iCs/>
        <w:sz w:val="20"/>
        <w:szCs w:val="20"/>
        <w:lang w:val="en-US"/>
      </w:rPr>
      <w:t>Desk</w:t>
    </w:r>
    <w:r w:rsidRPr="00C161DC">
      <w:rPr>
        <w:i/>
        <w:iCs/>
        <w:sz w:val="20"/>
        <w:szCs w:val="20"/>
        <w:lang w:val="el-GR"/>
      </w:rPr>
      <w:t>)</w:t>
    </w:r>
    <w:r w:rsidRPr="11E90C04">
      <w:rPr>
        <w:i/>
        <w:i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6A74B8" w:rsidRPr="004E7208" w14:paraId="3E0B3DC2" w14:textId="77777777" w:rsidTr="006D5714">
      <w:trPr>
        <w:trHeight w:val="417"/>
      </w:trPr>
      <w:tc>
        <w:tcPr>
          <w:tcW w:w="2869" w:type="dxa"/>
          <w:vMerge w:val="restart"/>
          <w:tcBorders>
            <w:top w:val="nil"/>
            <w:left w:val="nil"/>
            <w:bottom w:val="nil"/>
            <w:right w:val="nil"/>
          </w:tcBorders>
          <w:shd w:val="clear" w:color="auto" w:fill="auto"/>
        </w:tcPr>
        <w:p w14:paraId="3E0B3DC0" w14:textId="77777777" w:rsidR="006A74B8" w:rsidRPr="00FC0EB4" w:rsidRDefault="006A74B8" w:rsidP="000C294E">
          <w:pPr>
            <w:spacing w:after="0"/>
            <w:ind w:right="-442"/>
            <w:jc w:val="left"/>
            <w:rPr>
              <w:b/>
              <w:lang w:val="en-US"/>
            </w:rPr>
          </w:pPr>
          <w:bookmarkStart w:id="11" w:name="_Hlk84505579"/>
          <w:r>
            <w:rPr>
              <w:noProof/>
              <w:lang w:eastAsia="en-GB"/>
            </w:rPr>
            <w:drawing>
              <wp:inline distT="0" distB="0" distL="0" distR="0" wp14:anchorId="3E0B3DDE" wp14:editId="3E0B3DDF">
                <wp:extent cx="1762085" cy="543281"/>
                <wp:effectExtent l="0" t="0" r="0" b="9169"/>
                <wp:docPr id="163437768" name="Picture 16"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3E0B3DC1" w14:textId="77777777" w:rsidR="006A74B8" w:rsidRPr="00C82832" w:rsidRDefault="006A74B8" w:rsidP="000C294E">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rFonts w:ascii="Symbol" w:eastAsia="Symbol" w:hAnsi="Symbol" w:cs="Symbol"/>
              <w:sz w:val="16"/>
              <w:szCs w:val="16"/>
            </w:rPr>
            <w:t></w:t>
          </w:r>
          <w:r w:rsidRPr="00C82832">
            <w:rPr>
              <w:sz w:val="16"/>
              <w:szCs w:val="16"/>
              <w:lang w:val="el-GR"/>
            </w:rPr>
            <w:t xml:space="preserve">  </w:t>
          </w:r>
          <w:proofErr w:type="spellStart"/>
          <w:r w:rsidRPr="00C82832">
            <w:rPr>
              <w:sz w:val="16"/>
              <w:szCs w:val="16"/>
              <w:lang w:val="el-GR"/>
            </w:rPr>
            <w:t>Τηλ</w:t>
          </w:r>
          <w:proofErr w:type="spellEnd"/>
          <w:r w:rsidRPr="00C82832">
            <w:rPr>
              <w:sz w:val="16"/>
              <w:szCs w:val="16"/>
              <w:lang w:val="el-GR"/>
            </w:rPr>
            <w:t xml:space="preserve">.: 213 1300 700  </w:t>
          </w:r>
          <w:r w:rsidRPr="00FC0EB4">
            <w:rPr>
              <w:rFonts w:ascii="Symbol" w:eastAsia="Symbol" w:hAnsi="Symbol" w:cs="Symbol"/>
              <w:sz w:val="16"/>
              <w:szCs w:val="16"/>
            </w:rPr>
            <w:t></w:t>
          </w:r>
          <w:r w:rsidRPr="00C82832">
            <w:rPr>
              <w:sz w:val="16"/>
              <w:szCs w:val="16"/>
              <w:lang w:val="el-GR"/>
            </w:rPr>
            <w:t xml:space="preserve">  </w:t>
          </w:r>
          <w:r w:rsidRPr="00FC0EB4">
            <w:rPr>
              <w:sz w:val="16"/>
              <w:szCs w:val="16"/>
            </w:rPr>
            <w:t>Fax</w:t>
          </w:r>
          <w:r w:rsidRPr="00C82832">
            <w:rPr>
              <w:sz w:val="16"/>
              <w:szCs w:val="16"/>
              <w:lang w:val="el-GR"/>
            </w:rPr>
            <w:t>: 213 1300 800-1</w:t>
          </w:r>
        </w:p>
      </w:tc>
    </w:tr>
    <w:tr w:rsidR="006A74B8" w:rsidRPr="003116DE" w14:paraId="3E0B3DC5" w14:textId="77777777" w:rsidTr="006D5714">
      <w:tc>
        <w:tcPr>
          <w:tcW w:w="2869" w:type="dxa"/>
          <w:vMerge/>
          <w:tcBorders>
            <w:left w:val="nil"/>
            <w:bottom w:val="nil"/>
            <w:right w:val="nil"/>
          </w:tcBorders>
          <w:shd w:val="clear" w:color="auto" w:fill="auto"/>
        </w:tcPr>
        <w:p w14:paraId="3E0B3DC3" w14:textId="77777777" w:rsidR="006A74B8" w:rsidRPr="00C82832" w:rsidRDefault="006A74B8" w:rsidP="000C294E">
          <w:pPr>
            <w:spacing w:after="0"/>
            <w:ind w:right="-442"/>
            <w:jc w:val="left"/>
            <w:rPr>
              <w:b/>
              <w:lang w:val="el-GR"/>
            </w:rPr>
          </w:pPr>
        </w:p>
      </w:tc>
      <w:tc>
        <w:tcPr>
          <w:tcW w:w="6661" w:type="dxa"/>
          <w:tcBorders>
            <w:left w:val="nil"/>
            <w:bottom w:val="nil"/>
            <w:right w:val="nil"/>
          </w:tcBorders>
          <w:shd w:val="clear" w:color="auto" w:fill="auto"/>
          <w:vAlign w:val="center"/>
        </w:tcPr>
        <w:p w14:paraId="3E0B3DC4" w14:textId="77777777" w:rsidR="006A74B8" w:rsidRPr="007113DC" w:rsidRDefault="006A74B8" w:rsidP="000C294E">
          <w:pPr>
            <w:tabs>
              <w:tab w:val="center" w:pos="4153"/>
              <w:tab w:val="right" w:pos="8306"/>
            </w:tabs>
            <w:spacing w:after="0"/>
            <w:ind w:right="-261"/>
            <w:jc w:val="center"/>
            <w:rPr>
              <w:noProof/>
              <w:sz w:val="16"/>
              <w:szCs w:val="16"/>
              <w:lang w:val="it-IT"/>
            </w:rPr>
          </w:pPr>
          <w:r w:rsidRPr="007113DC">
            <w:rPr>
              <w:noProof/>
              <w:sz w:val="16"/>
              <w:szCs w:val="16"/>
              <w:lang w:val="it-IT"/>
            </w:rPr>
            <w:t xml:space="preserve">http://www.ktpae.gr </w:t>
          </w:r>
          <w:r w:rsidRPr="00FC0EB4">
            <w:rPr>
              <w:rFonts w:ascii="Symbol" w:eastAsia="Symbol" w:hAnsi="Symbol" w:cs="Symbol"/>
              <w:noProof/>
              <w:sz w:val="16"/>
              <w:szCs w:val="16"/>
            </w:rPr>
            <w:t></w:t>
          </w:r>
          <w:r w:rsidRPr="007113DC">
            <w:rPr>
              <w:noProof/>
              <w:sz w:val="16"/>
              <w:szCs w:val="16"/>
              <w:lang w:val="it-IT"/>
            </w:rPr>
            <w:t xml:space="preserve"> e-mail: </w:t>
          </w:r>
          <w:hyperlink r:id="rId2" w:history="1">
            <w:r w:rsidRPr="007113DC">
              <w:rPr>
                <w:noProof/>
                <w:color w:val="0000FF"/>
                <w:sz w:val="16"/>
                <w:szCs w:val="16"/>
                <w:u w:val="single"/>
                <w:lang w:val="it-IT"/>
              </w:rPr>
              <w:t>info@ktpae.gr</w:t>
            </w:r>
          </w:hyperlink>
        </w:p>
      </w:tc>
    </w:tr>
    <w:tr w:rsidR="006A74B8" w:rsidRPr="004E7208" w14:paraId="3E0B3DC8" w14:textId="77777777" w:rsidTr="006D5714">
      <w:trPr>
        <w:trHeight w:val="58"/>
      </w:trPr>
      <w:tc>
        <w:tcPr>
          <w:tcW w:w="2869" w:type="dxa"/>
          <w:vMerge/>
          <w:tcBorders>
            <w:left w:val="nil"/>
            <w:bottom w:val="nil"/>
            <w:right w:val="nil"/>
          </w:tcBorders>
          <w:shd w:val="clear" w:color="auto" w:fill="auto"/>
        </w:tcPr>
        <w:p w14:paraId="3E0B3DC6" w14:textId="77777777" w:rsidR="006A74B8" w:rsidRPr="007113DC" w:rsidRDefault="006A74B8" w:rsidP="000C294E">
          <w:pPr>
            <w:spacing w:after="0"/>
            <w:ind w:right="-442"/>
            <w:jc w:val="left"/>
            <w:rPr>
              <w:b/>
              <w:lang w:val="it-IT"/>
            </w:rPr>
          </w:pPr>
        </w:p>
      </w:tc>
      <w:tc>
        <w:tcPr>
          <w:tcW w:w="6661" w:type="dxa"/>
          <w:tcBorders>
            <w:top w:val="nil"/>
            <w:left w:val="nil"/>
            <w:bottom w:val="nil"/>
            <w:right w:val="nil"/>
          </w:tcBorders>
          <w:shd w:val="clear" w:color="auto" w:fill="auto"/>
        </w:tcPr>
        <w:p w14:paraId="3E0B3DC7" w14:textId="77777777" w:rsidR="006A74B8" w:rsidRPr="00C82832" w:rsidRDefault="006A74B8" w:rsidP="000C294E">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rFonts w:ascii="Symbol" w:eastAsia="Symbol" w:hAnsi="Symbol" w:cs="Symbol"/>
              <w:noProof/>
              <w:sz w:val="16"/>
              <w:szCs w:val="16"/>
            </w:rPr>
            <w:t></w:t>
          </w:r>
          <w:r w:rsidRPr="00C82832">
            <w:rPr>
              <w:noProof/>
              <w:sz w:val="16"/>
              <w:szCs w:val="16"/>
              <w:lang w:val="el-GR"/>
            </w:rPr>
            <w:t xml:space="preserve"> Αρ. ΓΕΜΗ: </w:t>
          </w:r>
          <w:r w:rsidRPr="00C82832">
            <w:rPr>
              <w:sz w:val="16"/>
              <w:szCs w:val="16"/>
              <w:lang w:val="el-GR"/>
            </w:rPr>
            <w:t>004261201000</w:t>
          </w:r>
        </w:p>
      </w:tc>
    </w:tr>
    <w:bookmarkEnd w:id="11"/>
  </w:tbl>
  <w:p w14:paraId="3E0B3DC9" w14:textId="77777777" w:rsidR="006A74B8" w:rsidRPr="000C294E" w:rsidRDefault="006A74B8">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B3DD1" w14:textId="77777777" w:rsidR="006A74B8" w:rsidRPr="00991C00" w:rsidRDefault="006A74B8" w:rsidP="00991C00">
    <w:pPr>
      <w:pStyle w:val="af3"/>
      <w:pBdr>
        <w:bottom w:val="single" w:sz="4" w:space="1" w:color="auto"/>
      </w:pBdr>
      <w:rPr>
        <w:lang w:val="el-GR"/>
      </w:rPr>
    </w:pPr>
    <w:r w:rsidRPr="006E6191">
      <w:rPr>
        <w:i/>
        <w:iCs/>
        <w:sz w:val="20"/>
        <w:lang w:val="el-GR"/>
      </w:rPr>
      <w:t xml:space="preserve">Διακήρυξη Ηλεκτρονικού Ανοικτού Διεθνούς </w:t>
    </w:r>
    <w:r w:rsidRPr="00991C00">
      <w:rPr>
        <w:i/>
        <w:iCs/>
        <w:sz w:val="20"/>
        <w:lang w:val="el-GR"/>
      </w:rPr>
      <w:t>Άνω</w:t>
    </w:r>
    <w:r w:rsidRPr="006E6191">
      <w:rPr>
        <w:i/>
        <w:iCs/>
        <w:sz w:val="20"/>
        <w:lang w:val="el-GR"/>
      </w:rPr>
      <w:t xml:space="preserve"> των Ορίων Διαγωνισμού για το Έργο «</w:t>
    </w:r>
    <w:r w:rsidRPr="00991C00">
      <w:rPr>
        <w:i/>
        <w:iCs/>
        <w:sz w:val="20"/>
        <w:lang w:val="el-GR"/>
      </w:rPr>
      <w:t xml:space="preserve">Υπηρεσίες </w:t>
    </w:r>
    <w:r>
      <w:rPr>
        <w:i/>
        <w:iCs/>
        <w:sz w:val="20"/>
        <w:lang w:val="el-GR"/>
      </w:rPr>
      <w:t xml:space="preserve">γραφείου ενημέρωσης και </w:t>
    </w:r>
    <w:r w:rsidRPr="00991C00">
      <w:rPr>
        <w:i/>
        <w:iCs/>
        <w:sz w:val="20"/>
        <w:lang w:val="el-GR"/>
      </w:rPr>
      <w:t xml:space="preserve">υποστήριξης </w:t>
    </w:r>
    <w:r>
      <w:rPr>
        <w:i/>
        <w:iCs/>
        <w:sz w:val="20"/>
        <w:lang w:val="el-GR"/>
      </w:rPr>
      <w:t xml:space="preserve">Προγράμματος «Κουπόνι Συνδεσιμότητας </w:t>
    </w:r>
    <w:r>
      <w:rPr>
        <w:i/>
        <w:iCs/>
        <w:sz w:val="20"/>
        <w:lang w:val="en-US"/>
      </w:rPr>
      <w:t>Gigabit</w:t>
    </w:r>
    <w:r>
      <w:rPr>
        <w:i/>
        <w:iCs/>
        <w:sz w:val="20"/>
        <w:lang w:val="el-GR"/>
      </w:rPr>
      <w:t>»</w:t>
    </w:r>
    <w:r w:rsidRPr="00991C00">
      <w:rPr>
        <w:i/>
        <w:iCs/>
        <w:sz w:val="20"/>
        <w:lang w:val="el-GR"/>
      </w:rPr>
      <w:t xml:space="preserve"> (</w:t>
    </w:r>
    <w:r>
      <w:rPr>
        <w:i/>
        <w:iCs/>
        <w:sz w:val="20"/>
        <w:lang w:val="en-US"/>
      </w:rPr>
      <w:t>H</w:t>
    </w:r>
    <w:proofErr w:type="spellStart"/>
    <w:r w:rsidRPr="00991C00">
      <w:rPr>
        <w:i/>
        <w:iCs/>
        <w:sz w:val="20"/>
        <w:lang w:val="el-GR"/>
      </w:rPr>
      <w:t>elp</w:t>
    </w:r>
    <w:proofErr w:type="spellEnd"/>
    <w:r w:rsidRPr="00991C00">
      <w:rPr>
        <w:i/>
        <w:iCs/>
        <w:sz w:val="20"/>
        <w:lang w:val="el-GR"/>
      </w:rPr>
      <w:t xml:space="preserve"> </w:t>
    </w:r>
    <w:proofErr w:type="spellStart"/>
    <w:r w:rsidRPr="00991C00">
      <w:rPr>
        <w:i/>
        <w:iCs/>
        <w:sz w:val="20"/>
        <w:lang w:val="el-GR"/>
      </w:rPr>
      <w:t>Desk</w:t>
    </w:r>
    <w:proofErr w:type="spellEnd"/>
    <w:r w:rsidRPr="00991C00">
      <w:rPr>
        <w:i/>
        <w:iCs/>
        <w:sz w:val="20"/>
        <w:lang w:val="el-GR"/>
      </w:rPr>
      <w:t>)</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B3DDA" w14:textId="77777777" w:rsidR="006A74B8" w:rsidRPr="006E6191" w:rsidRDefault="006A74B8"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991C00">
      <w:rPr>
        <w:i/>
        <w:iCs/>
        <w:sz w:val="20"/>
        <w:lang w:val="el-GR"/>
      </w:rPr>
      <w:t>Άνω</w:t>
    </w:r>
    <w:r w:rsidRPr="006E6191">
      <w:rPr>
        <w:i/>
        <w:iCs/>
        <w:sz w:val="20"/>
        <w:lang w:val="el-GR"/>
      </w:rPr>
      <w:t xml:space="preserve"> των Ορίων Διαγωνισμού για το Έργο «</w:t>
    </w:r>
    <w:r w:rsidRPr="11E90C04">
      <w:rPr>
        <w:i/>
        <w:iCs/>
        <w:sz w:val="20"/>
        <w:szCs w:val="20"/>
        <w:lang w:val="el-GR"/>
      </w:rPr>
      <w:t>Υπηρεσίες</w:t>
    </w:r>
    <w:r>
      <w:rPr>
        <w:i/>
        <w:iCs/>
        <w:sz w:val="20"/>
        <w:szCs w:val="20"/>
        <w:lang w:val="el-GR"/>
      </w:rPr>
      <w:t xml:space="preserve"> γραφείου ενημέρωσης και υποστήριξης Προγράμματος </w:t>
    </w:r>
    <w:r w:rsidRPr="00CF34CF">
      <w:rPr>
        <w:i/>
        <w:iCs/>
        <w:sz w:val="20"/>
        <w:szCs w:val="20"/>
        <w:lang w:val="el-GR"/>
      </w:rPr>
      <w:t>“</w:t>
    </w:r>
    <w:r>
      <w:rPr>
        <w:i/>
        <w:iCs/>
        <w:sz w:val="20"/>
        <w:szCs w:val="20"/>
        <w:lang w:val="el-GR"/>
      </w:rPr>
      <w:t xml:space="preserve">Κουπόνι Συνδεσιμότητας </w:t>
    </w:r>
    <w:r>
      <w:rPr>
        <w:i/>
        <w:iCs/>
        <w:sz w:val="20"/>
        <w:szCs w:val="20"/>
        <w:lang w:val="en-US"/>
      </w:rPr>
      <w:t>Gigabit</w:t>
    </w:r>
    <w:r w:rsidRPr="00CF34CF">
      <w:rPr>
        <w:i/>
        <w:iCs/>
        <w:sz w:val="20"/>
        <w:szCs w:val="20"/>
        <w:lang w:val="el-GR"/>
      </w:rPr>
      <w:t>”</w:t>
    </w:r>
    <w:r>
      <w:rPr>
        <w:i/>
        <w:iCs/>
        <w:sz w:val="20"/>
        <w:szCs w:val="20"/>
        <w:lang w:val="el-GR"/>
      </w:rPr>
      <w:t xml:space="preserve"> (</w:t>
    </w:r>
    <w:r>
      <w:rPr>
        <w:i/>
        <w:iCs/>
        <w:sz w:val="20"/>
        <w:szCs w:val="20"/>
        <w:lang w:val="en-US"/>
      </w:rPr>
      <w:t>Help</w:t>
    </w:r>
    <w:r w:rsidRPr="00CD0FD9">
      <w:rPr>
        <w:i/>
        <w:iCs/>
        <w:sz w:val="20"/>
        <w:szCs w:val="20"/>
        <w:lang w:val="el-GR"/>
      </w:rPr>
      <w:t xml:space="preserve"> </w:t>
    </w:r>
    <w:r>
      <w:rPr>
        <w:i/>
        <w:iCs/>
        <w:sz w:val="20"/>
        <w:szCs w:val="20"/>
        <w:lang w:val="en-US"/>
      </w:rPr>
      <w:t>Desk</w:t>
    </w:r>
    <w:r w:rsidRPr="00CD0FD9">
      <w:rPr>
        <w:i/>
        <w:iCs/>
        <w:sz w:val="20"/>
        <w:szCs w:val="20"/>
        <w:lang w:val="el-GR"/>
      </w:rPr>
      <w:t>)</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B3DDB" w14:textId="77777777" w:rsidR="006A74B8" w:rsidRPr="009C3C60" w:rsidRDefault="006A74B8" w:rsidP="003329FF">
    <w:pPr>
      <w:pStyle w:val="af3"/>
      <w:pBdr>
        <w:bottom w:val="single" w:sz="4" w:space="1" w:color="auto"/>
      </w:pBdr>
      <w:rPr>
        <w:lang w:val="el-GR"/>
      </w:rPr>
    </w:pPr>
    <w:r w:rsidRPr="006E6191">
      <w:rPr>
        <w:i/>
        <w:iCs/>
        <w:sz w:val="20"/>
        <w:lang w:val="el-GR"/>
      </w:rPr>
      <w:t xml:space="preserve">Διακήρυξη Ηλεκτρονικού Ανοικτού Διεθνούς </w:t>
    </w:r>
    <w:r w:rsidRPr="00991C00">
      <w:rPr>
        <w:i/>
        <w:iCs/>
        <w:sz w:val="20"/>
        <w:lang w:val="el-GR"/>
      </w:rPr>
      <w:t>Άνω</w:t>
    </w:r>
    <w:r w:rsidRPr="006E6191">
      <w:rPr>
        <w:i/>
        <w:iCs/>
        <w:sz w:val="20"/>
        <w:lang w:val="el-GR"/>
      </w:rPr>
      <w:t xml:space="preserve"> των Ορίων Διαγωνισμού για το Έργο «</w:t>
    </w:r>
    <w:r w:rsidRPr="00991C00">
      <w:rPr>
        <w:i/>
        <w:iCs/>
        <w:sz w:val="20"/>
        <w:lang w:val="el-GR"/>
      </w:rPr>
      <w:t xml:space="preserve">Υπηρεσίες </w:t>
    </w:r>
    <w:r>
      <w:rPr>
        <w:i/>
        <w:iCs/>
        <w:sz w:val="20"/>
        <w:lang w:val="el-GR"/>
      </w:rPr>
      <w:t xml:space="preserve">γραφείου ενημέρωσης και </w:t>
    </w:r>
    <w:r w:rsidRPr="00991C00">
      <w:rPr>
        <w:i/>
        <w:iCs/>
        <w:sz w:val="20"/>
        <w:lang w:val="el-GR"/>
      </w:rPr>
      <w:t xml:space="preserve">υποστήριξης </w:t>
    </w:r>
    <w:r>
      <w:rPr>
        <w:i/>
        <w:iCs/>
        <w:sz w:val="20"/>
        <w:lang w:val="el-GR"/>
      </w:rPr>
      <w:t xml:space="preserve"> Προγράμματος </w:t>
    </w:r>
    <w:r w:rsidRPr="00CF34CF">
      <w:rPr>
        <w:i/>
        <w:iCs/>
        <w:sz w:val="20"/>
        <w:lang w:val="el-GR"/>
      </w:rPr>
      <w:t>“</w:t>
    </w:r>
    <w:r>
      <w:rPr>
        <w:i/>
        <w:iCs/>
        <w:sz w:val="20"/>
        <w:lang w:val="el-GR"/>
      </w:rPr>
      <w:t xml:space="preserve">Κουπόνι Συνδεσιμότητας </w:t>
    </w:r>
    <w:r>
      <w:rPr>
        <w:i/>
        <w:iCs/>
        <w:sz w:val="20"/>
        <w:lang w:val="en-US"/>
      </w:rPr>
      <w:t>Gigabit</w:t>
    </w:r>
    <w:r w:rsidRPr="00CF34CF">
      <w:rPr>
        <w:i/>
        <w:iCs/>
        <w:sz w:val="20"/>
        <w:lang w:val="el-GR"/>
      </w:rPr>
      <w:t>”</w:t>
    </w:r>
    <w:r w:rsidRPr="00CD0FD9">
      <w:rPr>
        <w:i/>
        <w:iCs/>
        <w:sz w:val="20"/>
        <w:lang w:val="el-GR"/>
      </w:rPr>
      <w:t xml:space="preserve"> (</w:t>
    </w:r>
    <w:r>
      <w:rPr>
        <w:i/>
        <w:iCs/>
        <w:sz w:val="20"/>
        <w:lang w:val="en-US"/>
      </w:rPr>
      <w:t>Help</w:t>
    </w:r>
    <w:r w:rsidRPr="00CD0FD9">
      <w:rPr>
        <w:i/>
        <w:iCs/>
        <w:sz w:val="20"/>
        <w:lang w:val="el-GR"/>
      </w:rPr>
      <w:t xml:space="preserve"> </w:t>
    </w:r>
    <w:r>
      <w:rPr>
        <w:i/>
        <w:iCs/>
        <w:sz w:val="20"/>
        <w:lang w:val="en-US"/>
      </w:rPr>
      <w:t>Desk</w:t>
    </w:r>
    <w:r w:rsidRPr="00CD0FD9">
      <w:rPr>
        <w:i/>
        <w:iCs/>
        <w:sz w:val="20"/>
        <w:lang w:val="el-GR"/>
      </w:rPr>
      <w:t>)</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hint="default"/>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780E62"/>
    <w:multiLevelType w:val="hybridMultilevel"/>
    <w:tmpl w:val="7EC01390"/>
    <w:lvl w:ilvl="0" w:tplc="E8EE9FC4">
      <w:start w:val="1"/>
      <w:numFmt w:val="decimal"/>
      <w:lvlText w:val="%1)"/>
      <w:lvlJc w:val="left"/>
      <w:pPr>
        <w:ind w:left="360" w:hanging="360"/>
      </w:pPr>
    </w:lvl>
    <w:lvl w:ilvl="1" w:tplc="CC08C9F0">
      <w:start w:val="1"/>
      <w:numFmt w:val="lowerLetter"/>
      <w:lvlText w:val="%2."/>
      <w:lvlJc w:val="left"/>
      <w:pPr>
        <w:ind w:left="1440" w:hanging="360"/>
      </w:pPr>
    </w:lvl>
    <w:lvl w:ilvl="2" w:tplc="76D684E6">
      <w:start w:val="1"/>
      <w:numFmt w:val="lowerRoman"/>
      <w:lvlText w:val="%3."/>
      <w:lvlJc w:val="right"/>
      <w:pPr>
        <w:ind w:left="2160" w:hanging="180"/>
      </w:pPr>
    </w:lvl>
    <w:lvl w:ilvl="3" w:tplc="08947144">
      <w:start w:val="1"/>
      <w:numFmt w:val="decimal"/>
      <w:lvlText w:val="%4."/>
      <w:lvlJc w:val="left"/>
      <w:pPr>
        <w:ind w:left="2880" w:hanging="360"/>
      </w:pPr>
    </w:lvl>
    <w:lvl w:ilvl="4" w:tplc="C138368A">
      <w:start w:val="1"/>
      <w:numFmt w:val="lowerLetter"/>
      <w:lvlText w:val="%5."/>
      <w:lvlJc w:val="left"/>
      <w:pPr>
        <w:ind w:left="3600" w:hanging="360"/>
      </w:pPr>
    </w:lvl>
    <w:lvl w:ilvl="5" w:tplc="D7DC9B18">
      <w:start w:val="1"/>
      <w:numFmt w:val="lowerRoman"/>
      <w:lvlText w:val="%6."/>
      <w:lvlJc w:val="right"/>
      <w:pPr>
        <w:ind w:left="4320" w:hanging="180"/>
      </w:pPr>
    </w:lvl>
    <w:lvl w:ilvl="6" w:tplc="5FA25A40">
      <w:start w:val="1"/>
      <w:numFmt w:val="decimal"/>
      <w:lvlText w:val="%7."/>
      <w:lvlJc w:val="left"/>
      <w:pPr>
        <w:ind w:left="5040" w:hanging="360"/>
      </w:pPr>
    </w:lvl>
    <w:lvl w:ilvl="7" w:tplc="E2D81D7C">
      <w:start w:val="1"/>
      <w:numFmt w:val="lowerLetter"/>
      <w:lvlText w:val="%8."/>
      <w:lvlJc w:val="left"/>
      <w:pPr>
        <w:ind w:left="5760" w:hanging="360"/>
      </w:pPr>
    </w:lvl>
    <w:lvl w:ilvl="8" w:tplc="92DA415A">
      <w:start w:val="1"/>
      <w:numFmt w:val="lowerRoman"/>
      <w:lvlText w:val="%9."/>
      <w:lvlJc w:val="right"/>
      <w:pPr>
        <w:ind w:left="6480" w:hanging="180"/>
      </w:pPr>
    </w:lvl>
  </w:abstractNum>
  <w:abstractNum w:abstractNumId="13" w15:restartNumberingAfterBreak="0">
    <w:nsid w:val="00DD5CB8"/>
    <w:multiLevelType w:val="hybridMultilevel"/>
    <w:tmpl w:val="E250BCEC"/>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4" w15:restartNumberingAfterBreak="0">
    <w:nsid w:val="052641D4"/>
    <w:multiLevelType w:val="multilevel"/>
    <w:tmpl w:val="3EC8DB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5EE19A5"/>
    <w:multiLevelType w:val="multilevel"/>
    <w:tmpl w:val="FD02C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7BC6327"/>
    <w:multiLevelType w:val="hybridMultilevel"/>
    <w:tmpl w:val="FFFFFFFF"/>
    <w:lvl w:ilvl="0" w:tplc="5A96C8DA">
      <w:start w:val="1"/>
      <w:numFmt w:val="decimal"/>
      <w:lvlText w:val="%1."/>
      <w:lvlJc w:val="left"/>
      <w:pPr>
        <w:ind w:left="360" w:hanging="360"/>
      </w:pPr>
      <w:rPr>
        <w:rFonts w:ascii="Tahoma" w:eastAsia="Times New Roman" w:hAnsi="Tahoma" w:cs="Tahoma"/>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0A572905"/>
    <w:multiLevelType w:val="hybridMultilevel"/>
    <w:tmpl w:val="9DE499FA"/>
    <w:lvl w:ilvl="0" w:tplc="A4DE8308">
      <w:start w:val="1"/>
      <w:numFmt w:val="bullet"/>
      <w:lvlText w:val=""/>
      <w:lvlJc w:val="left"/>
      <w:pPr>
        <w:ind w:left="720" w:hanging="360"/>
      </w:pPr>
      <w:rPr>
        <w:rFonts w:ascii="Symbol" w:hAnsi="Symbol" w:hint="default"/>
      </w:rPr>
    </w:lvl>
    <w:lvl w:ilvl="1" w:tplc="4462EEE2">
      <w:start w:val="1"/>
      <w:numFmt w:val="bullet"/>
      <w:lvlText w:val="o"/>
      <w:lvlJc w:val="left"/>
      <w:pPr>
        <w:ind w:left="1440" w:hanging="360"/>
      </w:pPr>
      <w:rPr>
        <w:rFonts w:ascii="Courier New" w:hAnsi="Courier New" w:hint="default"/>
      </w:rPr>
    </w:lvl>
    <w:lvl w:ilvl="2" w:tplc="E33C2458">
      <w:start w:val="1"/>
      <w:numFmt w:val="bullet"/>
      <w:lvlText w:val=""/>
      <w:lvlJc w:val="left"/>
      <w:pPr>
        <w:ind w:left="2160" w:hanging="360"/>
      </w:pPr>
      <w:rPr>
        <w:rFonts w:ascii="Wingdings" w:hAnsi="Wingdings" w:hint="default"/>
      </w:rPr>
    </w:lvl>
    <w:lvl w:ilvl="3" w:tplc="A552C0E6">
      <w:start w:val="1"/>
      <w:numFmt w:val="bullet"/>
      <w:lvlText w:val=""/>
      <w:lvlJc w:val="left"/>
      <w:pPr>
        <w:ind w:left="2880" w:hanging="360"/>
      </w:pPr>
      <w:rPr>
        <w:rFonts w:ascii="Symbol" w:hAnsi="Symbol" w:hint="default"/>
      </w:rPr>
    </w:lvl>
    <w:lvl w:ilvl="4" w:tplc="C9EE6B5A">
      <w:start w:val="1"/>
      <w:numFmt w:val="bullet"/>
      <w:lvlText w:val="o"/>
      <w:lvlJc w:val="left"/>
      <w:pPr>
        <w:ind w:left="3600" w:hanging="360"/>
      </w:pPr>
      <w:rPr>
        <w:rFonts w:ascii="Courier New" w:hAnsi="Courier New" w:hint="default"/>
      </w:rPr>
    </w:lvl>
    <w:lvl w:ilvl="5" w:tplc="E7E628F8">
      <w:start w:val="1"/>
      <w:numFmt w:val="bullet"/>
      <w:lvlText w:val=""/>
      <w:lvlJc w:val="left"/>
      <w:pPr>
        <w:ind w:left="4320" w:hanging="360"/>
      </w:pPr>
      <w:rPr>
        <w:rFonts w:ascii="Wingdings" w:hAnsi="Wingdings" w:hint="default"/>
      </w:rPr>
    </w:lvl>
    <w:lvl w:ilvl="6" w:tplc="F5649B74">
      <w:start w:val="1"/>
      <w:numFmt w:val="bullet"/>
      <w:lvlText w:val=""/>
      <w:lvlJc w:val="left"/>
      <w:pPr>
        <w:ind w:left="5040" w:hanging="360"/>
      </w:pPr>
      <w:rPr>
        <w:rFonts w:ascii="Symbol" w:hAnsi="Symbol" w:hint="default"/>
      </w:rPr>
    </w:lvl>
    <w:lvl w:ilvl="7" w:tplc="5F6E544A">
      <w:start w:val="1"/>
      <w:numFmt w:val="bullet"/>
      <w:lvlText w:val="o"/>
      <w:lvlJc w:val="left"/>
      <w:pPr>
        <w:ind w:left="5760" w:hanging="360"/>
      </w:pPr>
      <w:rPr>
        <w:rFonts w:ascii="Courier New" w:hAnsi="Courier New" w:hint="default"/>
      </w:rPr>
    </w:lvl>
    <w:lvl w:ilvl="8" w:tplc="2CECABF0">
      <w:start w:val="1"/>
      <w:numFmt w:val="bullet"/>
      <w:lvlText w:val=""/>
      <w:lvlJc w:val="left"/>
      <w:pPr>
        <w:ind w:left="6480" w:hanging="360"/>
      </w:pPr>
      <w:rPr>
        <w:rFonts w:ascii="Wingdings" w:hAnsi="Wingdings" w:hint="default"/>
      </w:rPr>
    </w:lvl>
  </w:abstractNum>
  <w:abstractNum w:abstractNumId="18" w15:restartNumberingAfterBreak="0">
    <w:nsid w:val="0C9E28B2"/>
    <w:multiLevelType w:val="multilevel"/>
    <w:tmpl w:val="F140E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EDE0921"/>
    <w:multiLevelType w:val="multilevel"/>
    <w:tmpl w:val="DA7EB6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2340E9D"/>
    <w:multiLevelType w:val="multilevel"/>
    <w:tmpl w:val="3334AD20"/>
    <w:numStyleLink w:val="Style4"/>
  </w:abstractNum>
  <w:abstractNum w:abstractNumId="21" w15:restartNumberingAfterBreak="0">
    <w:nsid w:val="134B51FB"/>
    <w:multiLevelType w:val="hybridMultilevel"/>
    <w:tmpl w:val="D9F060EA"/>
    <w:lvl w:ilvl="0" w:tplc="62385370">
      <w:start w:val="1"/>
      <w:numFmt w:val="decimal"/>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142F72E8"/>
    <w:multiLevelType w:val="multilevel"/>
    <w:tmpl w:val="EF1CA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5"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827382D"/>
    <w:multiLevelType w:val="multilevel"/>
    <w:tmpl w:val="9822C2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9B30B1C"/>
    <w:multiLevelType w:val="hybridMultilevel"/>
    <w:tmpl w:val="0BA88B78"/>
    <w:lvl w:ilvl="0" w:tplc="0B0AEB86">
      <w:start w:val="1"/>
      <w:numFmt w:val="bullet"/>
      <w:lvlText w:val="-"/>
      <w:lvlJc w:val="left"/>
      <w:pPr>
        <w:ind w:left="420" w:hanging="360"/>
      </w:pPr>
      <w:rPr>
        <w:rFonts w:ascii="Tahoma" w:hAnsi="Tahoma" w:hint="default"/>
      </w:rPr>
    </w:lvl>
    <w:lvl w:ilvl="1" w:tplc="1A965F96">
      <w:start w:val="1"/>
      <w:numFmt w:val="bullet"/>
      <w:lvlText w:val="o"/>
      <w:lvlJc w:val="left"/>
      <w:pPr>
        <w:ind w:left="1440" w:hanging="360"/>
      </w:pPr>
      <w:rPr>
        <w:rFonts w:ascii="Courier New" w:hAnsi="Courier New" w:hint="default"/>
      </w:rPr>
    </w:lvl>
    <w:lvl w:ilvl="2" w:tplc="7464A7BA">
      <w:start w:val="1"/>
      <w:numFmt w:val="bullet"/>
      <w:lvlText w:val=""/>
      <w:lvlJc w:val="left"/>
      <w:pPr>
        <w:ind w:left="2160" w:hanging="360"/>
      </w:pPr>
      <w:rPr>
        <w:rFonts w:ascii="Wingdings" w:hAnsi="Wingdings" w:hint="default"/>
      </w:rPr>
    </w:lvl>
    <w:lvl w:ilvl="3" w:tplc="FA808B58">
      <w:start w:val="1"/>
      <w:numFmt w:val="bullet"/>
      <w:lvlText w:val=""/>
      <w:lvlJc w:val="left"/>
      <w:pPr>
        <w:ind w:left="2880" w:hanging="360"/>
      </w:pPr>
      <w:rPr>
        <w:rFonts w:ascii="Symbol" w:hAnsi="Symbol" w:hint="default"/>
      </w:rPr>
    </w:lvl>
    <w:lvl w:ilvl="4" w:tplc="32E00404">
      <w:start w:val="1"/>
      <w:numFmt w:val="bullet"/>
      <w:lvlText w:val="o"/>
      <w:lvlJc w:val="left"/>
      <w:pPr>
        <w:ind w:left="3600" w:hanging="360"/>
      </w:pPr>
      <w:rPr>
        <w:rFonts w:ascii="Courier New" w:hAnsi="Courier New" w:hint="default"/>
      </w:rPr>
    </w:lvl>
    <w:lvl w:ilvl="5" w:tplc="7DBC0FD8">
      <w:start w:val="1"/>
      <w:numFmt w:val="bullet"/>
      <w:lvlText w:val=""/>
      <w:lvlJc w:val="left"/>
      <w:pPr>
        <w:ind w:left="4320" w:hanging="360"/>
      </w:pPr>
      <w:rPr>
        <w:rFonts w:ascii="Wingdings" w:hAnsi="Wingdings" w:hint="default"/>
      </w:rPr>
    </w:lvl>
    <w:lvl w:ilvl="6" w:tplc="0E2CF60C">
      <w:start w:val="1"/>
      <w:numFmt w:val="bullet"/>
      <w:lvlText w:val=""/>
      <w:lvlJc w:val="left"/>
      <w:pPr>
        <w:ind w:left="5040" w:hanging="360"/>
      </w:pPr>
      <w:rPr>
        <w:rFonts w:ascii="Symbol" w:hAnsi="Symbol" w:hint="default"/>
      </w:rPr>
    </w:lvl>
    <w:lvl w:ilvl="7" w:tplc="DC8EF08C">
      <w:start w:val="1"/>
      <w:numFmt w:val="bullet"/>
      <w:lvlText w:val="o"/>
      <w:lvlJc w:val="left"/>
      <w:pPr>
        <w:ind w:left="5760" w:hanging="360"/>
      </w:pPr>
      <w:rPr>
        <w:rFonts w:ascii="Courier New" w:hAnsi="Courier New" w:hint="default"/>
      </w:rPr>
    </w:lvl>
    <w:lvl w:ilvl="8" w:tplc="D3A628F6">
      <w:start w:val="1"/>
      <w:numFmt w:val="bullet"/>
      <w:lvlText w:val=""/>
      <w:lvlJc w:val="left"/>
      <w:pPr>
        <w:ind w:left="6480" w:hanging="360"/>
      </w:pPr>
      <w:rPr>
        <w:rFonts w:ascii="Wingdings" w:hAnsi="Wingdings" w:hint="default"/>
      </w:rPr>
    </w:lvl>
  </w:abstractNum>
  <w:abstractNum w:abstractNumId="29"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D626D2E"/>
    <w:multiLevelType w:val="multilevel"/>
    <w:tmpl w:val="B2C47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00236AD"/>
    <w:multiLevelType w:val="hybridMultilevel"/>
    <w:tmpl w:val="995AA3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218B0E89"/>
    <w:multiLevelType w:val="multilevel"/>
    <w:tmpl w:val="A8AC76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74F4EB3"/>
    <w:multiLevelType w:val="multilevel"/>
    <w:tmpl w:val="DE1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7703F16"/>
    <w:multiLevelType w:val="hybridMultilevel"/>
    <w:tmpl w:val="D9EA9B7E"/>
    <w:lvl w:ilvl="0" w:tplc="968ADA0E">
      <w:numFmt w:val="bullet"/>
      <w:lvlText w:val="•"/>
      <w:lvlJc w:val="left"/>
      <w:pPr>
        <w:ind w:left="720" w:hanging="720"/>
      </w:pPr>
      <w:rPr>
        <w:rFonts w:ascii="Tahoma" w:hAnsi="Tahoma" w:hint="default"/>
      </w:rPr>
    </w:lvl>
    <w:lvl w:ilvl="1" w:tplc="D71A93C0">
      <w:start w:val="1"/>
      <w:numFmt w:val="bullet"/>
      <w:lvlText w:val="o"/>
      <w:lvlJc w:val="left"/>
      <w:pPr>
        <w:ind w:left="1440" w:hanging="360"/>
      </w:pPr>
      <w:rPr>
        <w:rFonts w:ascii="Courier New" w:hAnsi="Courier New" w:hint="default"/>
      </w:rPr>
    </w:lvl>
    <w:lvl w:ilvl="2" w:tplc="AF40D4FA">
      <w:start w:val="1"/>
      <w:numFmt w:val="bullet"/>
      <w:lvlText w:val=""/>
      <w:lvlJc w:val="left"/>
      <w:pPr>
        <w:ind w:left="2160" w:hanging="360"/>
      </w:pPr>
      <w:rPr>
        <w:rFonts w:ascii="Wingdings" w:hAnsi="Wingdings" w:hint="default"/>
      </w:rPr>
    </w:lvl>
    <w:lvl w:ilvl="3" w:tplc="35B84A92">
      <w:start w:val="1"/>
      <w:numFmt w:val="bullet"/>
      <w:lvlText w:val=""/>
      <w:lvlJc w:val="left"/>
      <w:pPr>
        <w:ind w:left="2880" w:hanging="360"/>
      </w:pPr>
      <w:rPr>
        <w:rFonts w:ascii="Symbol" w:hAnsi="Symbol" w:hint="default"/>
      </w:rPr>
    </w:lvl>
    <w:lvl w:ilvl="4" w:tplc="2E20E6B8">
      <w:start w:val="1"/>
      <w:numFmt w:val="bullet"/>
      <w:lvlText w:val="o"/>
      <w:lvlJc w:val="left"/>
      <w:pPr>
        <w:ind w:left="3600" w:hanging="360"/>
      </w:pPr>
      <w:rPr>
        <w:rFonts w:ascii="Courier New" w:hAnsi="Courier New" w:hint="default"/>
      </w:rPr>
    </w:lvl>
    <w:lvl w:ilvl="5" w:tplc="D21ACD88">
      <w:start w:val="1"/>
      <w:numFmt w:val="bullet"/>
      <w:lvlText w:val=""/>
      <w:lvlJc w:val="left"/>
      <w:pPr>
        <w:ind w:left="4320" w:hanging="360"/>
      </w:pPr>
      <w:rPr>
        <w:rFonts w:ascii="Wingdings" w:hAnsi="Wingdings" w:hint="default"/>
      </w:rPr>
    </w:lvl>
    <w:lvl w:ilvl="6" w:tplc="6B528ACA">
      <w:start w:val="1"/>
      <w:numFmt w:val="bullet"/>
      <w:lvlText w:val=""/>
      <w:lvlJc w:val="left"/>
      <w:pPr>
        <w:ind w:left="5040" w:hanging="360"/>
      </w:pPr>
      <w:rPr>
        <w:rFonts w:ascii="Symbol" w:hAnsi="Symbol" w:hint="default"/>
      </w:rPr>
    </w:lvl>
    <w:lvl w:ilvl="7" w:tplc="FFBA419E">
      <w:start w:val="1"/>
      <w:numFmt w:val="bullet"/>
      <w:lvlText w:val="o"/>
      <w:lvlJc w:val="left"/>
      <w:pPr>
        <w:ind w:left="5760" w:hanging="360"/>
      </w:pPr>
      <w:rPr>
        <w:rFonts w:ascii="Courier New" w:hAnsi="Courier New" w:hint="default"/>
      </w:rPr>
    </w:lvl>
    <w:lvl w:ilvl="8" w:tplc="A816EA08">
      <w:start w:val="1"/>
      <w:numFmt w:val="bullet"/>
      <w:lvlText w:val=""/>
      <w:lvlJc w:val="left"/>
      <w:pPr>
        <w:ind w:left="6480" w:hanging="360"/>
      </w:pPr>
      <w:rPr>
        <w:rFonts w:ascii="Wingdings" w:hAnsi="Wingdings" w:hint="default"/>
      </w:rPr>
    </w:lvl>
  </w:abstractNum>
  <w:abstractNum w:abstractNumId="35" w15:restartNumberingAfterBreak="0">
    <w:nsid w:val="2858757B"/>
    <w:multiLevelType w:val="multilevel"/>
    <w:tmpl w:val="99BE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9D421BA"/>
    <w:multiLevelType w:val="hybridMultilevel"/>
    <w:tmpl w:val="F1D2C986"/>
    <w:lvl w:ilvl="0" w:tplc="9EE0A476">
      <w:start w:val="1"/>
      <w:numFmt w:val="bullet"/>
      <w:lvlText w:val=""/>
      <w:lvlJc w:val="left"/>
      <w:pPr>
        <w:ind w:left="720" w:hanging="360"/>
      </w:pPr>
      <w:rPr>
        <w:rFonts w:ascii="Symbol" w:hAnsi="Symbol" w:hint="default"/>
      </w:rPr>
    </w:lvl>
    <w:lvl w:ilvl="1" w:tplc="D5C21C06">
      <w:start w:val="1"/>
      <w:numFmt w:val="bullet"/>
      <w:lvlText w:val="o"/>
      <w:lvlJc w:val="left"/>
      <w:pPr>
        <w:ind w:left="1440" w:hanging="360"/>
      </w:pPr>
      <w:rPr>
        <w:rFonts w:ascii="Courier New" w:hAnsi="Courier New" w:hint="default"/>
      </w:rPr>
    </w:lvl>
    <w:lvl w:ilvl="2" w:tplc="665AE3D2">
      <w:start w:val="1"/>
      <w:numFmt w:val="bullet"/>
      <w:lvlText w:val=""/>
      <w:lvlJc w:val="left"/>
      <w:pPr>
        <w:ind w:left="2160" w:hanging="360"/>
      </w:pPr>
      <w:rPr>
        <w:rFonts w:ascii="Wingdings" w:hAnsi="Wingdings" w:hint="default"/>
      </w:rPr>
    </w:lvl>
    <w:lvl w:ilvl="3" w:tplc="6FB8898C">
      <w:start w:val="1"/>
      <w:numFmt w:val="bullet"/>
      <w:lvlText w:val=""/>
      <w:lvlJc w:val="left"/>
      <w:pPr>
        <w:ind w:left="2880" w:hanging="360"/>
      </w:pPr>
      <w:rPr>
        <w:rFonts w:ascii="Symbol" w:hAnsi="Symbol" w:hint="default"/>
      </w:rPr>
    </w:lvl>
    <w:lvl w:ilvl="4" w:tplc="5802D47E">
      <w:start w:val="1"/>
      <w:numFmt w:val="bullet"/>
      <w:lvlText w:val="o"/>
      <w:lvlJc w:val="left"/>
      <w:pPr>
        <w:ind w:left="3600" w:hanging="360"/>
      </w:pPr>
      <w:rPr>
        <w:rFonts w:ascii="Courier New" w:hAnsi="Courier New" w:hint="default"/>
      </w:rPr>
    </w:lvl>
    <w:lvl w:ilvl="5" w:tplc="A08EE12E">
      <w:start w:val="1"/>
      <w:numFmt w:val="bullet"/>
      <w:lvlText w:val=""/>
      <w:lvlJc w:val="left"/>
      <w:pPr>
        <w:ind w:left="4320" w:hanging="360"/>
      </w:pPr>
      <w:rPr>
        <w:rFonts w:ascii="Wingdings" w:hAnsi="Wingdings" w:hint="default"/>
      </w:rPr>
    </w:lvl>
    <w:lvl w:ilvl="6" w:tplc="55B46946">
      <w:start w:val="1"/>
      <w:numFmt w:val="bullet"/>
      <w:lvlText w:val=""/>
      <w:lvlJc w:val="left"/>
      <w:pPr>
        <w:ind w:left="5040" w:hanging="360"/>
      </w:pPr>
      <w:rPr>
        <w:rFonts w:ascii="Symbol" w:hAnsi="Symbol" w:hint="default"/>
      </w:rPr>
    </w:lvl>
    <w:lvl w:ilvl="7" w:tplc="1610E7FE">
      <w:start w:val="1"/>
      <w:numFmt w:val="bullet"/>
      <w:lvlText w:val="o"/>
      <w:lvlJc w:val="left"/>
      <w:pPr>
        <w:ind w:left="5760" w:hanging="360"/>
      </w:pPr>
      <w:rPr>
        <w:rFonts w:ascii="Courier New" w:hAnsi="Courier New" w:hint="default"/>
      </w:rPr>
    </w:lvl>
    <w:lvl w:ilvl="8" w:tplc="A7B095BE">
      <w:start w:val="1"/>
      <w:numFmt w:val="bullet"/>
      <w:lvlText w:val=""/>
      <w:lvlJc w:val="left"/>
      <w:pPr>
        <w:ind w:left="6480" w:hanging="360"/>
      </w:pPr>
      <w:rPr>
        <w:rFonts w:ascii="Wingdings" w:hAnsi="Wingdings" w:hint="default"/>
      </w:rPr>
    </w:lvl>
  </w:abstractNum>
  <w:abstractNum w:abstractNumId="37" w15:restartNumberingAfterBreak="0">
    <w:nsid w:val="2A2B5BE0"/>
    <w:multiLevelType w:val="multilevel"/>
    <w:tmpl w:val="BABE8B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2CD3595E"/>
    <w:multiLevelType w:val="multilevel"/>
    <w:tmpl w:val="79F069F6"/>
    <w:lvl w:ilvl="0">
      <w:start w:val="1"/>
      <w:numFmt w:val="decimal"/>
      <w:pStyle w:val="1"/>
      <w:lvlText w:val="%1."/>
      <w:lvlJc w:val="left"/>
      <w:pPr>
        <w:ind w:left="432" w:hanging="432"/>
      </w:pPr>
      <w:rPr>
        <w:rFonts w:ascii="Tahoma" w:hAnsi="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pStyle w:val="2"/>
      <w:lvlText w:val="%1.%2"/>
      <w:lvlJc w:val="left"/>
      <w:pPr>
        <w:ind w:left="576" w:hanging="576"/>
      </w:pPr>
    </w:lvl>
    <w:lvl w:ilvl="2">
      <w:start w:val="1"/>
      <w:numFmt w:val="decimal"/>
      <w:pStyle w:val="3"/>
      <w:lvlText w:val="%1.%2.%3"/>
      <w:lvlJc w:val="left"/>
      <w:pPr>
        <w:ind w:left="7808" w:hanging="720"/>
      </w:pPr>
      <w:rPr>
        <w:i w:val="0"/>
        <w:color w:val="auto"/>
      </w:rPr>
    </w:lvl>
    <w:lvl w:ilvl="3">
      <w:start w:val="1"/>
      <w:numFmt w:val="decimal"/>
      <w:pStyle w:val="4"/>
      <w:lvlText w:val="%1.%2"/>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ind w:left="1152" w:hanging="1152"/>
      </w:pPr>
      <w:rPr>
        <w:color w:val="auto"/>
      </w:rPr>
    </w:lvl>
    <w:lvl w:ilvl="6">
      <w:start w:val="1"/>
      <w:numFmt w:val="decimal"/>
      <w:pStyle w:val="7"/>
      <w:lvlText w:val="%1.%2.%3.%4.%5.%6.%7"/>
      <w:lvlJc w:val="left"/>
      <w:pPr>
        <w:ind w:left="1296" w:hanging="1296"/>
      </w:pPr>
      <w:rPr>
        <w:b/>
      </w:r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0" w15:restartNumberingAfterBreak="0">
    <w:nsid w:val="2DDC0295"/>
    <w:multiLevelType w:val="multilevel"/>
    <w:tmpl w:val="5928B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F2D161D"/>
    <w:multiLevelType w:val="multilevel"/>
    <w:tmpl w:val="17AA2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33C1554"/>
    <w:multiLevelType w:val="hybridMultilevel"/>
    <w:tmpl w:val="87FC62D6"/>
    <w:lvl w:ilvl="0" w:tplc="0660E8D8">
      <w:start w:val="1"/>
      <w:numFmt w:val="bullet"/>
      <w:lvlText w:val=""/>
      <w:lvlJc w:val="left"/>
      <w:pPr>
        <w:ind w:left="720" w:hanging="360"/>
      </w:pPr>
      <w:rPr>
        <w:rFonts w:ascii="Symbol" w:hAnsi="Symbol" w:hint="default"/>
      </w:rPr>
    </w:lvl>
    <w:lvl w:ilvl="1" w:tplc="272065F4">
      <w:start w:val="1"/>
      <w:numFmt w:val="bullet"/>
      <w:lvlText w:val="o"/>
      <w:lvlJc w:val="left"/>
      <w:pPr>
        <w:ind w:left="1440" w:hanging="360"/>
      </w:pPr>
      <w:rPr>
        <w:rFonts w:ascii="Courier New" w:hAnsi="Courier New" w:hint="default"/>
      </w:rPr>
    </w:lvl>
    <w:lvl w:ilvl="2" w:tplc="BA46B4CC">
      <w:start w:val="1"/>
      <w:numFmt w:val="bullet"/>
      <w:lvlText w:val=""/>
      <w:lvlJc w:val="left"/>
      <w:pPr>
        <w:ind w:left="2160" w:hanging="360"/>
      </w:pPr>
      <w:rPr>
        <w:rFonts w:ascii="Wingdings" w:hAnsi="Wingdings" w:hint="default"/>
      </w:rPr>
    </w:lvl>
    <w:lvl w:ilvl="3" w:tplc="984662F2">
      <w:start w:val="1"/>
      <w:numFmt w:val="bullet"/>
      <w:lvlText w:val=""/>
      <w:lvlJc w:val="left"/>
      <w:pPr>
        <w:ind w:left="2880" w:hanging="360"/>
      </w:pPr>
      <w:rPr>
        <w:rFonts w:ascii="Symbol" w:hAnsi="Symbol" w:hint="default"/>
      </w:rPr>
    </w:lvl>
    <w:lvl w:ilvl="4" w:tplc="40D8FC26">
      <w:start w:val="1"/>
      <w:numFmt w:val="bullet"/>
      <w:lvlText w:val="o"/>
      <w:lvlJc w:val="left"/>
      <w:pPr>
        <w:ind w:left="3600" w:hanging="360"/>
      </w:pPr>
      <w:rPr>
        <w:rFonts w:ascii="Courier New" w:hAnsi="Courier New" w:hint="default"/>
      </w:rPr>
    </w:lvl>
    <w:lvl w:ilvl="5" w:tplc="DA6CDD7A">
      <w:start w:val="1"/>
      <w:numFmt w:val="bullet"/>
      <w:lvlText w:val=""/>
      <w:lvlJc w:val="left"/>
      <w:pPr>
        <w:ind w:left="4320" w:hanging="360"/>
      </w:pPr>
      <w:rPr>
        <w:rFonts w:ascii="Wingdings" w:hAnsi="Wingdings" w:hint="default"/>
      </w:rPr>
    </w:lvl>
    <w:lvl w:ilvl="6" w:tplc="4600DFEA">
      <w:start w:val="1"/>
      <w:numFmt w:val="bullet"/>
      <w:lvlText w:val=""/>
      <w:lvlJc w:val="left"/>
      <w:pPr>
        <w:ind w:left="5040" w:hanging="360"/>
      </w:pPr>
      <w:rPr>
        <w:rFonts w:ascii="Symbol" w:hAnsi="Symbol" w:hint="default"/>
      </w:rPr>
    </w:lvl>
    <w:lvl w:ilvl="7" w:tplc="A58208DE">
      <w:start w:val="1"/>
      <w:numFmt w:val="bullet"/>
      <w:lvlText w:val="o"/>
      <w:lvlJc w:val="left"/>
      <w:pPr>
        <w:ind w:left="5760" w:hanging="360"/>
      </w:pPr>
      <w:rPr>
        <w:rFonts w:ascii="Courier New" w:hAnsi="Courier New" w:hint="default"/>
      </w:rPr>
    </w:lvl>
    <w:lvl w:ilvl="8" w:tplc="8A12340C">
      <w:start w:val="1"/>
      <w:numFmt w:val="bullet"/>
      <w:lvlText w:val=""/>
      <w:lvlJc w:val="left"/>
      <w:pPr>
        <w:ind w:left="6480" w:hanging="360"/>
      </w:pPr>
      <w:rPr>
        <w:rFonts w:ascii="Wingdings" w:hAnsi="Wingdings" w:hint="default"/>
      </w:rPr>
    </w:lvl>
  </w:abstractNum>
  <w:abstractNum w:abstractNumId="43" w15:restartNumberingAfterBreak="0">
    <w:nsid w:val="34C06E4F"/>
    <w:multiLevelType w:val="multilevel"/>
    <w:tmpl w:val="566CF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66E6A38"/>
    <w:multiLevelType w:val="multilevel"/>
    <w:tmpl w:val="4AA28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3771198E"/>
    <w:multiLevelType w:val="multilevel"/>
    <w:tmpl w:val="29144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8D3473C"/>
    <w:multiLevelType w:val="multilevel"/>
    <w:tmpl w:val="32929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F7B036D"/>
    <w:multiLevelType w:val="multilevel"/>
    <w:tmpl w:val="56D23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002F3DB"/>
    <w:multiLevelType w:val="hybridMultilevel"/>
    <w:tmpl w:val="6F72D468"/>
    <w:lvl w:ilvl="0" w:tplc="3DCAFFBC">
      <w:start w:val="1"/>
      <w:numFmt w:val="bullet"/>
      <w:lvlText w:val=""/>
      <w:lvlJc w:val="left"/>
      <w:pPr>
        <w:ind w:left="720" w:hanging="360"/>
      </w:pPr>
      <w:rPr>
        <w:rFonts w:ascii="Symbol" w:hAnsi="Symbol" w:hint="default"/>
      </w:rPr>
    </w:lvl>
    <w:lvl w:ilvl="1" w:tplc="95D827BC">
      <w:start w:val="1"/>
      <w:numFmt w:val="bullet"/>
      <w:lvlText w:val="o"/>
      <w:lvlJc w:val="left"/>
      <w:pPr>
        <w:ind w:left="1440" w:hanging="360"/>
      </w:pPr>
      <w:rPr>
        <w:rFonts w:ascii="Courier New" w:hAnsi="Courier New" w:hint="default"/>
      </w:rPr>
    </w:lvl>
    <w:lvl w:ilvl="2" w:tplc="B3289EE4">
      <w:start w:val="1"/>
      <w:numFmt w:val="bullet"/>
      <w:lvlText w:val=""/>
      <w:lvlJc w:val="left"/>
      <w:pPr>
        <w:ind w:left="2160" w:hanging="360"/>
      </w:pPr>
      <w:rPr>
        <w:rFonts w:ascii="Wingdings" w:hAnsi="Wingdings" w:hint="default"/>
      </w:rPr>
    </w:lvl>
    <w:lvl w:ilvl="3" w:tplc="01F8F7D0">
      <w:start w:val="1"/>
      <w:numFmt w:val="bullet"/>
      <w:lvlText w:val=""/>
      <w:lvlJc w:val="left"/>
      <w:pPr>
        <w:ind w:left="2880" w:hanging="360"/>
      </w:pPr>
      <w:rPr>
        <w:rFonts w:ascii="Symbol" w:hAnsi="Symbol" w:hint="default"/>
      </w:rPr>
    </w:lvl>
    <w:lvl w:ilvl="4" w:tplc="A87AEC0C">
      <w:start w:val="1"/>
      <w:numFmt w:val="bullet"/>
      <w:lvlText w:val="o"/>
      <w:lvlJc w:val="left"/>
      <w:pPr>
        <w:ind w:left="3600" w:hanging="360"/>
      </w:pPr>
      <w:rPr>
        <w:rFonts w:ascii="Courier New" w:hAnsi="Courier New" w:hint="default"/>
      </w:rPr>
    </w:lvl>
    <w:lvl w:ilvl="5" w:tplc="3806A4B2">
      <w:start w:val="1"/>
      <w:numFmt w:val="bullet"/>
      <w:lvlText w:val=""/>
      <w:lvlJc w:val="left"/>
      <w:pPr>
        <w:ind w:left="4320" w:hanging="360"/>
      </w:pPr>
      <w:rPr>
        <w:rFonts w:ascii="Wingdings" w:hAnsi="Wingdings" w:hint="default"/>
      </w:rPr>
    </w:lvl>
    <w:lvl w:ilvl="6" w:tplc="CFEAF5F4">
      <w:start w:val="1"/>
      <w:numFmt w:val="bullet"/>
      <w:lvlText w:val=""/>
      <w:lvlJc w:val="left"/>
      <w:pPr>
        <w:ind w:left="5040" w:hanging="360"/>
      </w:pPr>
      <w:rPr>
        <w:rFonts w:ascii="Symbol" w:hAnsi="Symbol" w:hint="default"/>
      </w:rPr>
    </w:lvl>
    <w:lvl w:ilvl="7" w:tplc="1D9C68EA">
      <w:start w:val="1"/>
      <w:numFmt w:val="bullet"/>
      <w:lvlText w:val="o"/>
      <w:lvlJc w:val="left"/>
      <w:pPr>
        <w:ind w:left="5760" w:hanging="360"/>
      </w:pPr>
      <w:rPr>
        <w:rFonts w:ascii="Courier New" w:hAnsi="Courier New" w:hint="default"/>
      </w:rPr>
    </w:lvl>
    <w:lvl w:ilvl="8" w:tplc="564C10BC">
      <w:start w:val="1"/>
      <w:numFmt w:val="bullet"/>
      <w:lvlText w:val=""/>
      <w:lvlJc w:val="left"/>
      <w:pPr>
        <w:ind w:left="6480" w:hanging="360"/>
      </w:pPr>
      <w:rPr>
        <w:rFonts w:ascii="Wingdings" w:hAnsi="Wingdings" w:hint="default"/>
      </w:rPr>
    </w:lvl>
  </w:abstractNum>
  <w:abstractNum w:abstractNumId="50"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4DB5A35"/>
    <w:multiLevelType w:val="multilevel"/>
    <w:tmpl w:val="F82658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3" w15:restartNumberingAfterBreak="0">
    <w:nsid w:val="4B0E2C33"/>
    <w:multiLevelType w:val="multilevel"/>
    <w:tmpl w:val="957073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BB11F83"/>
    <w:multiLevelType w:val="hybridMultilevel"/>
    <w:tmpl w:val="63CE4170"/>
    <w:lvl w:ilvl="0" w:tplc="BBD0BC2C">
      <w:start w:val="1"/>
      <w:numFmt w:val="decimal"/>
      <w:lvlText w:val="%1)"/>
      <w:lvlJc w:val="left"/>
      <w:pPr>
        <w:ind w:left="360" w:hanging="360"/>
      </w:pPr>
    </w:lvl>
    <w:lvl w:ilvl="1" w:tplc="940645CA">
      <w:start w:val="1"/>
      <w:numFmt w:val="lowerLetter"/>
      <w:lvlText w:val="%2."/>
      <w:lvlJc w:val="left"/>
      <w:pPr>
        <w:ind w:left="1440" w:hanging="360"/>
      </w:pPr>
    </w:lvl>
    <w:lvl w:ilvl="2" w:tplc="D8C48D02">
      <w:start w:val="1"/>
      <w:numFmt w:val="lowerRoman"/>
      <w:lvlText w:val="%3."/>
      <w:lvlJc w:val="right"/>
      <w:pPr>
        <w:ind w:left="2160" w:hanging="180"/>
      </w:pPr>
    </w:lvl>
    <w:lvl w:ilvl="3" w:tplc="FEB4DE20">
      <w:start w:val="1"/>
      <w:numFmt w:val="decimal"/>
      <w:lvlText w:val="%4."/>
      <w:lvlJc w:val="left"/>
      <w:pPr>
        <w:ind w:left="2880" w:hanging="360"/>
      </w:pPr>
    </w:lvl>
    <w:lvl w:ilvl="4" w:tplc="06CAC3EC">
      <w:start w:val="1"/>
      <w:numFmt w:val="lowerLetter"/>
      <w:lvlText w:val="%5."/>
      <w:lvlJc w:val="left"/>
      <w:pPr>
        <w:ind w:left="3600" w:hanging="360"/>
      </w:pPr>
    </w:lvl>
    <w:lvl w:ilvl="5" w:tplc="BFC8FFBE">
      <w:start w:val="1"/>
      <w:numFmt w:val="lowerRoman"/>
      <w:lvlText w:val="%6."/>
      <w:lvlJc w:val="right"/>
      <w:pPr>
        <w:ind w:left="4320" w:hanging="180"/>
      </w:pPr>
    </w:lvl>
    <w:lvl w:ilvl="6" w:tplc="C6765422">
      <w:start w:val="1"/>
      <w:numFmt w:val="decimal"/>
      <w:lvlText w:val="%7."/>
      <w:lvlJc w:val="left"/>
      <w:pPr>
        <w:ind w:left="5040" w:hanging="360"/>
      </w:pPr>
    </w:lvl>
    <w:lvl w:ilvl="7" w:tplc="0EC02EB0">
      <w:start w:val="1"/>
      <w:numFmt w:val="lowerLetter"/>
      <w:lvlText w:val="%8."/>
      <w:lvlJc w:val="left"/>
      <w:pPr>
        <w:ind w:left="5760" w:hanging="360"/>
      </w:pPr>
    </w:lvl>
    <w:lvl w:ilvl="8" w:tplc="67720AB8">
      <w:start w:val="1"/>
      <w:numFmt w:val="lowerRoman"/>
      <w:lvlText w:val="%9."/>
      <w:lvlJc w:val="right"/>
      <w:pPr>
        <w:ind w:left="6480" w:hanging="180"/>
      </w:pPr>
    </w:lvl>
  </w:abstractNum>
  <w:abstractNum w:abstractNumId="55" w15:restartNumberingAfterBreak="0">
    <w:nsid w:val="4D503452"/>
    <w:multiLevelType w:val="multilevel"/>
    <w:tmpl w:val="F1D2C5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4FBA46A5"/>
    <w:multiLevelType w:val="multilevel"/>
    <w:tmpl w:val="ECC833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0E06613"/>
    <w:multiLevelType w:val="multilevel"/>
    <w:tmpl w:val="746CF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2A6ABC"/>
    <w:multiLevelType w:val="multilevel"/>
    <w:tmpl w:val="087CB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563E4BDA"/>
    <w:multiLevelType w:val="multilevel"/>
    <w:tmpl w:val="4088F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6F4233E"/>
    <w:multiLevelType w:val="multilevel"/>
    <w:tmpl w:val="70C84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BAB0680"/>
    <w:multiLevelType w:val="multilevel"/>
    <w:tmpl w:val="2E781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602816A2"/>
    <w:multiLevelType w:val="multilevel"/>
    <w:tmpl w:val="15C44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644213BC"/>
    <w:multiLevelType w:val="multilevel"/>
    <w:tmpl w:val="A06A96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69EE46D"/>
    <w:multiLevelType w:val="multilevel"/>
    <w:tmpl w:val="F39AED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6758A276"/>
    <w:multiLevelType w:val="hybridMultilevel"/>
    <w:tmpl w:val="592C7A34"/>
    <w:lvl w:ilvl="0" w:tplc="B08A5578">
      <w:start w:val="1"/>
      <w:numFmt w:val="decimal"/>
      <w:lvlText w:val="%1."/>
      <w:lvlJc w:val="left"/>
      <w:pPr>
        <w:ind w:left="1353" w:hanging="360"/>
      </w:pPr>
      <w:rPr>
        <w:rFonts w:ascii="Tahoma" w:hAnsi="Tahoma" w:hint="default"/>
      </w:rPr>
    </w:lvl>
    <w:lvl w:ilvl="1" w:tplc="60620EA2">
      <w:start w:val="1"/>
      <w:numFmt w:val="lowerLetter"/>
      <w:lvlText w:val="%2."/>
      <w:lvlJc w:val="left"/>
      <w:pPr>
        <w:ind w:left="1440" w:hanging="360"/>
      </w:pPr>
    </w:lvl>
    <w:lvl w:ilvl="2" w:tplc="D04EDB6C">
      <w:start w:val="1"/>
      <w:numFmt w:val="lowerRoman"/>
      <w:lvlText w:val="%3."/>
      <w:lvlJc w:val="right"/>
      <w:pPr>
        <w:ind w:left="2160" w:hanging="180"/>
      </w:pPr>
    </w:lvl>
    <w:lvl w:ilvl="3" w:tplc="3F201B92">
      <w:start w:val="1"/>
      <w:numFmt w:val="decimal"/>
      <w:lvlText w:val="%4."/>
      <w:lvlJc w:val="left"/>
      <w:pPr>
        <w:ind w:left="2880" w:hanging="360"/>
      </w:pPr>
    </w:lvl>
    <w:lvl w:ilvl="4" w:tplc="36CEF128">
      <w:start w:val="1"/>
      <w:numFmt w:val="lowerLetter"/>
      <w:lvlText w:val="%5."/>
      <w:lvlJc w:val="left"/>
      <w:pPr>
        <w:ind w:left="3600" w:hanging="360"/>
      </w:pPr>
    </w:lvl>
    <w:lvl w:ilvl="5" w:tplc="2FD68594">
      <w:start w:val="1"/>
      <w:numFmt w:val="lowerRoman"/>
      <w:lvlText w:val="%6."/>
      <w:lvlJc w:val="right"/>
      <w:pPr>
        <w:ind w:left="4320" w:hanging="180"/>
      </w:pPr>
    </w:lvl>
    <w:lvl w:ilvl="6" w:tplc="E5B27908">
      <w:start w:val="1"/>
      <w:numFmt w:val="decimal"/>
      <w:lvlText w:val="%7."/>
      <w:lvlJc w:val="left"/>
      <w:pPr>
        <w:ind w:left="5040" w:hanging="360"/>
      </w:pPr>
    </w:lvl>
    <w:lvl w:ilvl="7" w:tplc="83863B60">
      <w:start w:val="1"/>
      <w:numFmt w:val="lowerLetter"/>
      <w:lvlText w:val="%8."/>
      <w:lvlJc w:val="left"/>
      <w:pPr>
        <w:ind w:left="5760" w:hanging="360"/>
      </w:pPr>
    </w:lvl>
    <w:lvl w:ilvl="8" w:tplc="3760CA3A">
      <w:start w:val="1"/>
      <w:numFmt w:val="lowerRoman"/>
      <w:lvlText w:val="%9."/>
      <w:lvlJc w:val="right"/>
      <w:pPr>
        <w:ind w:left="6480" w:hanging="180"/>
      </w:pPr>
    </w:lvl>
  </w:abstractNum>
  <w:abstractNum w:abstractNumId="69" w15:restartNumberingAfterBreak="0">
    <w:nsid w:val="6DA56448"/>
    <w:multiLevelType w:val="hybridMultilevel"/>
    <w:tmpl w:val="44889488"/>
    <w:lvl w:ilvl="0" w:tplc="0408000B">
      <w:start w:val="1"/>
      <w:numFmt w:val="bullet"/>
      <w:lvlText w:val=""/>
      <w:lvlJc w:val="left"/>
      <w:pPr>
        <w:ind w:left="1080" w:hanging="360"/>
      </w:pPr>
      <w:rPr>
        <w:rFonts w:ascii="Wingdings" w:hAnsi="Wingdings" w:hint="default"/>
      </w:rPr>
    </w:lvl>
    <w:lvl w:ilvl="1" w:tplc="17D6E8D4">
      <w:start w:val="1"/>
      <w:numFmt w:val="lowerLetter"/>
      <w:lvlText w:val="%2."/>
      <w:lvlJc w:val="left"/>
      <w:pPr>
        <w:ind w:left="1440" w:hanging="360"/>
      </w:pPr>
    </w:lvl>
    <w:lvl w:ilvl="2" w:tplc="8E8AB6D4">
      <w:start w:val="1"/>
      <w:numFmt w:val="lowerRoman"/>
      <w:lvlText w:val="%3."/>
      <w:lvlJc w:val="right"/>
      <w:pPr>
        <w:ind w:left="2160" w:hanging="180"/>
      </w:pPr>
    </w:lvl>
    <w:lvl w:ilvl="3" w:tplc="964A3C52">
      <w:start w:val="1"/>
      <w:numFmt w:val="decimal"/>
      <w:lvlText w:val="%4."/>
      <w:lvlJc w:val="left"/>
      <w:pPr>
        <w:ind w:left="2880" w:hanging="360"/>
      </w:pPr>
    </w:lvl>
    <w:lvl w:ilvl="4" w:tplc="623C352A">
      <w:start w:val="1"/>
      <w:numFmt w:val="lowerLetter"/>
      <w:lvlText w:val="%5."/>
      <w:lvlJc w:val="left"/>
      <w:pPr>
        <w:ind w:left="3600" w:hanging="360"/>
      </w:pPr>
    </w:lvl>
    <w:lvl w:ilvl="5" w:tplc="0120AB0A">
      <w:start w:val="1"/>
      <w:numFmt w:val="lowerRoman"/>
      <w:lvlText w:val="%6."/>
      <w:lvlJc w:val="right"/>
      <w:pPr>
        <w:ind w:left="4320" w:hanging="180"/>
      </w:pPr>
    </w:lvl>
    <w:lvl w:ilvl="6" w:tplc="17D808F6">
      <w:start w:val="1"/>
      <w:numFmt w:val="decimal"/>
      <w:lvlText w:val="%7."/>
      <w:lvlJc w:val="left"/>
      <w:pPr>
        <w:ind w:left="5040" w:hanging="360"/>
      </w:pPr>
    </w:lvl>
    <w:lvl w:ilvl="7" w:tplc="07E063A8">
      <w:start w:val="1"/>
      <w:numFmt w:val="lowerLetter"/>
      <w:lvlText w:val="%8."/>
      <w:lvlJc w:val="left"/>
      <w:pPr>
        <w:ind w:left="5760" w:hanging="360"/>
      </w:pPr>
    </w:lvl>
    <w:lvl w:ilvl="8" w:tplc="9B045D0A">
      <w:start w:val="1"/>
      <w:numFmt w:val="lowerRoman"/>
      <w:lvlText w:val="%9."/>
      <w:lvlJc w:val="right"/>
      <w:pPr>
        <w:ind w:left="6480" w:hanging="180"/>
      </w:pPr>
    </w:lvl>
  </w:abstractNum>
  <w:abstractNum w:abstractNumId="70"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70C44F71"/>
    <w:multiLevelType w:val="hybridMultilevel"/>
    <w:tmpl w:val="D3EA46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7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0679246">
    <w:abstractNumId w:val="69"/>
  </w:num>
  <w:num w:numId="2" w16cid:durableId="1265767367">
    <w:abstractNumId w:val="34"/>
  </w:num>
  <w:num w:numId="3" w16cid:durableId="1218668150">
    <w:abstractNumId w:val="28"/>
  </w:num>
  <w:num w:numId="4" w16cid:durableId="570316265">
    <w:abstractNumId w:val="12"/>
  </w:num>
  <w:num w:numId="5" w16cid:durableId="606429441">
    <w:abstractNumId w:val="54"/>
  </w:num>
  <w:num w:numId="6" w16cid:durableId="796141197">
    <w:abstractNumId w:val="67"/>
  </w:num>
  <w:num w:numId="7" w16cid:durableId="9190397">
    <w:abstractNumId w:val="17"/>
  </w:num>
  <w:num w:numId="8" w16cid:durableId="212548208">
    <w:abstractNumId w:val="49"/>
  </w:num>
  <w:num w:numId="9" w16cid:durableId="1829010977">
    <w:abstractNumId w:val="36"/>
  </w:num>
  <w:num w:numId="10" w16cid:durableId="1616522838">
    <w:abstractNumId w:val="42"/>
  </w:num>
  <w:num w:numId="11" w16cid:durableId="415129673">
    <w:abstractNumId w:val="68"/>
  </w:num>
  <w:num w:numId="12" w16cid:durableId="1538156307">
    <w:abstractNumId w:val="1"/>
  </w:num>
  <w:num w:numId="13" w16cid:durableId="1483544518">
    <w:abstractNumId w:val="3"/>
  </w:num>
  <w:num w:numId="14" w16cid:durableId="358048882">
    <w:abstractNumId w:val="4"/>
  </w:num>
  <w:num w:numId="15" w16cid:durableId="474953645">
    <w:abstractNumId w:val="8"/>
  </w:num>
  <w:num w:numId="16" w16cid:durableId="1971400231">
    <w:abstractNumId w:val="9"/>
  </w:num>
  <w:num w:numId="17" w16cid:durableId="672268421">
    <w:abstractNumId w:val="71"/>
  </w:num>
  <w:num w:numId="18" w16cid:durableId="298609672">
    <w:abstractNumId w:val="72"/>
  </w:num>
  <w:num w:numId="19" w16cid:durableId="1983386367">
    <w:abstractNumId w:val="29"/>
  </w:num>
  <w:num w:numId="20" w16cid:durableId="773940047">
    <w:abstractNumId w:val="59"/>
  </w:num>
  <w:num w:numId="21" w16cid:durableId="151913535">
    <w:abstractNumId w:val="39"/>
  </w:num>
  <w:num w:numId="22" w16cid:durableId="1224022673">
    <w:abstractNumId w:val="23"/>
  </w:num>
  <w:num w:numId="23" w16cid:durableId="1321688473">
    <w:abstractNumId w:val="70"/>
  </w:num>
  <w:num w:numId="24" w16cid:durableId="984311943">
    <w:abstractNumId w:val="74"/>
  </w:num>
  <w:num w:numId="25" w16cid:durableId="889414435">
    <w:abstractNumId w:val="25"/>
  </w:num>
  <w:num w:numId="26" w16cid:durableId="1083986542">
    <w:abstractNumId w:val="45"/>
  </w:num>
  <w:num w:numId="27" w16cid:durableId="46030817">
    <w:abstractNumId w:val="20"/>
  </w:num>
  <w:num w:numId="28" w16cid:durableId="1000355291">
    <w:abstractNumId w:val="39"/>
  </w:num>
  <w:num w:numId="29" w16cid:durableId="430711139">
    <w:abstractNumId w:val="52"/>
  </w:num>
  <w:num w:numId="30" w16cid:durableId="1404719801">
    <w:abstractNumId w:val="21"/>
  </w:num>
  <w:num w:numId="31" w16cid:durableId="1422944520">
    <w:abstractNumId w:val="73"/>
  </w:num>
  <w:num w:numId="32" w16cid:durableId="1059137818">
    <w:abstractNumId w:val="38"/>
  </w:num>
  <w:num w:numId="33" w16cid:durableId="360740258">
    <w:abstractNumId w:val="27"/>
  </w:num>
  <w:num w:numId="34" w16cid:durableId="1009217991">
    <w:abstractNumId w:val="50"/>
  </w:num>
  <w:num w:numId="35" w16cid:durableId="92170581">
    <w:abstractNumId w:val="33"/>
  </w:num>
  <w:num w:numId="36" w16cid:durableId="20250672">
    <w:abstractNumId w:val="61"/>
  </w:num>
  <w:num w:numId="37" w16cid:durableId="1879009329">
    <w:abstractNumId w:val="40"/>
  </w:num>
  <w:num w:numId="38" w16cid:durableId="1323660815">
    <w:abstractNumId w:val="64"/>
  </w:num>
  <w:num w:numId="39" w16cid:durableId="721563272">
    <w:abstractNumId w:val="48"/>
  </w:num>
  <w:num w:numId="40" w16cid:durableId="355738483">
    <w:abstractNumId w:val="18"/>
  </w:num>
  <w:num w:numId="41" w16cid:durableId="1133059754">
    <w:abstractNumId w:val="43"/>
  </w:num>
  <w:num w:numId="42" w16cid:durableId="1487353594">
    <w:abstractNumId w:val="30"/>
  </w:num>
  <w:num w:numId="43" w16cid:durableId="1580872701">
    <w:abstractNumId w:val="63"/>
  </w:num>
  <w:num w:numId="44" w16cid:durableId="983586441">
    <w:abstractNumId w:val="47"/>
  </w:num>
  <w:num w:numId="45" w16cid:durableId="68574429">
    <w:abstractNumId w:val="35"/>
  </w:num>
  <w:num w:numId="46" w16cid:durableId="1324549743">
    <w:abstractNumId w:val="41"/>
  </w:num>
  <w:num w:numId="47" w16cid:durableId="1832063539">
    <w:abstractNumId w:val="66"/>
  </w:num>
  <w:num w:numId="48" w16cid:durableId="277496036">
    <w:abstractNumId w:val="26"/>
  </w:num>
  <w:num w:numId="49" w16cid:durableId="87235243">
    <w:abstractNumId w:val="53"/>
  </w:num>
  <w:num w:numId="50" w16cid:durableId="1304458846">
    <w:abstractNumId w:val="58"/>
  </w:num>
  <w:num w:numId="51" w16cid:durableId="463619752">
    <w:abstractNumId w:val="65"/>
  </w:num>
  <w:num w:numId="52" w16cid:durableId="2026901391">
    <w:abstractNumId w:val="22"/>
  </w:num>
  <w:num w:numId="53" w16cid:durableId="338165848">
    <w:abstractNumId w:val="19"/>
  </w:num>
  <w:num w:numId="54" w16cid:durableId="1091660427">
    <w:abstractNumId w:val="62"/>
  </w:num>
  <w:num w:numId="55" w16cid:durableId="1292979660">
    <w:abstractNumId w:val="46"/>
  </w:num>
  <w:num w:numId="56" w16cid:durableId="229923053">
    <w:abstractNumId w:val="51"/>
  </w:num>
  <w:num w:numId="57" w16cid:durableId="1856727757">
    <w:abstractNumId w:val="15"/>
  </w:num>
  <w:num w:numId="58" w16cid:durableId="50471787">
    <w:abstractNumId w:val="37"/>
  </w:num>
  <w:num w:numId="59" w16cid:durableId="260719267">
    <w:abstractNumId w:val="44"/>
  </w:num>
  <w:num w:numId="60" w16cid:durableId="523597056">
    <w:abstractNumId w:val="57"/>
  </w:num>
  <w:num w:numId="61" w16cid:durableId="1077677949">
    <w:abstractNumId w:val="55"/>
  </w:num>
  <w:num w:numId="62" w16cid:durableId="852458821">
    <w:abstractNumId w:val="14"/>
  </w:num>
  <w:num w:numId="63" w16cid:durableId="913321690">
    <w:abstractNumId w:val="32"/>
  </w:num>
  <w:num w:numId="64" w16cid:durableId="15694625">
    <w:abstractNumId w:val="13"/>
  </w:num>
  <w:num w:numId="65" w16cid:durableId="1501309893">
    <w:abstractNumId w:val="39"/>
  </w:num>
  <w:num w:numId="66" w16cid:durableId="785080102">
    <w:abstractNumId w:val="56"/>
  </w:num>
  <w:num w:numId="67" w16cid:durableId="1272470059">
    <w:abstractNumId w:val="24"/>
  </w:num>
  <w:num w:numId="68" w16cid:durableId="61317037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09534698">
    <w:abstractNumId w:val="31"/>
  </w:num>
  <w:num w:numId="70" w16cid:durableId="1056512808">
    <w:abstractNumId w:val="16"/>
  </w:num>
  <w:num w:numId="71" w16cid:durableId="644050063">
    <w:abstractNumId w:val="39"/>
  </w:num>
  <w:num w:numId="72" w16cid:durableId="44454115">
    <w:abstractNumId w:val="6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2DC2"/>
    <w:rsid w:val="00005F5C"/>
    <w:rsid w:val="000062FA"/>
    <w:rsid w:val="0000716D"/>
    <w:rsid w:val="00007D97"/>
    <w:rsid w:val="00011883"/>
    <w:rsid w:val="000118D4"/>
    <w:rsid w:val="0001217D"/>
    <w:rsid w:val="0001375B"/>
    <w:rsid w:val="00013964"/>
    <w:rsid w:val="00013A52"/>
    <w:rsid w:val="00013F49"/>
    <w:rsid w:val="00014410"/>
    <w:rsid w:val="00014792"/>
    <w:rsid w:val="00014B60"/>
    <w:rsid w:val="00014F48"/>
    <w:rsid w:val="000152A8"/>
    <w:rsid w:val="00015953"/>
    <w:rsid w:val="00015A9D"/>
    <w:rsid w:val="00015F06"/>
    <w:rsid w:val="00017052"/>
    <w:rsid w:val="00020548"/>
    <w:rsid w:val="0002156F"/>
    <w:rsid w:val="000217C3"/>
    <w:rsid w:val="00022569"/>
    <w:rsid w:val="00022D0F"/>
    <w:rsid w:val="000244B8"/>
    <w:rsid w:val="00025B9C"/>
    <w:rsid w:val="00025CD5"/>
    <w:rsid w:val="00026155"/>
    <w:rsid w:val="00026667"/>
    <w:rsid w:val="00026E7D"/>
    <w:rsid w:val="0002765E"/>
    <w:rsid w:val="000303BF"/>
    <w:rsid w:val="000309DB"/>
    <w:rsid w:val="00030A68"/>
    <w:rsid w:val="000326F6"/>
    <w:rsid w:val="00032A9F"/>
    <w:rsid w:val="00032BBA"/>
    <w:rsid w:val="0003389C"/>
    <w:rsid w:val="00033BA0"/>
    <w:rsid w:val="00034E19"/>
    <w:rsid w:val="00034FF1"/>
    <w:rsid w:val="00035295"/>
    <w:rsid w:val="00035C19"/>
    <w:rsid w:val="00035E7D"/>
    <w:rsid w:val="00036C8E"/>
    <w:rsid w:val="00036CBD"/>
    <w:rsid w:val="00037B97"/>
    <w:rsid w:val="00041C07"/>
    <w:rsid w:val="00042DB8"/>
    <w:rsid w:val="00043688"/>
    <w:rsid w:val="00043930"/>
    <w:rsid w:val="00043D44"/>
    <w:rsid w:val="00043F27"/>
    <w:rsid w:val="00045C95"/>
    <w:rsid w:val="00045DCF"/>
    <w:rsid w:val="00046044"/>
    <w:rsid w:val="00046293"/>
    <w:rsid w:val="000462BC"/>
    <w:rsid w:val="0004724C"/>
    <w:rsid w:val="00047C57"/>
    <w:rsid w:val="0005253E"/>
    <w:rsid w:val="000527FB"/>
    <w:rsid w:val="0005281B"/>
    <w:rsid w:val="0005488E"/>
    <w:rsid w:val="00055736"/>
    <w:rsid w:val="00055804"/>
    <w:rsid w:val="0005617B"/>
    <w:rsid w:val="000579F9"/>
    <w:rsid w:val="00057BBA"/>
    <w:rsid w:val="00057F4A"/>
    <w:rsid w:val="000607B4"/>
    <w:rsid w:val="000610D4"/>
    <w:rsid w:val="00061ADD"/>
    <w:rsid w:val="00061DF4"/>
    <w:rsid w:val="000631C4"/>
    <w:rsid w:val="000631F7"/>
    <w:rsid w:val="00063ACD"/>
    <w:rsid w:val="00064589"/>
    <w:rsid w:val="000650A9"/>
    <w:rsid w:val="000653F1"/>
    <w:rsid w:val="00065612"/>
    <w:rsid w:val="00066ECF"/>
    <w:rsid w:val="00067067"/>
    <w:rsid w:val="000674D2"/>
    <w:rsid w:val="0006771D"/>
    <w:rsid w:val="000705D7"/>
    <w:rsid w:val="000706B1"/>
    <w:rsid w:val="00070731"/>
    <w:rsid w:val="00071B1D"/>
    <w:rsid w:val="00072601"/>
    <w:rsid w:val="000738BC"/>
    <w:rsid w:val="00076B0B"/>
    <w:rsid w:val="00076CAD"/>
    <w:rsid w:val="0008087C"/>
    <w:rsid w:val="00084419"/>
    <w:rsid w:val="00084DDE"/>
    <w:rsid w:val="00086782"/>
    <w:rsid w:val="00086D31"/>
    <w:rsid w:val="00086E7D"/>
    <w:rsid w:val="00087FEA"/>
    <w:rsid w:val="00092ADB"/>
    <w:rsid w:val="00094D2D"/>
    <w:rsid w:val="00095840"/>
    <w:rsid w:val="00097377"/>
    <w:rsid w:val="0009738D"/>
    <w:rsid w:val="000A2235"/>
    <w:rsid w:val="000A496F"/>
    <w:rsid w:val="000A4A55"/>
    <w:rsid w:val="000A60A0"/>
    <w:rsid w:val="000A7747"/>
    <w:rsid w:val="000B004D"/>
    <w:rsid w:val="000B187C"/>
    <w:rsid w:val="000B236D"/>
    <w:rsid w:val="000B6F4E"/>
    <w:rsid w:val="000B6F59"/>
    <w:rsid w:val="000B7FA2"/>
    <w:rsid w:val="000C04E3"/>
    <w:rsid w:val="000C065F"/>
    <w:rsid w:val="000C0C05"/>
    <w:rsid w:val="000C1AAF"/>
    <w:rsid w:val="000C1CDE"/>
    <w:rsid w:val="000C294E"/>
    <w:rsid w:val="000C3A4B"/>
    <w:rsid w:val="000C4648"/>
    <w:rsid w:val="000C4B25"/>
    <w:rsid w:val="000C59AD"/>
    <w:rsid w:val="000C5D2B"/>
    <w:rsid w:val="000D2ED0"/>
    <w:rsid w:val="000D4C36"/>
    <w:rsid w:val="000D5FB8"/>
    <w:rsid w:val="000D6DFD"/>
    <w:rsid w:val="000D6E10"/>
    <w:rsid w:val="000D7961"/>
    <w:rsid w:val="000E00B6"/>
    <w:rsid w:val="000E04A1"/>
    <w:rsid w:val="000E0B6C"/>
    <w:rsid w:val="000E12F1"/>
    <w:rsid w:val="000E178C"/>
    <w:rsid w:val="000E1C5E"/>
    <w:rsid w:val="000E2020"/>
    <w:rsid w:val="000E2462"/>
    <w:rsid w:val="000E27C3"/>
    <w:rsid w:val="000E4A50"/>
    <w:rsid w:val="000E6B11"/>
    <w:rsid w:val="000E6DC6"/>
    <w:rsid w:val="000F0E29"/>
    <w:rsid w:val="000F15B6"/>
    <w:rsid w:val="000F227F"/>
    <w:rsid w:val="000F5000"/>
    <w:rsid w:val="000F62F0"/>
    <w:rsid w:val="000F6FD9"/>
    <w:rsid w:val="000F7C86"/>
    <w:rsid w:val="000F7CF2"/>
    <w:rsid w:val="00100156"/>
    <w:rsid w:val="001009E5"/>
    <w:rsid w:val="00101772"/>
    <w:rsid w:val="00103061"/>
    <w:rsid w:val="00105242"/>
    <w:rsid w:val="00105367"/>
    <w:rsid w:val="001055FB"/>
    <w:rsid w:val="00105FBE"/>
    <w:rsid w:val="001061A0"/>
    <w:rsid w:val="00111D5A"/>
    <w:rsid w:val="001128C9"/>
    <w:rsid w:val="00114833"/>
    <w:rsid w:val="001149FC"/>
    <w:rsid w:val="00115643"/>
    <w:rsid w:val="00115A7D"/>
    <w:rsid w:val="001175F2"/>
    <w:rsid w:val="001201B6"/>
    <w:rsid w:val="001202D5"/>
    <w:rsid w:val="00120CC9"/>
    <w:rsid w:val="00122891"/>
    <w:rsid w:val="00123846"/>
    <w:rsid w:val="001246EA"/>
    <w:rsid w:val="00124E5F"/>
    <w:rsid w:val="00124EDD"/>
    <w:rsid w:val="001253B5"/>
    <w:rsid w:val="00125BF8"/>
    <w:rsid w:val="001303D6"/>
    <w:rsid w:val="001308CC"/>
    <w:rsid w:val="00130942"/>
    <w:rsid w:val="00130C5D"/>
    <w:rsid w:val="001312AF"/>
    <w:rsid w:val="0013350B"/>
    <w:rsid w:val="001339A9"/>
    <w:rsid w:val="00133E0F"/>
    <w:rsid w:val="001342F1"/>
    <w:rsid w:val="00135A3A"/>
    <w:rsid w:val="00136460"/>
    <w:rsid w:val="00137A93"/>
    <w:rsid w:val="00137DAA"/>
    <w:rsid w:val="0014064C"/>
    <w:rsid w:val="00140CA7"/>
    <w:rsid w:val="00141E27"/>
    <w:rsid w:val="00143040"/>
    <w:rsid w:val="00143578"/>
    <w:rsid w:val="001444FA"/>
    <w:rsid w:val="001452C0"/>
    <w:rsid w:val="001463CC"/>
    <w:rsid w:val="00146631"/>
    <w:rsid w:val="00147AA3"/>
    <w:rsid w:val="00147B71"/>
    <w:rsid w:val="00150214"/>
    <w:rsid w:val="00151DC8"/>
    <w:rsid w:val="00152B81"/>
    <w:rsid w:val="00153F0B"/>
    <w:rsid w:val="00154368"/>
    <w:rsid w:val="00154623"/>
    <w:rsid w:val="0015499C"/>
    <w:rsid w:val="00154CDB"/>
    <w:rsid w:val="00155375"/>
    <w:rsid w:val="001560F3"/>
    <w:rsid w:val="0015675F"/>
    <w:rsid w:val="00156AC5"/>
    <w:rsid w:val="00160FCE"/>
    <w:rsid w:val="0016192D"/>
    <w:rsid w:val="00161A89"/>
    <w:rsid w:val="00163311"/>
    <w:rsid w:val="00163845"/>
    <w:rsid w:val="001649E0"/>
    <w:rsid w:val="001652F4"/>
    <w:rsid w:val="0016530B"/>
    <w:rsid w:val="0016639E"/>
    <w:rsid w:val="00166662"/>
    <w:rsid w:val="00167F10"/>
    <w:rsid w:val="00170CA8"/>
    <w:rsid w:val="00171727"/>
    <w:rsid w:val="00171881"/>
    <w:rsid w:val="001732D9"/>
    <w:rsid w:val="00175FFA"/>
    <w:rsid w:val="00177F66"/>
    <w:rsid w:val="001811C1"/>
    <w:rsid w:val="00181C40"/>
    <w:rsid w:val="00181E17"/>
    <w:rsid w:val="00182052"/>
    <w:rsid w:val="001841BC"/>
    <w:rsid w:val="001852F3"/>
    <w:rsid w:val="001859FA"/>
    <w:rsid w:val="001865A6"/>
    <w:rsid w:val="00186621"/>
    <w:rsid w:val="001867FF"/>
    <w:rsid w:val="001869A5"/>
    <w:rsid w:val="00186BF5"/>
    <w:rsid w:val="00186C29"/>
    <w:rsid w:val="00187D66"/>
    <w:rsid w:val="00187EA5"/>
    <w:rsid w:val="00194C49"/>
    <w:rsid w:val="00195A7F"/>
    <w:rsid w:val="00196E2A"/>
    <w:rsid w:val="001971AE"/>
    <w:rsid w:val="00197694"/>
    <w:rsid w:val="00197834"/>
    <w:rsid w:val="001A3125"/>
    <w:rsid w:val="001A317F"/>
    <w:rsid w:val="001A5567"/>
    <w:rsid w:val="001A61D3"/>
    <w:rsid w:val="001A6CEB"/>
    <w:rsid w:val="001B0443"/>
    <w:rsid w:val="001B0874"/>
    <w:rsid w:val="001B1B00"/>
    <w:rsid w:val="001B235A"/>
    <w:rsid w:val="001B2758"/>
    <w:rsid w:val="001B41E5"/>
    <w:rsid w:val="001B482D"/>
    <w:rsid w:val="001B55ED"/>
    <w:rsid w:val="001B56F1"/>
    <w:rsid w:val="001B585C"/>
    <w:rsid w:val="001B5981"/>
    <w:rsid w:val="001B5BEE"/>
    <w:rsid w:val="001B5CA2"/>
    <w:rsid w:val="001B65F9"/>
    <w:rsid w:val="001C274B"/>
    <w:rsid w:val="001C3012"/>
    <w:rsid w:val="001C3616"/>
    <w:rsid w:val="001C3885"/>
    <w:rsid w:val="001C4403"/>
    <w:rsid w:val="001C44A3"/>
    <w:rsid w:val="001C6408"/>
    <w:rsid w:val="001C673F"/>
    <w:rsid w:val="001D06AA"/>
    <w:rsid w:val="001D0C1B"/>
    <w:rsid w:val="001D0D7B"/>
    <w:rsid w:val="001D0F05"/>
    <w:rsid w:val="001D3218"/>
    <w:rsid w:val="001D6FD4"/>
    <w:rsid w:val="001D74DB"/>
    <w:rsid w:val="001E0711"/>
    <w:rsid w:val="001E07FC"/>
    <w:rsid w:val="001E11F9"/>
    <w:rsid w:val="001E2527"/>
    <w:rsid w:val="001E33DC"/>
    <w:rsid w:val="001E3887"/>
    <w:rsid w:val="001E38A4"/>
    <w:rsid w:val="001E3C20"/>
    <w:rsid w:val="001E4E76"/>
    <w:rsid w:val="001E54F6"/>
    <w:rsid w:val="001E56E3"/>
    <w:rsid w:val="001E5DE0"/>
    <w:rsid w:val="001E6103"/>
    <w:rsid w:val="001E64FE"/>
    <w:rsid w:val="001F11F8"/>
    <w:rsid w:val="001F1982"/>
    <w:rsid w:val="001F1B8B"/>
    <w:rsid w:val="001F3B35"/>
    <w:rsid w:val="001F3E92"/>
    <w:rsid w:val="001F40A2"/>
    <w:rsid w:val="001F4428"/>
    <w:rsid w:val="001F455A"/>
    <w:rsid w:val="001F500A"/>
    <w:rsid w:val="001F5F4A"/>
    <w:rsid w:val="00200224"/>
    <w:rsid w:val="00200EC7"/>
    <w:rsid w:val="00200F0A"/>
    <w:rsid w:val="00201773"/>
    <w:rsid w:val="00201A07"/>
    <w:rsid w:val="00201A77"/>
    <w:rsid w:val="00201C11"/>
    <w:rsid w:val="00201E03"/>
    <w:rsid w:val="00202AF8"/>
    <w:rsid w:val="00203AC7"/>
    <w:rsid w:val="00203D78"/>
    <w:rsid w:val="002043A0"/>
    <w:rsid w:val="0020648D"/>
    <w:rsid w:val="00207A57"/>
    <w:rsid w:val="002124D4"/>
    <w:rsid w:val="0021350B"/>
    <w:rsid w:val="00213B08"/>
    <w:rsid w:val="002145A1"/>
    <w:rsid w:val="00214AF2"/>
    <w:rsid w:val="00214DD7"/>
    <w:rsid w:val="0021555F"/>
    <w:rsid w:val="00215C1A"/>
    <w:rsid w:val="002165C3"/>
    <w:rsid w:val="00220C6B"/>
    <w:rsid w:val="00221277"/>
    <w:rsid w:val="00221291"/>
    <w:rsid w:val="002223B4"/>
    <w:rsid w:val="00224FC8"/>
    <w:rsid w:val="00225ACD"/>
    <w:rsid w:val="0022772A"/>
    <w:rsid w:val="00231358"/>
    <w:rsid w:val="0023144C"/>
    <w:rsid w:val="002333E4"/>
    <w:rsid w:val="00234877"/>
    <w:rsid w:val="0023731E"/>
    <w:rsid w:val="002373E7"/>
    <w:rsid w:val="00240449"/>
    <w:rsid w:val="0024279E"/>
    <w:rsid w:val="00243C69"/>
    <w:rsid w:val="00243F84"/>
    <w:rsid w:val="002448E0"/>
    <w:rsid w:val="00244F14"/>
    <w:rsid w:val="0024503F"/>
    <w:rsid w:val="00245754"/>
    <w:rsid w:val="00246172"/>
    <w:rsid w:val="00246973"/>
    <w:rsid w:val="0025005A"/>
    <w:rsid w:val="00250252"/>
    <w:rsid w:val="002504E1"/>
    <w:rsid w:val="00250B80"/>
    <w:rsid w:val="00250D5F"/>
    <w:rsid w:val="00252398"/>
    <w:rsid w:val="00253F52"/>
    <w:rsid w:val="002544E4"/>
    <w:rsid w:val="002554B6"/>
    <w:rsid w:val="00255F74"/>
    <w:rsid w:val="00255F93"/>
    <w:rsid w:val="00260453"/>
    <w:rsid w:val="002604B4"/>
    <w:rsid w:val="002616A3"/>
    <w:rsid w:val="00262E63"/>
    <w:rsid w:val="00263C2C"/>
    <w:rsid w:val="00263FBB"/>
    <w:rsid w:val="00264320"/>
    <w:rsid w:val="002645B0"/>
    <w:rsid w:val="00264DF8"/>
    <w:rsid w:val="002654F7"/>
    <w:rsid w:val="00265688"/>
    <w:rsid w:val="00270326"/>
    <w:rsid w:val="00272B7A"/>
    <w:rsid w:val="00272F1F"/>
    <w:rsid w:val="00272FC3"/>
    <w:rsid w:val="002748D0"/>
    <w:rsid w:val="0027539E"/>
    <w:rsid w:val="0027564F"/>
    <w:rsid w:val="00275871"/>
    <w:rsid w:val="00276013"/>
    <w:rsid w:val="002768B4"/>
    <w:rsid w:val="00277E0E"/>
    <w:rsid w:val="00277F8F"/>
    <w:rsid w:val="00280B8B"/>
    <w:rsid w:val="00281EB4"/>
    <w:rsid w:val="00281EC3"/>
    <w:rsid w:val="002821D5"/>
    <w:rsid w:val="00282306"/>
    <w:rsid w:val="00282DC8"/>
    <w:rsid w:val="002858E5"/>
    <w:rsid w:val="00286B99"/>
    <w:rsid w:val="00286BCF"/>
    <w:rsid w:val="0028724A"/>
    <w:rsid w:val="002906DD"/>
    <w:rsid w:val="00290B29"/>
    <w:rsid w:val="00294393"/>
    <w:rsid w:val="0029469A"/>
    <w:rsid w:val="0029545C"/>
    <w:rsid w:val="00295C2E"/>
    <w:rsid w:val="00295FEE"/>
    <w:rsid w:val="0029613C"/>
    <w:rsid w:val="00296F4A"/>
    <w:rsid w:val="002A0196"/>
    <w:rsid w:val="002A0D47"/>
    <w:rsid w:val="002A332A"/>
    <w:rsid w:val="002A3476"/>
    <w:rsid w:val="002A37B5"/>
    <w:rsid w:val="002A3AA1"/>
    <w:rsid w:val="002A44C9"/>
    <w:rsid w:val="002A4515"/>
    <w:rsid w:val="002A4889"/>
    <w:rsid w:val="002A5438"/>
    <w:rsid w:val="002A631D"/>
    <w:rsid w:val="002A65B3"/>
    <w:rsid w:val="002A7C7B"/>
    <w:rsid w:val="002B04BB"/>
    <w:rsid w:val="002B2A14"/>
    <w:rsid w:val="002B2EA7"/>
    <w:rsid w:val="002B2F6A"/>
    <w:rsid w:val="002B33C9"/>
    <w:rsid w:val="002B6698"/>
    <w:rsid w:val="002B759C"/>
    <w:rsid w:val="002B7D7E"/>
    <w:rsid w:val="002C263A"/>
    <w:rsid w:val="002C2C33"/>
    <w:rsid w:val="002C42F5"/>
    <w:rsid w:val="002C4383"/>
    <w:rsid w:val="002C50EB"/>
    <w:rsid w:val="002C6DB7"/>
    <w:rsid w:val="002C72BB"/>
    <w:rsid w:val="002C7E9A"/>
    <w:rsid w:val="002D0CD6"/>
    <w:rsid w:val="002D0D70"/>
    <w:rsid w:val="002D1817"/>
    <w:rsid w:val="002D1A70"/>
    <w:rsid w:val="002D20D2"/>
    <w:rsid w:val="002D2160"/>
    <w:rsid w:val="002D24A4"/>
    <w:rsid w:val="002D24F8"/>
    <w:rsid w:val="002D261F"/>
    <w:rsid w:val="002D2A70"/>
    <w:rsid w:val="002D4295"/>
    <w:rsid w:val="002D42B9"/>
    <w:rsid w:val="002D63D3"/>
    <w:rsid w:val="002E194F"/>
    <w:rsid w:val="002E1FDE"/>
    <w:rsid w:val="002E219D"/>
    <w:rsid w:val="002E3CAD"/>
    <w:rsid w:val="002E4960"/>
    <w:rsid w:val="002E6472"/>
    <w:rsid w:val="002E651E"/>
    <w:rsid w:val="002E6A2F"/>
    <w:rsid w:val="002E6C04"/>
    <w:rsid w:val="002F0F48"/>
    <w:rsid w:val="002F15FA"/>
    <w:rsid w:val="002F2BED"/>
    <w:rsid w:val="002F2E92"/>
    <w:rsid w:val="002F337B"/>
    <w:rsid w:val="002F345D"/>
    <w:rsid w:val="002F5250"/>
    <w:rsid w:val="002F5759"/>
    <w:rsid w:val="002F59FE"/>
    <w:rsid w:val="002F6619"/>
    <w:rsid w:val="002F6676"/>
    <w:rsid w:val="002F718F"/>
    <w:rsid w:val="003061E3"/>
    <w:rsid w:val="00307790"/>
    <w:rsid w:val="0030791E"/>
    <w:rsid w:val="003079E9"/>
    <w:rsid w:val="003103DA"/>
    <w:rsid w:val="00310A95"/>
    <w:rsid w:val="003112D9"/>
    <w:rsid w:val="0031166C"/>
    <w:rsid w:val="003116DE"/>
    <w:rsid w:val="00311EBD"/>
    <w:rsid w:val="003120C5"/>
    <w:rsid w:val="0031232C"/>
    <w:rsid w:val="00312F18"/>
    <w:rsid w:val="00313255"/>
    <w:rsid w:val="00313E31"/>
    <w:rsid w:val="0031449B"/>
    <w:rsid w:val="00314687"/>
    <w:rsid w:val="00314AB5"/>
    <w:rsid w:val="0031527A"/>
    <w:rsid w:val="003153CD"/>
    <w:rsid w:val="0031590C"/>
    <w:rsid w:val="00316B21"/>
    <w:rsid w:val="00317788"/>
    <w:rsid w:val="00320732"/>
    <w:rsid w:val="0032146B"/>
    <w:rsid w:val="003218ED"/>
    <w:rsid w:val="00322824"/>
    <w:rsid w:val="00322BC3"/>
    <w:rsid w:val="003245A9"/>
    <w:rsid w:val="00325734"/>
    <w:rsid w:val="00325C93"/>
    <w:rsid w:val="003260E1"/>
    <w:rsid w:val="00327061"/>
    <w:rsid w:val="00327CA9"/>
    <w:rsid w:val="00327FA8"/>
    <w:rsid w:val="00330190"/>
    <w:rsid w:val="00331981"/>
    <w:rsid w:val="00332192"/>
    <w:rsid w:val="003329FF"/>
    <w:rsid w:val="00333B63"/>
    <w:rsid w:val="00333FAC"/>
    <w:rsid w:val="0033462B"/>
    <w:rsid w:val="00334AD6"/>
    <w:rsid w:val="00334FCA"/>
    <w:rsid w:val="003352C8"/>
    <w:rsid w:val="003355E7"/>
    <w:rsid w:val="003366E9"/>
    <w:rsid w:val="00336E40"/>
    <w:rsid w:val="00340143"/>
    <w:rsid w:val="00340E55"/>
    <w:rsid w:val="00341581"/>
    <w:rsid w:val="0034186C"/>
    <w:rsid w:val="00341F6A"/>
    <w:rsid w:val="003423F4"/>
    <w:rsid w:val="00343BB2"/>
    <w:rsid w:val="00344D93"/>
    <w:rsid w:val="00344FB9"/>
    <w:rsid w:val="003459FB"/>
    <w:rsid w:val="00345EC1"/>
    <w:rsid w:val="0034647E"/>
    <w:rsid w:val="00346EFF"/>
    <w:rsid w:val="00347430"/>
    <w:rsid w:val="00352231"/>
    <w:rsid w:val="003528AF"/>
    <w:rsid w:val="00352E34"/>
    <w:rsid w:val="00356191"/>
    <w:rsid w:val="0035700A"/>
    <w:rsid w:val="00357110"/>
    <w:rsid w:val="003575E4"/>
    <w:rsid w:val="0035781F"/>
    <w:rsid w:val="00357CEB"/>
    <w:rsid w:val="003629A5"/>
    <w:rsid w:val="00363799"/>
    <w:rsid w:val="003638E5"/>
    <w:rsid w:val="00363E22"/>
    <w:rsid w:val="00365129"/>
    <w:rsid w:val="0036512D"/>
    <w:rsid w:val="00366319"/>
    <w:rsid w:val="0036645B"/>
    <w:rsid w:val="00367AD5"/>
    <w:rsid w:val="00370D99"/>
    <w:rsid w:val="00370EB2"/>
    <w:rsid w:val="00371877"/>
    <w:rsid w:val="00372204"/>
    <w:rsid w:val="00373B83"/>
    <w:rsid w:val="003744A8"/>
    <w:rsid w:val="00374A5E"/>
    <w:rsid w:val="00375FD8"/>
    <w:rsid w:val="00376A3A"/>
    <w:rsid w:val="00377A13"/>
    <w:rsid w:val="00380F25"/>
    <w:rsid w:val="003822A5"/>
    <w:rsid w:val="003844DC"/>
    <w:rsid w:val="00385477"/>
    <w:rsid w:val="0038550F"/>
    <w:rsid w:val="003859F5"/>
    <w:rsid w:val="00385F58"/>
    <w:rsid w:val="00387954"/>
    <w:rsid w:val="00390733"/>
    <w:rsid w:val="0039187D"/>
    <w:rsid w:val="00395A63"/>
    <w:rsid w:val="00395B4A"/>
    <w:rsid w:val="00395C59"/>
    <w:rsid w:val="003967C9"/>
    <w:rsid w:val="003A092F"/>
    <w:rsid w:val="003A0B33"/>
    <w:rsid w:val="003A109E"/>
    <w:rsid w:val="003A206A"/>
    <w:rsid w:val="003A3F61"/>
    <w:rsid w:val="003A4033"/>
    <w:rsid w:val="003A48E8"/>
    <w:rsid w:val="003A58A3"/>
    <w:rsid w:val="003A5AAC"/>
    <w:rsid w:val="003B04C4"/>
    <w:rsid w:val="003B0E89"/>
    <w:rsid w:val="003B13AE"/>
    <w:rsid w:val="003B211F"/>
    <w:rsid w:val="003B2971"/>
    <w:rsid w:val="003B2FC7"/>
    <w:rsid w:val="003B3131"/>
    <w:rsid w:val="003B4D3A"/>
    <w:rsid w:val="003B51C3"/>
    <w:rsid w:val="003B52E7"/>
    <w:rsid w:val="003B5439"/>
    <w:rsid w:val="003B601B"/>
    <w:rsid w:val="003C0732"/>
    <w:rsid w:val="003C0ACD"/>
    <w:rsid w:val="003C2039"/>
    <w:rsid w:val="003C2BEF"/>
    <w:rsid w:val="003C3119"/>
    <w:rsid w:val="003C3123"/>
    <w:rsid w:val="003C3D86"/>
    <w:rsid w:val="003D0035"/>
    <w:rsid w:val="003D0692"/>
    <w:rsid w:val="003D154A"/>
    <w:rsid w:val="003D1750"/>
    <w:rsid w:val="003D1913"/>
    <w:rsid w:val="003D21DA"/>
    <w:rsid w:val="003D3ECD"/>
    <w:rsid w:val="003D4E55"/>
    <w:rsid w:val="003D5F3C"/>
    <w:rsid w:val="003D5F82"/>
    <w:rsid w:val="003D60E4"/>
    <w:rsid w:val="003D7DB0"/>
    <w:rsid w:val="003E0893"/>
    <w:rsid w:val="003E12B5"/>
    <w:rsid w:val="003E1DB4"/>
    <w:rsid w:val="003E289C"/>
    <w:rsid w:val="003E3336"/>
    <w:rsid w:val="003E34BF"/>
    <w:rsid w:val="003E366C"/>
    <w:rsid w:val="003E4177"/>
    <w:rsid w:val="003E4A7B"/>
    <w:rsid w:val="003E5239"/>
    <w:rsid w:val="003F02EE"/>
    <w:rsid w:val="003F0D9A"/>
    <w:rsid w:val="003F29C4"/>
    <w:rsid w:val="003F2EC4"/>
    <w:rsid w:val="003F3008"/>
    <w:rsid w:val="003F3444"/>
    <w:rsid w:val="003F6F09"/>
    <w:rsid w:val="003F7C36"/>
    <w:rsid w:val="003F7C3A"/>
    <w:rsid w:val="003F7D30"/>
    <w:rsid w:val="00400357"/>
    <w:rsid w:val="004004AE"/>
    <w:rsid w:val="00401C3F"/>
    <w:rsid w:val="0040268E"/>
    <w:rsid w:val="00402DA7"/>
    <w:rsid w:val="004031A9"/>
    <w:rsid w:val="0040438A"/>
    <w:rsid w:val="00405F8E"/>
    <w:rsid w:val="00407351"/>
    <w:rsid w:val="004076A7"/>
    <w:rsid w:val="004119B6"/>
    <w:rsid w:val="0041248A"/>
    <w:rsid w:val="00412DE8"/>
    <w:rsid w:val="00413294"/>
    <w:rsid w:val="00413CF0"/>
    <w:rsid w:val="00414212"/>
    <w:rsid w:val="004143A0"/>
    <w:rsid w:val="004143F5"/>
    <w:rsid w:val="00414507"/>
    <w:rsid w:val="00416282"/>
    <w:rsid w:val="0041770C"/>
    <w:rsid w:val="00417984"/>
    <w:rsid w:val="00417A19"/>
    <w:rsid w:val="00421C3D"/>
    <w:rsid w:val="004229DB"/>
    <w:rsid w:val="00422D27"/>
    <w:rsid w:val="00422FEF"/>
    <w:rsid w:val="00423C09"/>
    <w:rsid w:val="004251B0"/>
    <w:rsid w:val="004255F2"/>
    <w:rsid w:val="00433D32"/>
    <w:rsid w:val="00433E35"/>
    <w:rsid w:val="00434B92"/>
    <w:rsid w:val="004355E9"/>
    <w:rsid w:val="004376AB"/>
    <w:rsid w:val="00437CE2"/>
    <w:rsid w:val="00441346"/>
    <w:rsid w:val="004415F3"/>
    <w:rsid w:val="004419F7"/>
    <w:rsid w:val="00441D66"/>
    <w:rsid w:val="004433B4"/>
    <w:rsid w:val="004443B1"/>
    <w:rsid w:val="00452738"/>
    <w:rsid w:val="00452F59"/>
    <w:rsid w:val="004552CB"/>
    <w:rsid w:val="00456170"/>
    <w:rsid w:val="00456381"/>
    <w:rsid w:val="00457061"/>
    <w:rsid w:val="00457695"/>
    <w:rsid w:val="00457DC9"/>
    <w:rsid w:val="00460283"/>
    <w:rsid w:val="00460746"/>
    <w:rsid w:val="00461CF6"/>
    <w:rsid w:val="004629AE"/>
    <w:rsid w:val="0046383D"/>
    <w:rsid w:val="00465DC2"/>
    <w:rsid w:val="004717A5"/>
    <w:rsid w:val="0047223E"/>
    <w:rsid w:val="0047274B"/>
    <w:rsid w:val="0047394F"/>
    <w:rsid w:val="00474009"/>
    <w:rsid w:val="004754F1"/>
    <w:rsid w:val="00475760"/>
    <w:rsid w:val="00477257"/>
    <w:rsid w:val="004819F3"/>
    <w:rsid w:val="00482B15"/>
    <w:rsid w:val="00482D88"/>
    <w:rsid w:val="00483340"/>
    <w:rsid w:val="0048378D"/>
    <w:rsid w:val="00483953"/>
    <w:rsid w:val="00483B71"/>
    <w:rsid w:val="0048509C"/>
    <w:rsid w:val="00485456"/>
    <w:rsid w:val="0048569A"/>
    <w:rsid w:val="00485A0C"/>
    <w:rsid w:val="00485DD7"/>
    <w:rsid w:val="00485E75"/>
    <w:rsid w:val="00486D17"/>
    <w:rsid w:val="00486E56"/>
    <w:rsid w:val="00487AA2"/>
    <w:rsid w:val="00487AA3"/>
    <w:rsid w:val="00490EA5"/>
    <w:rsid w:val="00490F9A"/>
    <w:rsid w:val="0049370A"/>
    <w:rsid w:val="00493846"/>
    <w:rsid w:val="00494F5C"/>
    <w:rsid w:val="0049631E"/>
    <w:rsid w:val="004963E3"/>
    <w:rsid w:val="004972EB"/>
    <w:rsid w:val="00497512"/>
    <w:rsid w:val="00497D35"/>
    <w:rsid w:val="00497D93"/>
    <w:rsid w:val="004A0CA7"/>
    <w:rsid w:val="004A0E36"/>
    <w:rsid w:val="004A1634"/>
    <w:rsid w:val="004A23B9"/>
    <w:rsid w:val="004A3382"/>
    <w:rsid w:val="004A3C6E"/>
    <w:rsid w:val="004A410D"/>
    <w:rsid w:val="004A4495"/>
    <w:rsid w:val="004A5344"/>
    <w:rsid w:val="004A59A4"/>
    <w:rsid w:val="004A6155"/>
    <w:rsid w:val="004A7BC0"/>
    <w:rsid w:val="004B162A"/>
    <w:rsid w:val="004B25E5"/>
    <w:rsid w:val="004B29C9"/>
    <w:rsid w:val="004B44F4"/>
    <w:rsid w:val="004B495B"/>
    <w:rsid w:val="004B496C"/>
    <w:rsid w:val="004B4E05"/>
    <w:rsid w:val="004B5E49"/>
    <w:rsid w:val="004B759E"/>
    <w:rsid w:val="004B7B83"/>
    <w:rsid w:val="004B7E25"/>
    <w:rsid w:val="004C145A"/>
    <w:rsid w:val="004C1632"/>
    <w:rsid w:val="004C19BF"/>
    <w:rsid w:val="004C2F70"/>
    <w:rsid w:val="004C3766"/>
    <w:rsid w:val="004C3A66"/>
    <w:rsid w:val="004C3BBE"/>
    <w:rsid w:val="004C3C1A"/>
    <w:rsid w:val="004C402D"/>
    <w:rsid w:val="004C4576"/>
    <w:rsid w:val="004C54F8"/>
    <w:rsid w:val="004C64D0"/>
    <w:rsid w:val="004C72B8"/>
    <w:rsid w:val="004D042A"/>
    <w:rsid w:val="004D0444"/>
    <w:rsid w:val="004D19FB"/>
    <w:rsid w:val="004D1C23"/>
    <w:rsid w:val="004D6AEE"/>
    <w:rsid w:val="004D7343"/>
    <w:rsid w:val="004D741B"/>
    <w:rsid w:val="004E0372"/>
    <w:rsid w:val="004E05E3"/>
    <w:rsid w:val="004E084D"/>
    <w:rsid w:val="004E0B63"/>
    <w:rsid w:val="004E1D73"/>
    <w:rsid w:val="004E23FC"/>
    <w:rsid w:val="004E36A7"/>
    <w:rsid w:val="004E3E33"/>
    <w:rsid w:val="004E4A59"/>
    <w:rsid w:val="004E535D"/>
    <w:rsid w:val="004E5A48"/>
    <w:rsid w:val="004E5CFD"/>
    <w:rsid w:val="004E704A"/>
    <w:rsid w:val="004E7208"/>
    <w:rsid w:val="004E79B7"/>
    <w:rsid w:val="004E7E09"/>
    <w:rsid w:val="004F0985"/>
    <w:rsid w:val="004F101E"/>
    <w:rsid w:val="004F203B"/>
    <w:rsid w:val="004F2B62"/>
    <w:rsid w:val="004F34C6"/>
    <w:rsid w:val="004F479A"/>
    <w:rsid w:val="004F5DAE"/>
    <w:rsid w:val="004F5F72"/>
    <w:rsid w:val="004F7472"/>
    <w:rsid w:val="004F75FA"/>
    <w:rsid w:val="004F7C52"/>
    <w:rsid w:val="004F7D3D"/>
    <w:rsid w:val="0050020E"/>
    <w:rsid w:val="00501A34"/>
    <w:rsid w:val="00501C7A"/>
    <w:rsid w:val="0050219F"/>
    <w:rsid w:val="00502A32"/>
    <w:rsid w:val="00504020"/>
    <w:rsid w:val="00504057"/>
    <w:rsid w:val="00505022"/>
    <w:rsid w:val="005052DB"/>
    <w:rsid w:val="005052FB"/>
    <w:rsid w:val="00505BF7"/>
    <w:rsid w:val="005071EA"/>
    <w:rsid w:val="00507584"/>
    <w:rsid w:val="00510D76"/>
    <w:rsid w:val="005117CA"/>
    <w:rsid w:val="0051184D"/>
    <w:rsid w:val="00512083"/>
    <w:rsid w:val="00514DAC"/>
    <w:rsid w:val="005158F1"/>
    <w:rsid w:val="00515948"/>
    <w:rsid w:val="0051599E"/>
    <w:rsid w:val="005202EA"/>
    <w:rsid w:val="0052106E"/>
    <w:rsid w:val="005212E4"/>
    <w:rsid w:val="005220F1"/>
    <w:rsid w:val="00523863"/>
    <w:rsid w:val="00523EEE"/>
    <w:rsid w:val="00523F26"/>
    <w:rsid w:val="00524110"/>
    <w:rsid w:val="005252D6"/>
    <w:rsid w:val="00527ABB"/>
    <w:rsid w:val="00533BF0"/>
    <w:rsid w:val="00533BF6"/>
    <w:rsid w:val="00534807"/>
    <w:rsid w:val="00535BFB"/>
    <w:rsid w:val="00536181"/>
    <w:rsid w:val="0054025C"/>
    <w:rsid w:val="0054042A"/>
    <w:rsid w:val="00540A73"/>
    <w:rsid w:val="00541531"/>
    <w:rsid w:val="00542891"/>
    <w:rsid w:val="00544548"/>
    <w:rsid w:val="00544615"/>
    <w:rsid w:val="00544A26"/>
    <w:rsid w:val="00545346"/>
    <w:rsid w:val="00550040"/>
    <w:rsid w:val="005502CE"/>
    <w:rsid w:val="0055072E"/>
    <w:rsid w:val="00550D8B"/>
    <w:rsid w:val="005521D0"/>
    <w:rsid w:val="00553AD3"/>
    <w:rsid w:val="0055409C"/>
    <w:rsid w:val="005550B0"/>
    <w:rsid w:val="00556A23"/>
    <w:rsid w:val="0056194A"/>
    <w:rsid w:val="005620B1"/>
    <w:rsid w:val="005632FF"/>
    <w:rsid w:val="005647D1"/>
    <w:rsid w:val="00565241"/>
    <w:rsid w:val="00567706"/>
    <w:rsid w:val="005709FC"/>
    <w:rsid w:val="0057126B"/>
    <w:rsid w:val="00573F8E"/>
    <w:rsid w:val="00574DB6"/>
    <w:rsid w:val="0057514C"/>
    <w:rsid w:val="00575DCD"/>
    <w:rsid w:val="00580BCD"/>
    <w:rsid w:val="0058155F"/>
    <w:rsid w:val="005818CF"/>
    <w:rsid w:val="00582A95"/>
    <w:rsid w:val="0058394A"/>
    <w:rsid w:val="005841B0"/>
    <w:rsid w:val="00585042"/>
    <w:rsid w:val="00586592"/>
    <w:rsid w:val="005875C2"/>
    <w:rsid w:val="00591A4A"/>
    <w:rsid w:val="00592BCD"/>
    <w:rsid w:val="00592F60"/>
    <w:rsid w:val="00594FE8"/>
    <w:rsid w:val="00596075"/>
    <w:rsid w:val="005A0ACC"/>
    <w:rsid w:val="005A0CDE"/>
    <w:rsid w:val="005A1609"/>
    <w:rsid w:val="005A1CDF"/>
    <w:rsid w:val="005A1E91"/>
    <w:rsid w:val="005A26E2"/>
    <w:rsid w:val="005A3530"/>
    <w:rsid w:val="005A36E9"/>
    <w:rsid w:val="005A3970"/>
    <w:rsid w:val="005A3DCC"/>
    <w:rsid w:val="005A402F"/>
    <w:rsid w:val="005A4339"/>
    <w:rsid w:val="005A6D1D"/>
    <w:rsid w:val="005A6D30"/>
    <w:rsid w:val="005A74FF"/>
    <w:rsid w:val="005B1089"/>
    <w:rsid w:val="005B1D5A"/>
    <w:rsid w:val="005B2CE7"/>
    <w:rsid w:val="005B3C79"/>
    <w:rsid w:val="005B4566"/>
    <w:rsid w:val="005B4B64"/>
    <w:rsid w:val="005B57E8"/>
    <w:rsid w:val="005B6E69"/>
    <w:rsid w:val="005B77F9"/>
    <w:rsid w:val="005C1119"/>
    <w:rsid w:val="005C37BA"/>
    <w:rsid w:val="005C5855"/>
    <w:rsid w:val="005C61B5"/>
    <w:rsid w:val="005C6651"/>
    <w:rsid w:val="005C734A"/>
    <w:rsid w:val="005D123B"/>
    <w:rsid w:val="005D1542"/>
    <w:rsid w:val="005D1B15"/>
    <w:rsid w:val="005D22D7"/>
    <w:rsid w:val="005D2713"/>
    <w:rsid w:val="005D3218"/>
    <w:rsid w:val="005D3E33"/>
    <w:rsid w:val="005D3F14"/>
    <w:rsid w:val="005D47EF"/>
    <w:rsid w:val="005D5446"/>
    <w:rsid w:val="005D6014"/>
    <w:rsid w:val="005D632C"/>
    <w:rsid w:val="005D675C"/>
    <w:rsid w:val="005D690D"/>
    <w:rsid w:val="005D6A41"/>
    <w:rsid w:val="005D73ED"/>
    <w:rsid w:val="005D780B"/>
    <w:rsid w:val="005E0922"/>
    <w:rsid w:val="005E292D"/>
    <w:rsid w:val="005E433F"/>
    <w:rsid w:val="005E4565"/>
    <w:rsid w:val="005E7812"/>
    <w:rsid w:val="005E7CFF"/>
    <w:rsid w:val="005E7F9A"/>
    <w:rsid w:val="005F1735"/>
    <w:rsid w:val="005F219A"/>
    <w:rsid w:val="005F64C9"/>
    <w:rsid w:val="005F652F"/>
    <w:rsid w:val="005F6FEE"/>
    <w:rsid w:val="005F79DA"/>
    <w:rsid w:val="00600927"/>
    <w:rsid w:val="00600A42"/>
    <w:rsid w:val="00601749"/>
    <w:rsid w:val="00602A33"/>
    <w:rsid w:val="00603221"/>
    <w:rsid w:val="00603A43"/>
    <w:rsid w:val="00603FC9"/>
    <w:rsid w:val="00605A3F"/>
    <w:rsid w:val="00606142"/>
    <w:rsid w:val="00606D5A"/>
    <w:rsid w:val="00606EF6"/>
    <w:rsid w:val="00607F50"/>
    <w:rsid w:val="006118FA"/>
    <w:rsid w:val="006119DB"/>
    <w:rsid w:val="00611A5E"/>
    <w:rsid w:val="00611C19"/>
    <w:rsid w:val="006134D0"/>
    <w:rsid w:val="006137C2"/>
    <w:rsid w:val="00614898"/>
    <w:rsid w:val="00614AC7"/>
    <w:rsid w:val="0061792C"/>
    <w:rsid w:val="00620A43"/>
    <w:rsid w:val="006216FC"/>
    <w:rsid w:val="00621A10"/>
    <w:rsid w:val="00621EF0"/>
    <w:rsid w:val="0062321E"/>
    <w:rsid w:val="00623457"/>
    <w:rsid w:val="00624353"/>
    <w:rsid w:val="006250CC"/>
    <w:rsid w:val="00626490"/>
    <w:rsid w:val="006266B1"/>
    <w:rsid w:val="00627A16"/>
    <w:rsid w:val="00630AEA"/>
    <w:rsid w:val="00634A4E"/>
    <w:rsid w:val="00635915"/>
    <w:rsid w:val="00635DF7"/>
    <w:rsid w:val="0063694E"/>
    <w:rsid w:val="00637308"/>
    <w:rsid w:val="00637AD6"/>
    <w:rsid w:val="00641561"/>
    <w:rsid w:val="00641C65"/>
    <w:rsid w:val="0064201A"/>
    <w:rsid w:val="00643224"/>
    <w:rsid w:val="006436F3"/>
    <w:rsid w:val="00643AB6"/>
    <w:rsid w:val="00644158"/>
    <w:rsid w:val="0064449A"/>
    <w:rsid w:val="00644670"/>
    <w:rsid w:val="00644C48"/>
    <w:rsid w:val="006458F8"/>
    <w:rsid w:val="00646262"/>
    <w:rsid w:val="00647B24"/>
    <w:rsid w:val="006503A7"/>
    <w:rsid w:val="0065188A"/>
    <w:rsid w:val="00651A97"/>
    <w:rsid w:val="00653F07"/>
    <w:rsid w:val="00655453"/>
    <w:rsid w:val="006559B4"/>
    <w:rsid w:val="006572C1"/>
    <w:rsid w:val="006607CE"/>
    <w:rsid w:val="00661F3B"/>
    <w:rsid w:val="00663C27"/>
    <w:rsid w:val="00670343"/>
    <w:rsid w:val="0067035E"/>
    <w:rsid w:val="00670E43"/>
    <w:rsid w:val="006712BB"/>
    <w:rsid w:val="006712BF"/>
    <w:rsid w:val="006719D5"/>
    <w:rsid w:val="00671CE2"/>
    <w:rsid w:val="00672221"/>
    <w:rsid w:val="006724C1"/>
    <w:rsid w:val="006726E4"/>
    <w:rsid w:val="00672C9B"/>
    <w:rsid w:val="00672DE1"/>
    <w:rsid w:val="00673490"/>
    <w:rsid w:val="00673C16"/>
    <w:rsid w:val="00675282"/>
    <w:rsid w:val="006755FB"/>
    <w:rsid w:val="006757A8"/>
    <w:rsid w:val="006765D3"/>
    <w:rsid w:val="00676CE6"/>
    <w:rsid w:val="006771AF"/>
    <w:rsid w:val="00680005"/>
    <w:rsid w:val="00682E1D"/>
    <w:rsid w:val="00683114"/>
    <w:rsid w:val="00683307"/>
    <w:rsid w:val="00683396"/>
    <w:rsid w:val="006838F7"/>
    <w:rsid w:val="00683D4A"/>
    <w:rsid w:val="00685713"/>
    <w:rsid w:val="00685B7D"/>
    <w:rsid w:val="00685FDF"/>
    <w:rsid w:val="00686D0F"/>
    <w:rsid w:val="0068732F"/>
    <w:rsid w:val="0068780C"/>
    <w:rsid w:val="00687D77"/>
    <w:rsid w:val="00687F93"/>
    <w:rsid w:val="00690E4C"/>
    <w:rsid w:val="00692A78"/>
    <w:rsid w:val="0069435C"/>
    <w:rsid w:val="00694974"/>
    <w:rsid w:val="00695491"/>
    <w:rsid w:val="0069594A"/>
    <w:rsid w:val="006A133C"/>
    <w:rsid w:val="006A1396"/>
    <w:rsid w:val="006A1F8B"/>
    <w:rsid w:val="006A37AB"/>
    <w:rsid w:val="006A3CA8"/>
    <w:rsid w:val="006A5575"/>
    <w:rsid w:val="006A656C"/>
    <w:rsid w:val="006A67B9"/>
    <w:rsid w:val="006A6A63"/>
    <w:rsid w:val="006A6AE4"/>
    <w:rsid w:val="006A74B8"/>
    <w:rsid w:val="006A7951"/>
    <w:rsid w:val="006A7CB6"/>
    <w:rsid w:val="006B06BF"/>
    <w:rsid w:val="006B2319"/>
    <w:rsid w:val="006B3489"/>
    <w:rsid w:val="006B55CD"/>
    <w:rsid w:val="006B5DCA"/>
    <w:rsid w:val="006B6AD9"/>
    <w:rsid w:val="006B7B33"/>
    <w:rsid w:val="006C03D6"/>
    <w:rsid w:val="006C055E"/>
    <w:rsid w:val="006C0784"/>
    <w:rsid w:val="006C086E"/>
    <w:rsid w:val="006C0D33"/>
    <w:rsid w:val="006C38D8"/>
    <w:rsid w:val="006C4369"/>
    <w:rsid w:val="006C47C8"/>
    <w:rsid w:val="006C61C1"/>
    <w:rsid w:val="006C7195"/>
    <w:rsid w:val="006C748E"/>
    <w:rsid w:val="006D30AC"/>
    <w:rsid w:val="006D36D9"/>
    <w:rsid w:val="006D4B78"/>
    <w:rsid w:val="006D523A"/>
    <w:rsid w:val="006D5714"/>
    <w:rsid w:val="006D70E7"/>
    <w:rsid w:val="006E092B"/>
    <w:rsid w:val="006E1299"/>
    <w:rsid w:val="006E4901"/>
    <w:rsid w:val="006E4C2E"/>
    <w:rsid w:val="006E5AB3"/>
    <w:rsid w:val="006E5DB7"/>
    <w:rsid w:val="006E75EE"/>
    <w:rsid w:val="006E7ADD"/>
    <w:rsid w:val="006F2E9C"/>
    <w:rsid w:val="006F365E"/>
    <w:rsid w:val="006F430F"/>
    <w:rsid w:val="006F4821"/>
    <w:rsid w:val="006F4CD4"/>
    <w:rsid w:val="006F519D"/>
    <w:rsid w:val="006F691A"/>
    <w:rsid w:val="006F6983"/>
    <w:rsid w:val="00701902"/>
    <w:rsid w:val="00701BF0"/>
    <w:rsid w:val="00704D1F"/>
    <w:rsid w:val="007059C8"/>
    <w:rsid w:val="007060B5"/>
    <w:rsid w:val="00706467"/>
    <w:rsid w:val="007079D6"/>
    <w:rsid w:val="007113DC"/>
    <w:rsid w:val="0071259E"/>
    <w:rsid w:val="0071303E"/>
    <w:rsid w:val="0071518E"/>
    <w:rsid w:val="00715492"/>
    <w:rsid w:val="00715C12"/>
    <w:rsid w:val="00716C59"/>
    <w:rsid w:val="007173E9"/>
    <w:rsid w:val="007177B2"/>
    <w:rsid w:val="007201B2"/>
    <w:rsid w:val="007207B7"/>
    <w:rsid w:val="00720EE6"/>
    <w:rsid w:val="0072159F"/>
    <w:rsid w:val="00722D14"/>
    <w:rsid w:val="00725FEA"/>
    <w:rsid w:val="0072750F"/>
    <w:rsid w:val="00730200"/>
    <w:rsid w:val="00730982"/>
    <w:rsid w:val="00730E2E"/>
    <w:rsid w:val="00730FB9"/>
    <w:rsid w:val="00733EE0"/>
    <w:rsid w:val="007340CA"/>
    <w:rsid w:val="007349A3"/>
    <w:rsid w:val="00734DA8"/>
    <w:rsid w:val="007377E6"/>
    <w:rsid w:val="00742CB3"/>
    <w:rsid w:val="0074334B"/>
    <w:rsid w:val="00743848"/>
    <w:rsid w:val="00745364"/>
    <w:rsid w:val="00745634"/>
    <w:rsid w:val="00745DE7"/>
    <w:rsid w:val="00747739"/>
    <w:rsid w:val="0075145D"/>
    <w:rsid w:val="0075191E"/>
    <w:rsid w:val="00751D79"/>
    <w:rsid w:val="00752DE7"/>
    <w:rsid w:val="007541C6"/>
    <w:rsid w:val="00754574"/>
    <w:rsid w:val="007545CD"/>
    <w:rsid w:val="00754F62"/>
    <w:rsid w:val="007551F9"/>
    <w:rsid w:val="00755711"/>
    <w:rsid w:val="00756DE5"/>
    <w:rsid w:val="007574C4"/>
    <w:rsid w:val="00760738"/>
    <w:rsid w:val="00762389"/>
    <w:rsid w:val="00763453"/>
    <w:rsid w:val="007662F0"/>
    <w:rsid w:val="00766AC6"/>
    <w:rsid w:val="00767047"/>
    <w:rsid w:val="0076723E"/>
    <w:rsid w:val="00767D08"/>
    <w:rsid w:val="007702DC"/>
    <w:rsid w:val="00770BE5"/>
    <w:rsid w:val="00770F53"/>
    <w:rsid w:val="00772112"/>
    <w:rsid w:val="007724B2"/>
    <w:rsid w:val="00772723"/>
    <w:rsid w:val="00773174"/>
    <w:rsid w:val="00774C51"/>
    <w:rsid w:val="0077599E"/>
    <w:rsid w:val="0077737F"/>
    <w:rsid w:val="00780065"/>
    <w:rsid w:val="007800C1"/>
    <w:rsid w:val="00780173"/>
    <w:rsid w:val="007801E9"/>
    <w:rsid w:val="00781AFD"/>
    <w:rsid w:val="007848FB"/>
    <w:rsid w:val="00784CFD"/>
    <w:rsid w:val="0078594A"/>
    <w:rsid w:val="00786855"/>
    <w:rsid w:val="00786BC9"/>
    <w:rsid w:val="007879F0"/>
    <w:rsid w:val="0079396E"/>
    <w:rsid w:val="00793D43"/>
    <w:rsid w:val="00796046"/>
    <w:rsid w:val="007A0404"/>
    <w:rsid w:val="007A0CF7"/>
    <w:rsid w:val="007A1665"/>
    <w:rsid w:val="007A1CF5"/>
    <w:rsid w:val="007A2205"/>
    <w:rsid w:val="007A29CC"/>
    <w:rsid w:val="007A365B"/>
    <w:rsid w:val="007A36BD"/>
    <w:rsid w:val="007A3AC0"/>
    <w:rsid w:val="007A42C6"/>
    <w:rsid w:val="007A6703"/>
    <w:rsid w:val="007A6C7A"/>
    <w:rsid w:val="007A7DCA"/>
    <w:rsid w:val="007A7FF2"/>
    <w:rsid w:val="007B024B"/>
    <w:rsid w:val="007B06B2"/>
    <w:rsid w:val="007B0C3B"/>
    <w:rsid w:val="007B146F"/>
    <w:rsid w:val="007B23B6"/>
    <w:rsid w:val="007B5925"/>
    <w:rsid w:val="007B62F5"/>
    <w:rsid w:val="007B7AF2"/>
    <w:rsid w:val="007C009B"/>
    <w:rsid w:val="007C0209"/>
    <w:rsid w:val="007C0303"/>
    <w:rsid w:val="007C06F4"/>
    <w:rsid w:val="007C21E9"/>
    <w:rsid w:val="007C397A"/>
    <w:rsid w:val="007C44DB"/>
    <w:rsid w:val="007C6571"/>
    <w:rsid w:val="007C6DF1"/>
    <w:rsid w:val="007C6E3D"/>
    <w:rsid w:val="007C7949"/>
    <w:rsid w:val="007D167A"/>
    <w:rsid w:val="007D2CC2"/>
    <w:rsid w:val="007D3949"/>
    <w:rsid w:val="007D3A48"/>
    <w:rsid w:val="007D4AF3"/>
    <w:rsid w:val="007D5D93"/>
    <w:rsid w:val="007D679C"/>
    <w:rsid w:val="007D69F3"/>
    <w:rsid w:val="007D6FE2"/>
    <w:rsid w:val="007D792E"/>
    <w:rsid w:val="007E000B"/>
    <w:rsid w:val="007E0303"/>
    <w:rsid w:val="007E243D"/>
    <w:rsid w:val="007E2EB5"/>
    <w:rsid w:val="007E61C0"/>
    <w:rsid w:val="007E6704"/>
    <w:rsid w:val="007E6DF3"/>
    <w:rsid w:val="007E6FDE"/>
    <w:rsid w:val="007E73F5"/>
    <w:rsid w:val="007F03FD"/>
    <w:rsid w:val="007F247D"/>
    <w:rsid w:val="007F2C74"/>
    <w:rsid w:val="007F3E46"/>
    <w:rsid w:val="007F51AC"/>
    <w:rsid w:val="007F7282"/>
    <w:rsid w:val="007F7398"/>
    <w:rsid w:val="00801202"/>
    <w:rsid w:val="00801521"/>
    <w:rsid w:val="008037A6"/>
    <w:rsid w:val="00803EC4"/>
    <w:rsid w:val="00804A55"/>
    <w:rsid w:val="00806C9F"/>
    <w:rsid w:val="00806F1D"/>
    <w:rsid w:val="0080736B"/>
    <w:rsid w:val="00811DEB"/>
    <w:rsid w:val="008129E2"/>
    <w:rsid w:val="0081422D"/>
    <w:rsid w:val="00814752"/>
    <w:rsid w:val="00815943"/>
    <w:rsid w:val="00816F06"/>
    <w:rsid w:val="0081766D"/>
    <w:rsid w:val="008207F2"/>
    <w:rsid w:val="008217E2"/>
    <w:rsid w:val="00821852"/>
    <w:rsid w:val="0082284D"/>
    <w:rsid w:val="008246E5"/>
    <w:rsid w:val="00824E13"/>
    <w:rsid w:val="00826049"/>
    <w:rsid w:val="0082739F"/>
    <w:rsid w:val="008277DE"/>
    <w:rsid w:val="00827C49"/>
    <w:rsid w:val="008306FF"/>
    <w:rsid w:val="008338F0"/>
    <w:rsid w:val="00833988"/>
    <w:rsid w:val="00833A04"/>
    <w:rsid w:val="00833DEA"/>
    <w:rsid w:val="00835B35"/>
    <w:rsid w:val="00836218"/>
    <w:rsid w:val="008364DF"/>
    <w:rsid w:val="00836BC5"/>
    <w:rsid w:val="00837145"/>
    <w:rsid w:val="008376F9"/>
    <w:rsid w:val="008379CC"/>
    <w:rsid w:val="00840707"/>
    <w:rsid w:val="008413C1"/>
    <w:rsid w:val="00841F47"/>
    <w:rsid w:val="00842722"/>
    <w:rsid w:val="00843142"/>
    <w:rsid w:val="0084469B"/>
    <w:rsid w:val="0084517C"/>
    <w:rsid w:val="008457D8"/>
    <w:rsid w:val="00851090"/>
    <w:rsid w:val="00853A4C"/>
    <w:rsid w:val="00854F57"/>
    <w:rsid w:val="0085588E"/>
    <w:rsid w:val="00856E69"/>
    <w:rsid w:val="008617EB"/>
    <w:rsid w:val="00865C6A"/>
    <w:rsid w:val="00865C7D"/>
    <w:rsid w:val="0086637A"/>
    <w:rsid w:val="00866495"/>
    <w:rsid w:val="00866D81"/>
    <w:rsid w:val="008679A7"/>
    <w:rsid w:val="00867A7B"/>
    <w:rsid w:val="00867A8D"/>
    <w:rsid w:val="008702D8"/>
    <w:rsid w:val="00872C5B"/>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59D1"/>
    <w:rsid w:val="008A116E"/>
    <w:rsid w:val="008A2615"/>
    <w:rsid w:val="008A3546"/>
    <w:rsid w:val="008A3DAA"/>
    <w:rsid w:val="008A3FC9"/>
    <w:rsid w:val="008A4C03"/>
    <w:rsid w:val="008B04E3"/>
    <w:rsid w:val="008B18E4"/>
    <w:rsid w:val="008B41C9"/>
    <w:rsid w:val="008B4966"/>
    <w:rsid w:val="008B49BA"/>
    <w:rsid w:val="008B5434"/>
    <w:rsid w:val="008B546A"/>
    <w:rsid w:val="008B685D"/>
    <w:rsid w:val="008B6FE1"/>
    <w:rsid w:val="008B7637"/>
    <w:rsid w:val="008C0BF3"/>
    <w:rsid w:val="008C0DD5"/>
    <w:rsid w:val="008C3823"/>
    <w:rsid w:val="008C4A29"/>
    <w:rsid w:val="008C7FFC"/>
    <w:rsid w:val="008D181B"/>
    <w:rsid w:val="008D1CFE"/>
    <w:rsid w:val="008D4A44"/>
    <w:rsid w:val="008D5706"/>
    <w:rsid w:val="008E0D9D"/>
    <w:rsid w:val="008E0EDA"/>
    <w:rsid w:val="008E15CB"/>
    <w:rsid w:val="008E18C3"/>
    <w:rsid w:val="008E1C2B"/>
    <w:rsid w:val="008E30E2"/>
    <w:rsid w:val="008E36D7"/>
    <w:rsid w:val="008E3EC9"/>
    <w:rsid w:val="008E4236"/>
    <w:rsid w:val="008E43C4"/>
    <w:rsid w:val="008E444E"/>
    <w:rsid w:val="008E4CAF"/>
    <w:rsid w:val="008E5136"/>
    <w:rsid w:val="008E6EC5"/>
    <w:rsid w:val="008F1A9C"/>
    <w:rsid w:val="008F1CDD"/>
    <w:rsid w:val="008F22E7"/>
    <w:rsid w:val="008F2472"/>
    <w:rsid w:val="008F2F06"/>
    <w:rsid w:val="008F30DE"/>
    <w:rsid w:val="008F3F1B"/>
    <w:rsid w:val="008F3F57"/>
    <w:rsid w:val="008F4B0A"/>
    <w:rsid w:val="008F4C61"/>
    <w:rsid w:val="008F5B72"/>
    <w:rsid w:val="008F5F41"/>
    <w:rsid w:val="008F63C5"/>
    <w:rsid w:val="008F6735"/>
    <w:rsid w:val="008F7E20"/>
    <w:rsid w:val="009006B5"/>
    <w:rsid w:val="00901D54"/>
    <w:rsid w:val="00903D7A"/>
    <w:rsid w:val="00904839"/>
    <w:rsid w:val="00905931"/>
    <w:rsid w:val="00906149"/>
    <w:rsid w:val="00906172"/>
    <w:rsid w:val="00907FA6"/>
    <w:rsid w:val="00913596"/>
    <w:rsid w:val="009144E7"/>
    <w:rsid w:val="00914766"/>
    <w:rsid w:val="009152EB"/>
    <w:rsid w:val="00915C7C"/>
    <w:rsid w:val="00915DD9"/>
    <w:rsid w:val="00916110"/>
    <w:rsid w:val="009177D5"/>
    <w:rsid w:val="0092107C"/>
    <w:rsid w:val="00921082"/>
    <w:rsid w:val="00921670"/>
    <w:rsid w:val="00921D35"/>
    <w:rsid w:val="00922468"/>
    <w:rsid w:val="009237A9"/>
    <w:rsid w:val="00925636"/>
    <w:rsid w:val="009264B4"/>
    <w:rsid w:val="009325D7"/>
    <w:rsid w:val="00932A64"/>
    <w:rsid w:val="00932CAD"/>
    <w:rsid w:val="009331B5"/>
    <w:rsid w:val="00933266"/>
    <w:rsid w:val="00934091"/>
    <w:rsid w:val="009354F1"/>
    <w:rsid w:val="00937DE5"/>
    <w:rsid w:val="00941CA2"/>
    <w:rsid w:val="00942D7E"/>
    <w:rsid w:val="00942E9D"/>
    <w:rsid w:val="009433B4"/>
    <w:rsid w:val="009447E2"/>
    <w:rsid w:val="009449F8"/>
    <w:rsid w:val="009453B2"/>
    <w:rsid w:val="00947BA5"/>
    <w:rsid w:val="00947DDB"/>
    <w:rsid w:val="00947FD2"/>
    <w:rsid w:val="00950000"/>
    <w:rsid w:val="009502E1"/>
    <w:rsid w:val="0095061E"/>
    <w:rsid w:val="00950927"/>
    <w:rsid w:val="009520E2"/>
    <w:rsid w:val="00952126"/>
    <w:rsid w:val="00952CDF"/>
    <w:rsid w:val="00953E50"/>
    <w:rsid w:val="009549C5"/>
    <w:rsid w:val="00955BDD"/>
    <w:rsid w:val="00955C56"/>
    <w:rsid w:val="009560E9"/>
    <w:rsid w:val="009567C7"/>
    <w:rsid w:val="00956BDC"/>
    <w:rsid w:val="00957117"/>
    <w:rsid w:val="00957A03"/>
    <w:rsid w:val="00957DF6"/>
    <w:rsid w:val="0096190B"/>
    <w:rsid w:val="009649DC"/>
    <w:rsid w:val="00964D8C"/>
    <w:rsid w:val="009652BD"/>
    <w:rsid w:val="0096539B"/>
    <w:rsid w:val="009658D3"/>
    <w:rsid w:val="00966082"/>
    <w:rsid w:val="00966FED"/>
    <w:rsid w:val="00967147"/>
    <w:rsid w:val="009674D0"/>
    <w:rsid w:val="00970864"/>
    <w:rsid w:val="009710CF"/>
    <w:rsid w:val="009715CE"/>
    <w:rsid w:val="009732FC"/>
    <w:rsid w:val="00973F8B"/>
    <w:rsid w:val="00976CBB"/>
    <w:rsid w:val="00976D1F"/>
    <w:rsid w:val="00980FFC"/>
    <w:rsid w:val="00981F81"/>
    <w:rsid w:val="00983203"/>
    <w:rsid w:val="0098350A"/>
    <w:rsid w:val="00983A5D"/>
    <w:rsid w:val="00983B09"/>
    <w:rsid w:val="0098457E"/>
    <w:rsid w:val="00984A46"/>
    <w:rsid w:val="0098582F"/>
    <w:rsid w:val="00985ED9"/>
    <w:rsid w:val="00987460"/>
    <w:rsid w:val="009877DD"/>
    <w:rsid w:val="00990911"/>
    <w:rsid w:val="0099116E"/>
    <w:rsid w:val="009914CC"/>
    <w:rsid w:val="00991C00"/>
    <w:rsid w:val="00993706"/>
    <w:rsid w:val="00995186"/>
    <w:rsid w:val="00996C3E"/>
    <w:rsid w:val="00997953"/>
    <w:rsid w:val="00997E22"/>
    <w:rsid w:val="009A0F79"/>
    <w:rsid w:val="009A1C0F"/>
    <w:rsid w:val="009A284F"/>
    <w:rsid w:val="009A2B17"/>
    <w:rsid w:val="009A324C"/>
    <w:rsid w:val="009A3D76"/>
    <w:rsid w:val="009A656D"/>
    <w:rsid w:val="009A66CB"/>
    <w:rsid w:val="009A7F3F"/>
    <w:rsid w:val="009B1107"/>
    <w:rsid w:val="009B11F9"/>
    <w:rsid w:val="009B195F"/>
    <w:rsid w:val="009B1A8B"/>
    <w:rsid w:val="009B5911"/>
    <w:rsid w:val="009B6380"/>
    <w:rsid w:val="009B6AAD"/>
    <w:rsid w:val="009B70DD"/>
    <w:rsid w:val="009B7571"/>
    <w:rsid w:val="009C0AFF"/>
    <w:rsid w:val="009C1026"/>
    <w:rsid w:val="009C14A3"/>
    <w:rsid w:val="009C1885"/>
    <w:rsid w:val="009C1BEB"/>
    <w:rsid w:val="009C1F70"/>
    <w:rsid w:val="009C3C60"/>
    <w:rsid w:val="009C54A1"/>
    <w:rsid w:val="009C5EA6"/>
    <w:rsid w:val="009C6BEE"/>
    <w:rsid w:val="009C6DE9"/>
    <w:rsid w:val="009C6FF6"/>
    <w:rsid w:val="009D2D0A"/>
    <w:rsid w:val="009D3802"/>
    <w:rsid w:val="009D3BDA"/>
    <w:rsid w:val="009D5082"/>
    <w:rsid w:val="009D5173"/>
    <w:rsid w:val="009D5C73"/>
    <w:rsid w:val="009E1A71"/>
    <w:rsid w:val="009E2028"/>
    <w:rsid w:val="009E2813"/>
    <w:rsid w:val="009E2949"/>
    <w:rsid w:val="009E2A08"/>
    <w:rsid w:val="009E35AB"/>
    <w:rsid w:val="009E3A1B"/>
    <w:rsid w:val="009E4679"/>
    <w:rsid w:val="009E7804"/>
    <w:rsid w:val="009F00A3"/>
    <w:rsid w:val="009F064C"/>
    <w:rsid w:val="009F2455"/>
    <w:rsid w:val="009F473A"/>
    <w:rsid w:val="009F688B"/>
    <w:rsid w:val="00A01EC2"/>
    <w:rsid w:val="00A05069"/>
    <w:rsid w:val="00A0624F"/>
    <w:rsid w:val="00A06BE3"/>
    <w:rsid w:val="00A07192"/>
    <w:rsid w:val="00A1028A"/>
    <w:rsid w:val="00A10392"/>
    <w:rsid w:val="00A12F7D"/>
    <w:rsid w:val="00A16BAC"/>
    <w:rsid w:val="00A16BD9"/>
    <w:rsid w:val="00A204F8"/>
    <w:rsid w:val="00A20DEF"/>
    <w:rsid w:val="00A20F09"/>
    <w:rsid w:val="00A215A7"/>
    <w:rsid w:val="00A22261"/>
    <w:rsid w:val="00A22456"/>
    <w:rsid w:val="00A22DAD"/>
    <w:rsid w:val="00A23DF2"/>
    <w:rsid w:val="00A23EAB"/>
    <w:rsid w:val="00A265B6"/>
    <w:rsid w:val="00A26792"/>
    <w:rsid w:val="00A273BE"/>
    <w:rsid w:val="00A30120"/>
    <w:rsid w:val="00A307E5"/>
    <w:rsid w:val="00A30F24"/>
    <w:rsid w:val="00A30F77"/>
    <w:rsid w:val="00A31B41"/>
    <w:rsid w:val="00A334BA"/>
    <w:rsid w:val="00A360C5"/>
    <w:rsid w:val="00A362D9"/>
    <w:rsid w:val="00A406A5"/>
    <w:rsid w:val="00A41B17"/>
    <w:rsid w:val="00A41E03"/>
    <w:rsid w:val="00A4342C"/>
    <w:rsid w:val="00A43B99"/>
    <w:rsid w:val="00A449C6"/>
    <w:rsid w:val="00A457F4"/>
    <w:rsid w:val="00A45912"/>
    <w:rsid w:val="00A4737C"/>
    <w:rsid w:val="00A51C08"/>
    <w:rsid w:val="00A5214E"/>
    <w:rsid w:val="00A52A34"/>
    <w:rsid w:val="00A5332C"/>
    <w:rsid w:val="00A54AB4"/>
    <w:rsid w:val="00A55EA9"/>
    <w:rsid w:val="00A5670E"/>
    <w:rsid w:val="00A57790"/>
    <w:rsid w:val="00A57BD8"/>
    <w:rsid w:val="00A57FE4"/>
    <w:rsid w:val="00A6133A"/>
    <w:rsid w:val="00A6137F"/>
    <w:rsid w:val="00A613D1"/>
    <w:rsid w:val="00A61AA7"/>
    <w:rsid w:val="00A632B2"/>
    <w:rsid w:val="00A651BA"/>
    <w:rsid w:val="00A6584E"/>
    <w:rsid w:val="00A659E1"/>
    <w:rsid w:val="00A66112"/>
    <w:rsid w:val="00A66378"/>
    <w:rsid w:val="00A66B44"/>
    <w:rsid w:val="00A67773"/>
    <w:rsid w:val="00A70112"/>
    <w:rsid w:val="00A7132D"/>
    <w:rsid w:val="00A7258D"/>
    <w:rsid w:val="00A73BD3"/>
    <w:rsid w:val="00A7426F"/>
    <w:rsid w:val="00A75509"/>
    <w:rsid w:val="00A75BB3"/>
    <w:rsid w:val="00A77C74"/>
    <w:rsid w:val="00A817B6"/>
    <w:rsid w:val="00A817FC"/>
    <w:rsid w:val="00A81D32"/>
    <w:rsid w:val="00A81E32"/>
    <w:rsid w:val="00A825D8"/>
    <w:rsid w:val="00A82C89"/>
    <w:rsid w:val="00A82E78"/>
    <w:rsid w:val="00A834E1"/>
    <w:rsid w:val="00A83646"/>
    <w:rsid w:val="00A8382B"/>
    <w:rsid w:val="00A848D1"/>
    <w:rsid w:val="00A84DDC"/>
    <w:rsid w:val="00A84FBC"/>
    <w:rsid w:val="00A8538B"/>
    <w:rsid w:val="00A85627"/>
    <w:rsid w:val="00A86988"/>
    <w:rsid w:val="00A87CDA"/>
    <w:rsid w:val="00A9034C"/>
    <w:rsid w:val="00A90399"/>
    <w:rsid w:val="00A91A08"/>
    <w:rsid w:val="00A932BD"/>
    <w:rsid w:val="00A93898"/>
    <w:rsid w:val="00A947B0"/>
    <w:rsid w:val="00A9548B"/>
    <w:rsid w:val="00A9669D"/>
    <w:rsid w:val="00A96A46"/>
    <w:rsid w:val="00A9707D"/>
    <w:rsid w:val="00AA077B"/>
    <w:rsid w:val="00AA1BDA"/>
    <w:rsid w:val="00AA21D0"/>
    <w:rsid w:val="00AA2807"/>
    <w:rsid w:val="00AA2F17"/>
    <w:rsid w:val="00AA64FB"/>
    <w:rsid w:val="00AA6688"/>
    <w:rsid w:val="00AB04E1"/>
    <w:rsid w:val="00AB0B86"/>
    <w:rsid w:val="00AB0E23"/>
    <w:rsid w:val="00AB12DA"/>
    <w:rsid w:val="00AB1716"/>
    <w:rsid w:val="00AB1DCF"/>
    <w:rsid w:val="00AB3462"/>
    <w:rsid w:val="00AB3750"/>
    <w:rsid w:val="00AB4EFC"/>
    <w:rsid w:val="00AB613E"/>
    <w:rsid w:val="00AC27B1"/>
    <w:rsid w:val="00AC2E76"/>
    <w:rsid w:val="00AC5EFF"/>
    <w:rsid w:val="00AC6490"/>
    <w:rsid w:val="00AC7BE3"/>
    <w:rsid w:val="00AD23FD"/>
    <w:rsid w:val="00AD2F7C"/>
    <w:rsid w:val="00AD3C9D"/>
    <w:rsid w:val="00AD4D5D"/>
    <w:rsid w:val="00AD558F"/>
    <w:rsid w:val="00AD5EA1"/>
    <w:rsid w:val="00AD6C7F"/>
    <w:rsid w:val="00AD70BB"/>
    <w:rsid w:val="00AD76E6"/>
    <w:rsid w:val="00AD7DFB"/>
    <w:rsid w:val="00AE09AD"/>
    <w:rsid w:val="00AE1240"/>
    <w:rsid w:val="00AE21AF"/>
    <w:rsid w:val="00AE28D7"/>
    <w:rsid w:val="00AE2C4A"/>
    <w:rsid w:val="00AE32CA"/>
    <w:rsid w:val="00AE3B25"/>
    <w:rsid w:val="00AE3E98"/>
    <w:rsid w:val="00AE5595"/>
    <w:rsid w:val="00AE5B7C"/>
    <w:rsid w:val="00AF1AF7"/>
    <w:rsid w:val="00AF20F1"/>
    <w:rsid w:val="00AF264D"/>
    <w:rsid w:val="00AF4A90"/>
    <w:rsid w:val="00AF6BC2"/>
    <w:rsid w:val="00AF6C77"/>
    <w:rsid w:val="00AF7640"/>
    <w:rsid w:val="00AF7D50"/>
    <w:rsid w:val="00B00DE1"/>
    <w:rsid w:val="00B02D71"/>
    <w:rsid w:val="00B048E7"/>
    <w:rsid w:val="00B04AF3"/>
    <w:rsid w:val="00B04BA0"/>
    <w:rsid w:val="00B04C97"/>
    <w:rsid w:val="00B05B5D"/>
    <w:rsid w:val="00B05F82"/>
    <w:rsid w:val="00B07C02"/>
    <w:rsid w:val="00B07DDF"/>
    <w:rsid w:val="00B11217"/>
    <w:rsid w:val="00B1145F"/>
    <w:rsid w:val="00B1259E"/>
    <w:rsid w:val="00B143DA"/>
    <w:rsid w:val="00B14A34"/>
    <w:rsid w:val="00B1627B"/>
    <w:rsid w:val="00B16B8B"/>
    <w:rsid w:val="00B17579"/>
    <w:rsid w:val="00B20201"/>
    <w:rsid w:val="00B21041"/>
    <w:rsid w:val="00B21220"/>
    <w:rsid w:val="00B2164A"/>
    <w:rsid w:val="00B21B27"/>
    <w:rsid w:val="00B21E1B"/>
    <w:rsid w:val="00B21F56"/>
    <w:rsid w:val="00B22C3C"/>
    <w:rsid w:val="00B22F8D"/>
    <w:rsid w:val="00B23D18"/>
    <w:rsid w:val="00B23FCC"/>
    <w:rsid w:val="00B256BC"/>
    <w:rsid w:val="00B305B0"/>
    <w:rsid w:val="00B30796"/>
    <w:rsid w:val="00B3313C"/>
    <w:rsid w:val="00B332C6"/>
    <w:rsid w:val="00B34884"/>
    <w:rsid w:val="00B3743C"/>
    <w:rsid w:val="00B3759B"/>
    <w:rsid w:val="00B37628"/>
    <w:rsid w:val="00B37D0A"/>
    <w:rsid w:val="00B40363"/>
    <w:rsid w:val="00B40B33"/>
    <w:rsid w:val="00B411FF"/>
    <w:rsid w:val="00B42A77"/>
    <w:rsid w:val="00B42BA2"/>
    <w:rsid w:val="00B43676"/>
    <w:rsid w:val="00B43BB4"/>
    <w:rsid w:val="00B4406B"/>
    <w:rsid w:val="00B46541"/>
    <w:rsid w:val="00B4685E"/>
    <w:rsid w:val="00B50C47"/>
    <w:rsid w:val="00B52059"/>
    <w:rsid w:val="00B530BB"/>
    <w:rsid w:val="00B53297"/>
    <w:rsid w:val="00B53859"/>
    <w:rsid w:val="00B55E73"/>
    <w:rsid w:val="00B56181"/>
    <w:rsid w:val="00B56558"/>
    <w:rsid w:val="00B56A76"/>
    <w:rsid w:val="00B6066A"/>
    <w:rsid w:val="00B60C37"/>
    <w:rsid w:val="00B60E7A"/>
    <w:rsid w:val="00B6180B"/>
    <w:rsid w:val="00B622FA"/>
    <w:rsid w:val="00B63602"/>
    <w:rsid w:val="00B64F94"/>
    <w:rsid w:val="00B6523D"/>
    <w:rsid w:val="00B65713"/>
    <w:rsid w:val="00B65B68"/>
    <w:rsid w:val="00B65D70"/>
    <w:rsid w:val="00B66786"/>
    <w:rsid w:val="00B71CAC"/>
    <w:rsid w:val="00B736B9"/>
    <w:rsid w:val="00B739BB"/>
    <w:rsid w:val="00B764F0"/>
    <w:rsid w:val="00B765DD"/>
    <w:rsid w:val="00B802EF"/>
    <w:rsid w:val="00B81F58"/>
    <w:rsid w:val="00B82D53"/>
    <w:rsid w:val="00B8382F"/>
    <w:rsid w:val="00B8528C"/>
    <w:rsid w:val="00B852FB"/>
    <w:rsid w:val="00B8545D"/>
    <w:rsid w:val="00B86703"/>
    <w:rsid w:val="00B8683B"/>
    <w:rsid w:val="00B86EA0"/>
    <w:rsid w:val="00B86F4B"/>
    <w:rsid w:val="00B90130"/>
    <w:rsid w:val="00B90581"/>
    <w:rsid w:val="00B90B4B"/>
    <w:rsid w:val="00B9111A"/>
    <w:rsid w:val="00B9393D"/>
    <w:rsid w:val="00B94118"/>
    <w:rsid w:val="00B941FC"/>
    <w:rsid w:val="00B9437F"/>
    <w:rsid w:val="00B94EF9"/>
    <w:rsid w:val="00B96028"/>
    <w:rsid w:val="00B97103"/>
    <w:rsid w:val="00B97398"/>
    <w:rsid w:val="00BA02D6"/>
    <w:rsid w:val="00BA0693"/>
    <w:rsid w:val="00BA1D8E"/>
    <w:rsid w:val="00BA29F8"/>
    <w:rsid w:val="00BA2DC9"/>
    <w:rsid w:val="00BA3AC5"/>
    <w:rsid w:val="00BA4E79"/>
    <w:rsid w:val="00BB14D1"/>
    <w:rsid w:val="00BB1F86"/>
    <w:rsid w:val="00BB371C"/>
    <w:rsid w:val="00BB3801"/>
    <w:rsid w:val="00BB4613"/>
    <w:rsid w:val="00BB4947"/>
    <w:rsid w:val="00BB555C"/>
    <w:rsid w:val="00BB570F"/>
    <w:rsid w:val="00BB5BD6"/>
    <w:rsid w:val="00BB63F6"/>
    <w:rsid w:val="00BB6963"/>
    <w:rsid w:val="00BC1917"/>
    <w:rsid w:val="00BC1A1C"/>
    <w:rsid w:val="00BC50F5"/>
    <w:rsid w:val="00BC54E1"/>
    <w:rsid w:val="00BC55DC"/>
    <w:rsid w:val="00BC5C8E"/>
    <w:rsid w:val="00BD0298"/>
    <w:rsid w:val="00BD0356"/>
    <w:rsid w:val="00BD15F9"/>
    <w:rsid w:val="00BD2017"/>
    <w:rsid w:val="00BD3440"/>
    <w:rsid w:val="00BD358F"/>
    <w:rsid w:val="00BD52CF"/>
    <w:rsid w:val="00BD55C4"/>
    <w:rsid w:val="00BD5E53"/>
    <w:rsid w:val="00BD6D0B"/>
    <w:rsid w:val="00BD7880"/>
    <w:rsid w:val="00BD7931"/>
    <w:rsid w:val="00BE0328"/>
    <w:rsid w:val="00BE0520"/>
    <w:rsid w:val="00BE06DA"/>
    <w:rsid w:val="00BE40FF"/>
    <w:rsid w:val="00BE4EA8"/>
    <w:rsid w:val="00BE6996"/>
    <w:rsid w:val="00BE6F4C"/>
    <w:rsid w:val="00BE73E8"/>
    <w:rsid w:val="00BE74F7"/>
    <w:rsid w:val="00BE779C"/>
    <w:rsid w:val="00BF1D2A"/>
    <w:rsid w:val="00BF337C"/>
    <w:rsid w:val="00BF6024"/>
    <w:rsid w:val="00C00130"/>
    <w:rsid w:val="00C00213"/>
    <w:rsid w:val="00C00860"/>
    <w:rsid w:val="00C00AC3"/>
    <w:rsid w:val="00C010BA"/>
    <w:rsid w:val="00C0210C"/>
    <w:rsid w:val="00C0235D"/>
    <w:rsid w:val="00C0278B"/>
    <w:rsid w:val="00C04BE6"/>
    <w:rsid w:val="00C066AE"/>
    <w:rsid w:val="00C103BA"/>
    <w:rsid w:val="00C1135D"/>
    <w:rsid w:val="00C128C8"/>
    <w:rsid w:val="00C12ADD"/>
    <w:rsid w:val="00C131D0"/>
    <w:rsid w:val="00C14326"/>
    <w:rsid w:val="00C148B6"/>
    <w:rsid w:val="00C15414"/>
    <w:rsid w:val="00C15797"/>
    <w:rsid w:val="00C161DC"/>
    <w:rsid w:val="00C16D10"/>
    <w:rsid w:val="00C17129"/>
    <w:rsid w:val="00C20F40"/>
    <w:rsid w:val="00C223CF"/>
    <w:rsid w:val="00C23527"/>
    <w:rsid w:val="00C24419"/>
    <w:rsid w:val="00C25AFF"/>
    <w:rsid w:val="00C277E3"/>
    <w:rsid w:val="00C27CEC"/>
    <w:rsid w:val="00C3114B"/>
    <w:rsid w:val="00C31AF9"/>
    <w:rsid w:val="00C3219E"/>
    <w:rsid w:val="00C32872"/>
    <w:rsid w:val="00C33C66"/>
    <w:rsid w:val="00C33C73"/>
    <w:rsid w:val="00C34B9F"/>
    <w:rsid w:val="00C358C3"/>
    <w:rsid w:val="00C35C21"/>
    <w:rsid w:val="00C3643F"/>
    <w:rsid w:val="00C36FBE"/>
    <w:rsid w:val="00C40C9D"/>
    <w:rsid w:val="00C40EC3"/>
    <w:rsid w:val="00C40FB9"/>
    <w:rsid w:val="00C4217E"/>
    <w:rsid w:val="00C442A6"/>
    <w:rsid w:val="00C501D6"/>
    <w:rsid w:val="00C50319"/>
    <w:rsid w:val="00C5078D"/>
    <w:rsid w:val="00C510CC"/>
    <w:rsid w:val="00C52504"/>
    <w:rsid w:val="00C52DD2"/>
    <w:rsid w:val="00C52F0C"/>
    <w:rsid w:val="00C53568"/>
    <w:rsid w:val="00C535AC"/>
    <w:rsid w:val="00C54C91"/>
    <w:rsid w:val="00C56059"/>
    <w:rsid w:val="00C5722A"/>
    <w:rsid w:val="00C5749E"/>
    <w:rsid w:val="00C57BFF"/>
    <w:rsid w:val="00C61C36"/>
    <w:rsid w:val="00C6427F"/>
    <w:rsid w:val="00C6622B"/>
    <w:rsid w:val="00C66EE2"/>
    <w:rsid w:val="00C673A6"/>
    <w:rsid w:val="00C70979"/>
    <w:rsid w:val="00C70B7E"/>
    <w:rsid w:val="00C70F64"/>
    <w:rsid w:val="00C71236"/>
    <w:rsid w:val="00C71722"/>
    <w:rsid w:val="00C74072"/>
    <w:rsid w:val="00C7538D"/>
    <w:rsid w:val="00C77CBD"/>
    <w:rsid w:val="00C77D57"/>
    <w:rsid w:val="00C81258"/>
    <w:rsid w:val="00C813BF"/>
    <w:rsid w:val="00C82832"/>
    <w:rsid w:val="00C8339C"/>
    <w:rsid w:val="00C837EE"/>
    <w:rsid w:val="00C843CA"/>
    <w:rsid w:val="00C84B11"/>
    <w:rsid w:val="00C84FD7"/>
    <w:rsid w:val="00C86E94"/>
    <w:rsid w:val="00C87418"/>
    <w:rsid w:val="00C87C2F"/>
    <w:rsid w:val="00C908BD"/>
    <w:rsid w:val="00C90A04"/>
    <w:rsid w:val="00C91AA6"/>
    <w:rsid w:val="00C92505"/>
    <w:rsid w:val="00C93069"/>
    <w:rsid w:val="00C931A2"/>
    <w:rsid w:val="00C93CF5"/>
    <w:rsid w:val="00C946E9"/>
    <w:rsid w:val="00C95ACA"/>
    <w:rsid w:val="00C95B2F"/>
    <w:rsid w:val="00C960CF"/>
    <w:rsid w:val="00C9729F"/>
    <w:rsid w:val="00C9790A"/>
    <w:rsid w:val="00CA11FB"/>
    <w:rsid w:val="00CA1A2B"/>
    <w:rsid w:val="00CA1F25"/>
    <w:rsid w:val="00CA2BB5"/>
    <w:rsid w:val="00CA3957"/>
    <w:rsid w:val="00CA4C44"/>
    <w:rsid w:val="00CA50A3"/>
    <w:rsid w:val="00CA543A"/>
    <w:rsid w:val="00CA6082"/>
    <w:rsid w:val="00CA7AEF"/>
    <w:rsid w:val="00CA7CA9"/>
    <w:rsid w:val="00CB0706"/>
    <w:rsid w:val="00CB09B1"/>
    <w:rsid w:val="00CB1740"/>
    <w:rsid w:val="00CB222B"/>
    <w:rsid w:val="00CB27A7"/>
    <w:rsid w:val="00CB3073"/>
    <w:rsid w:val="00CB670F"/>
    <w:rsid w:val="00CB7ED3"/>
    <w:rsid w:val="00CC00A6"/>
    <w:rsid w:val="00CC2818"/>
    <w:rsid w:val="00CC3490"/>
    <w:rsid w:val="00CC42C4"/>
    <w:rsid w:val="00CC477D"/>
    <w:rsid w:val="00CC5353"/>
    <w:rsid w:val="00CC5F3F"/>
    <w:rsid w:val="00CD0FD9"/>
    <w:rsid w:val="00CD1C1F"/>
    <w:rsid w:val="00CD2148"/>
    <w:rsid w:val="00CD22D1"/>
    <w:rsid w:val="00CD27F2"/>
    <w:rsid w:val="00CD2A7F"/>
    <w:rsid w:val="00CD36FB"/>
    <w:rsid w:val="00CD3B0E"/>
    <w:rsid w:val="00CD3B97"/>
    <w:rsid w:val="00CD3BDA"/>
    <w:rsid w:val="00CD4F51"/>
    <w:rsid w:val="00CD5633"/>
    <w:rsid w:val="00CD72CC"/>
    <w:rsid w:val="00CD776A"/>
    <w:rsid w:val="00CD77AE"/>
    <w:rsid w:val="00CD7843"/>
    <w:rsid w:val="00CE12C7"/>
    <w:rsid w:val="00CE145E"/>
    <w:rsid w:val="00CE1C80"/>
    <w:rsid w:val="00CE2561"/>
    <w:rsid w:val="00CE3230"/>
    <w:rsid w:val="00CE64F0"/>
    <w:rsid w:val="00CF092F"/>
    <w:rsid w:val="00CF0EAB"/>
    <w:rsid w:val="00CF197B"/>
    <w:rsid w:val="00CF2B48"/>
    <w:rsid w:val="00CF3451"/>
    <w:rsid w:val="00CF34CF"/>
    <w:rsid w:val="00CF3A5B"/>
    <w:rsid w:val="00CF3CCB"/>
    <w:rsid w:val="00CF46FE"/>
    <w:rsid w:val="00CF6DA6"/>
    <w:rsid w:val="00CF74F2"/>
    <w:rsid w:val="00D00F43"/>
    <w:rsid w:val="00D01925"/>
    <w:rsid w:val="00D03AAD"/>
    <w:rsid w:val="00D04758"/>
    <w:rsid w:val="00D04829"/>
    <w:rsid w:val="00D04E88"/>
    <w:rsid w:val="00D05559"/>
    <w:rsid w:val="00D05C7B"/>
    <w:rsid w:val="00D06422"/>
    <w:rsid w:val="00D06739"/>
    <w:rsid w:val="00D06965"/>
    <w:rsid w:val="00D06EDA"/>
    <w:rsid w:val="00D148A9"/>
    <w:rsid w:val="00D157B7"/>
    <w:rsid w:val="00D160E1"/>
    <w:rsid w:val="00D160EF"/>
    <w:rsid w:val="00D166A7"/>
    <w:rsid w:val="00D17DD0"/>
    <w:rsid w:val="00D17FB9"/>
    <w:rsid w:val="00D204CA"/>
    <w:rsid w:val="00D21F47"/>
    <w:rsid w:val="00D2218E"/>
    <w:rsid w:val="00D22739"/>
    <w:rsid w:val="00D23996"/>
    <w:rsid w:val="00D241A4"/>
    <w:rsid w:val="00D246C2"/>
    <w:rsid w:val="00D25831"/>
    <w:rsid w:val="00D25C82"/>
    <w:rsid w:val="00D27608"/>
    <w:rsid w:val="00D30600"/>
    <w:rsid w:val="00D32087"/>
    <w:rsid w:val="00D322BC"/>
    <w:rsid w:val="00D32885"/>
    <w:rsid w:val="00D34C44"/>
    <w:rsid w:val="00D35244"/>
    <w:rsid w:val="00D3541D"/>
    <w:rsid w:val="00D35A9B"/>
    <w:rsid w:val="00D36899"/>
    <w:rsid w:val="00D3694C"/>
    <w:rsid w:val="00D370A8"/>
    <w:rsid w:val="00D37B8E"/>
    <w:rsid w:val="00D40611"/>
    <w:rsid w:val="00D41480"/>
    <w:rsid w:val="00D415B7"/>
    <w:rsid w:val="00D4164C"/>
    <w:rsid w:val="00D44208"/>
    <w:rsid w:val="00D4442C"/>
    <w:rsid w:val="00D45139"/>
    <w:rsid w:val="00D45D61"/>
    <w:rsid w:val="00D472F0"/>
    <w:rsid w:val="00D47563"/>
    <w:rsid w:val="00D50CDE"/>
    <w:rsid w:val="00D50D14"/>
    <w:rsid w:val="00D50EBE"/>
    <w:rsid w:val="00D51954"/>
    <w:rsid w:val="00D5279B"/>
    <w:rsid w:val="00D52D6B"/>
    <w:rsid w:val="00D54321"/>
    <w:rsid w:val="00D54636"/>
    <w:rsid w:val="00D547CD"/>
    <w:rsid w:val="00D54FB9"/>
    <w:rsid w:val="00D56132"/>
    <w:rsid w:val="00D60B9F"/>
    <w:rsid w:val="00D6202B"/>
    <w:rsid w:val="00D62ABC"/>
    <w:rsid w:val="00D62BA6"/>
    <w:rsid w:val="00D633BE"/>
    <w:rsid w:val="00D670EE"/>
    <w:rsid w:val="00D67BF2"/>
    <w:rsid w:val="00D702F8"/>
    <w:rsid w:val="00D705C7"/>
    <w:rsid w:val="00D70F9C"/>
    <w:rsid w:val="00D712DF"/>
    <w:rsid w:val="00D716C4"/>
    <w:rsid w:val="00D72C0C"/>
    <w:rsid w:val="00D743A6"/>
    <w:rsid w:val="00D74E39"/>
    <w:rsid w:val="00D75347"/>
    <w:rsid w:val="00D76AD7"/>
    <w:rsid w:val="00D77616"/>
    <w:rsid w:val="00D779F2"/>
    <w:rsid w:val="00D81F52"/>
    <w:rsid w:val="00D820D3"/>
    <w:rsid w:val="00D82765"/>
    <w:rsid w:val="00D82BD7"/>
    <w:rsid w:val="00D83E2D"/>
    <w:rsid w:val="00D861C0"/>
    <w:rsid w:val="00D873EA"/>
    <w:rsid w:val="00D874C9"/>
    <w:rsid w:val="00D87896"/>
    <w:rsid w:val="00D87E8F"/>
    <w:rsid w:val="00D91A47"/>
    <w:rsid w:val="00D91BDC"/>
    <w:rsid w:val="00D92B90"/>
    <w:rsid w:val="00D92E5F"/>
    <w:rsid w:val="00D9353E"/>
    <w:rsid w:val="00D9390F"/>
    <w:rsid w:val="00D93C0C"/>
    <w:rsid w:val="00D9608C"/>
    <w:rsid w:val="00D96C79"/>
    <w:rsid w:val="00DA0893"/>
    <w:rsid w:val="00DA0EE7"/>
    <w:rsid w:val="00DA1579"/>
    <w:rsid w:val="00DA2284"/>
    <w:rsid w:val="00DA2971"/>
    <w:rsid w:val="00DA2A67"/>
    <w:rsid w:val="00DA32CE"/>
    <w:rsid w:val="00DA360B"/>
    <w:rsid w:val="00DA4667"/>
    <w:rsid w:val="00DA63D9"/>
    <w:rsid w:val="00DB024C"/>
    <w:rsid w:val="00DB1137"/>
    <w:rsid w:val="00DB125B"/>
    <w:rsid w:val="00DB13B2"/>
    <w:rsid w:val="00DB14F7"/>
    <w:rsid w:val="00DB2303"/>
    <w:rsid w:val="00DB2700"/>
    <w:rsid w:val="00DB2BAF"/>
    <w:rsid w:val="00DB3313"/>
    <w:rsid w:val="00DB4A5E"/>
    <w:rsid w:val="00DB4C45"/>
    <w:rsid w:val="00DB5077"/>
    <w:rsid w:val="00DB5BF4"/>
    <w:rsid w:val="00DB65C6"/>
    <w:rsid w:val="00DB6E4F"/>
    <w:rsid w:val="00DC0124"/>
    <w:rsid w:val="00DC07ED"/>
    <w:rsid w:val="00DC11E3"/>
    <w:rsid w:val="00DC311E"/>
    <w:rsid w:val="00DC5139"/>
    <w:rsid w:val="00DC5735"/>
    <w:rsid w:val="00DC589A"/>
    <w:rsid w:val="00DC687B"/>
    <w:rsid w:val="00DC6E9A"/>
    <w:rsid w:val="00DD088A"/>
    <w:rsid w:val="00DD0F6F"/>
    <w:rsid w:val="00DD1A4B"/>
    <w:rsid w:val="00DD223D"/>
    <w:rsid w:val="00DD2BF2"/>
    <w:rsid w:val="00DD2EB2"/>
    <w:rsid w:val="00DD3006"/>
    <w:rsid w:val="00DD31D4"/>
    <w:rsid w:val="00DD33EC"/>
    <w:rsid w:val="00DD3599"/>
    <w:rsid w:val="00DD45A7"/>
    <w:rsid w:val="00DD5470"/>
    <w:rsid w:val="00DD5DDD"/>
    <w:rsid w:val="00DD65EE"/>
    <w:rsid w:val="00DD72A9"/>
    <w:rsid w:val="00DD7432"/>
    <w:rsid w:val="00DE03FC"/>
    <w:rsid w:val="00DE2C65"/>
    <w:rsid w:val="00DE2EF3"/>
    <w:rsid w:val="00DE2F1D"/>
    <w:rsid w:val="00DE31C0"/>
    <w:rsid w:val="00DE4B7A"/>
    <w:rsid w:val="00DE4E97"/>
    <w:rsid w:val="00DE5249"/>
    <w:rsid w:val="00DE60EF"/>
    <w:rsid w:val="00DE6525"/>
    <w:rsid w:val="00DF02B0"/>
    <w:rsid w:val="00DF0C2D"/>
    <w:rsid w:val="00DF0FC2"/>
    <w:rsid w:val="00DF1B84"/>
    <w:rsid w:val="00DF1C80"/>
    <w:rsid w:val="00DF1F52"/>
    <w:rsid w:val="00DF2CE3"/>
    <w:rsid w:val="00DF2EE5"/>
    <w:rsid w:val="00DF3663"/>
    <w:rsid w:val="00DF4441"/>
    <w:rsid w:val="00DF4927"/>
    <w:rsid w:val="00DF6A45"/>
    <w:rsid w:val="00DF6A64"/>
    <w:rsid w:val="00E009C3"/>
    <w:rsid w:val="00E01F92"/>
    <w:rsid w:val="00E02986"/>
    <w:rsid w:val="00E03665"/>
    <w:rsid w:val="00E039D8"/>
    <w:rsid w:val="00E03D45"/>
    <w:rsid w:val="00E03D9F"/>
    <w:rsid w:val="00E05F03"/>
    <w:rsid w:val="00E05F3A"/>
    <w:rsid w:val="00E0686B"/>
    <w:rsid w:val="00E1337D"/>
    <w:rsid w:val="00E1385D"/>
    <w:rsid w:val="00E13B41"/>
    <w:rsid w:val="00E14418"/>
    <w:rsid w:val="00E14FF7"/>
    <w:rsid w:val="00E15015"/>
    <w:rsid w:val="00E15F1E"/>
    <w:rsid w:val="00E17CF3"/>
    <w:rsid w:val="00E17EA6"/>
    <w:rsid w:val="00E203B9"/>
    <w:rsid w:val="00E211D8"/>
    <w:rsid w:val="00E2271E"/>
    <w:rsid w:val="00E23097"/>
    <w:rsid w:val="00E23534"/>
    <w:rsid w:val="00E25067"/>
    <w:rsid w:val="00E256F9"/>
    <w:rsid w:val="00E30ACC"/>
    <w:rsid w:val="00E30C75"/>
    <w:rsid w:val="00E311EB"/>
    <w:rsid w:val="00E32531"/>
    <w:rsid w:val="00E337D7"/>
    <w:rsid w:val="00E337F5"/>
    <w:rsid w:val="00E3445E"/>
    <w:rsid w:val="00E34613"/>
    <w:rsid w:val="00E348B3"/>
    <w:rsid w:val="00E35F5B"/>
    <w:rsid w:val="00E361E4"/>
    <w:rsid w:val="00E36548"/>
    <w:rsid w:val="00E403E0"/>
    <w:rsid w:val="00E4164C"/>
    <w:rsid w:val="00E4169B"/>
    <w:rsid w:val="00E41FE4"/>
    <w:rsid w:val="00E44ABC"/>
    <w:rsid w:val="00E44F7C"/>
    <w:rsid w:val="00E45012"/>
    <w:rsid w:val="00E457A5"/>
    <w:rsid w:val="00E4675B"/>
    <w:rsid w:val="00E46C13"/>
    <w:rsid w:val="00E47160"/>
    <w:rsid w:val="00E5020E"/>
    <w:rsid w:val="00E50CFE"/>
    <w:rsid w:val="00E51A16"/>
    <w:rsid w:val="00E53561"/>
    <w:rsid w:val="00E536F5"/>
    <w:rsid w:val="00E53D8A"/>
    <w:rsid w:val="00E57533"/>
    <w:rsid w:val="00E576A6"/>
    <w:rsid w:val="00E60EBC"/>
    <w:rsid w:val="00E60FC5"/>
    <w:rsid w:val="00E633B9"/>
    <w:rsid w:val="00E6373E"/>
    <w:rsid w:val="00E64237"/>
    <w:rsid w:val="00E6489A"/>
    <w:rsid w:val="00E66945"/>
    <w:rsid w:val="00E67229"/>
    <w:rsid w:val="00E673C5"/>
    <w:rsid w:val="00E675BF"/>
    <w:rsid w:val="00E7277B"/>
    <w:rsid w:val="00E72FB5"/>
    <w:rsid w:val="00E75240"/>
    <w:rsid w:val="00E757DA"/>
    <w:rsid w:val="00E77063"/>
    <w:rsid w:val="00E817D9"/>
    <w:rsid w:val="00E837A1"/>
    <w:rsid w:val="00E83D26"/>
    <w:rsid w:val="00E848F0"/>
    <w:rsid w:val="00E849A8"/>
    <w:rsid w:val="00E870FA"/>
    <w:rsid w:val="00E87A4F"/>
    <w:rsid w:val="00E87EA9"/>
    <w:rsid w:val="00E90691"/>
    <w:rsid w:val="00E9143D"/>
    <w:rsid w:val="00E931A1"/>
    <w:rsid w:val="00E942FD"/>
    <w:rsid w:val="00E95B2E"/>
    <w:rsid w:val="00E96645"/>
    <w:rsid w:val="00E9706C"/>
    <w:rsid w:val="00E972BC"/>
    <w:rsid w:val="00E97543"/>
    <w:rsid w:val="00E975FD"/>
    <w:rsid w:val="00E97689"/>
    <w:rsid w:val="00E97D1B"/>
    <w:rsid w:val="00E97E4D"/>
    <w:rsid w:val="00EA086C"/>
    <w:rsid w:val="00EA090F"/>
    <w:rsid w:val="00EA1416"/>
    <w:rsid w:val="00EA149B"/>
    <w:rsid w:val="00EA1CBD"/>
    <w:rsid w:val="00EA3400"/>
    <w:rsid w:val="00EA6A06"/>
    <w:rsid w:val="00EA7814"/>
    <w:rsid w:val="00EA7E9C"/>
    <w:rsid w:val="00EB0718"/>
    <w:rsid w:val="00EB0ADB"/>
    <w:rsid w:val="00EB11B7"/>
    <w:rsid w:val="00EB1543"/>
    <w:rsid w:val="00EB2712"/>
    <w:rsid w:val="00EB4107"/>
    <w:rsid w:val="00EB4B2B"/>
    <w:rsid w:val="00EB57EE"/>
    <w:rsid w:val="00EB68A5"/>
    <w:rsid w:val="00EB6CAC"/>
    <w:rsid w:val="00EB736E"/>
    <w:rsid w:val="00EC13C7"/>
    <w:rsid w:val="00EC271F"/>
    <w:rsid w:val="00EC2CA4"/>
    <w:rsid w:val="00EC470D"/>
    <w:rsid w:val="00EC638C"/>
    <w:rsid w:val="00EC678C"/>
    <w:rsid w:val="00EC71C5"/>
    <w:rsid w:val="00ED0CBA"/>
    <w:rsid w:val="00ED1C51"/>
    <w:rsid w:val="00ED44A8"/>
    <w:rsid w:val="00ED4715"/>
    <w:rsid w:val="00ED72A6"/>
    <w:rsid w:val="00ED783C"/>
    <w:rsid w:val="00EE0915"/>
    <w:rsid w:val="00EE109D"/>
    <w:rsid w:val="00EE1B4B"/>
    <w:rsid w:val="00EE1E0B"/>
    <w:rsid w:val="00EE2614"/>
    <w:rsid w:val="00EE2684"/>
    <w:rsid w:val="00EE30B3"/>
    <w:rsid w:val="00EE4000"/>
    <w:rsid w:val="00EE40A0"/>
    <w:rsid w:val="00EE40E4"/>
    <w:rsid w:val="00EE548F"/>
    <w:rsid w:val="00EE6FA2"/>
    <w:rsid w:val="00EE7F42"/>
    <w:rsid w:val="00EF2204"/>
    <w:rsid w:val="00EF25B0"/>
    <w:rsid w:val="00EF30E7"/>
    <w:rsid w:val="00EF6F6E"/>
    <w:rsid w:val="00EF732C"/>
    <w:rsid w:val="00F005B4"/>
    <w:rsid w:val="00F04D51"/>
    <w:rsid w:val="00F05CAA"/>
    <w:rsid w:val="00F07297"/>
    <w:rsid w:val="00F07A67"/>
    <w:rsid w:val="00F10040"/>
    <w:rsid w:val="00F109E1"/>
    <w:rsid w:val="00F11417"/>
    <w:rsid w:val="00F121D2"/>
    <w:rsid w:val="00F12FBD"/>
    <w:rsid w:val="00F148CE"/>
    <w:rsid w:val="00F152D3"/>
    <w:rsid w:val="00F1538B"/>
    <w:rsid w:val="00F158EB"/>
    <w:rsid w:val="00F1622E"/>
    <w:rsid w:val="00F168D3"/>
    <w:rsid w:val="00F205C3"/>
    <w:rsid w:val="00F2094E"/>
    <w:rsid w:val="00F21EE1"/>
    <w:rsid w:val="00F23046"/>
    <w:rsid w:val="00F242FC"/>
    <w:rsid w:val="00F24614"/>
    <w:rsid w:val="00F24EB5"/>
    <w:rsid w:val="00F26D6D"/>
    <w:rsid w:val="00F30CA3"/>
    <w:rsid w:val="00F32E2C"/>
    <w:rsid w:val="00F33E70"/>
    <w:rsid w:val="00F371B3"/>
    <w:rsid w:val="00F378CB"/>
    <w:rsid w:val="00F37A74"/>
    <w:rsid w:val="00F404B5"/>
    <w:rsid w:val="00F405DC"/>
    <w:rsid w:val="00F41119"/>
    <w:rsid w:val="00F415C7"/>
    <w:rsid w:val="00F41A21"/>
    <w:rsid w:val="00F41DF5"/>
    <w:rsid w:val="00F423FA"/>
    <w:rsid w:val="00F42E1F"/>
    <w:rsid w:val="00F43A71"/>
    <w:rsid w:val="00F4407D"/>
    <w:rsid w:val="00F457A7"/>
    <w:rsid w:val="00F50D0A"/>
    <w:rsid w:val="00F51BE9"/>
    <w:rsid w:val="00F524BD"/>
    <w:rsid w:val="00F525CA"/>
    <w:rsid w:val="00F52CBD"/>
    <w:rsid w:val="00F573D8"/>
    <w:rsid w:val="00F60578"/>
    <w:rsid w:val="00F6060F"/>
    <w:rsid w:val="00F60D4F"/>
    <w:rsid w:val="00F60DA7"/>
    <w:rsid w:val="00F610B7"/>
    <w:rsid w:val="00F61A10"/>
    <w:rsid w:val="00F62DB8"/>
    <w:rsid w:val="00F64037"/>
    <w:rsid w:val="00F65323"/>
    <w:rsid w:val="00F65401"/>
    <w:rsid w:val="00F65621"/>
    <w:rsid w:val="00F66A19"/>
    <w:rsid w:val="00F707E5"/>
    <w:rsid w:val="00F710B1"/>
    <w:rsid w:val="00F73196"/>
    <w:rsid w:val="00F745C2"/>
    <w:rsid w:val="00F76019"/>
    <w:rsid w:val="00F76779"/>
    <w:rsid w:val="00F7700D"/>
    <w:rsid w:val="00F77E5B"/>
    <w:rsid w:val="00F80841"/>
    <w:rsid w:val="00F80923"/>
    <w:rsid w:val="00F810C4"/>
    <w:rsid w:val="00F82263"/>
    <w:rsid w:val="00F82A8D"/>
    <w:rsid w:val="00F850FF"/>
    <w:rsid w:val="00F85BB2"/>
    <w:rsid w:val="00F86B7A"/>
    <w:rsid w:val="00F87019"/>
    <w:rsid w:val="00F90AF6"/>
    <w:rsid w:val="00F914D6"/>
    <w:rsid w:val="00F9267D"/>
    <w:rsid w:val="00F92A37"/>
    <w:rsid w:val="00F92D57"/>
    <w:rsid w:val="00F92F1A"/>
    <w:rsid w:val="00F94BDA"/>
    <w:rsid w:val="00F950F6"/>
    <w:rsid w:val="00F966BE"/>
    <w:rsid w:val="00F97A6E"/>
    <w:rsid w:val="00F97C41"/>
    <w:rsid w:val="00FA03E7"/>
    <w:rsid w:val="00FA06DD"/>
    <w:rsid w:val="00FA0A70"/>
    <w:rsid w:val="00FA0DA6"/>
    <w:rsid w:val="00FA1669"/>
    <w:rsid w:val="00FA1FF9"/>
    <w:rsid w:val="00FA2B14"/>
    <w:rsid w:val="00FA320B"/>
    <w:rsid w:val="00FA35DE"/>
    <w:rsid w:val="00FA46BA"/>
    <w:rsid w:val="00FA4CDD"/>
    <w:rsid w:val="00FA6390"/>
    <w:rsid w:val="00FA6962"/>
    <w:rsid w:val="00FA7283"/>
    <w:rsid w:val="00FB0168"/>
    <w:rsid w:val="00FB03E0"/>
    <w:rsid w:val="00FB0FA2"/>
    <w:rsid w:val="00FB3E29"/>
    <w:rsid w:val="00FB429E"/>
    <w:rsid w:val="00FB5021"/>
    <w:rsid w:val="00FB65FD"/>
    <w:rsid w:val="00FB6863"/>
    <w:rsid w:val="00FB6B47"/>
    <w:rsid w:val="00FC039B"/>
    <w:rsid w:val="00FC1693"/>
    <w:rsid w:val="00FC1B9E"/>
    <w:rsid w:val="00FC2696"/>
    <w:rsid w:val="00FC2B8A"/>
    <w:rsid w:val="00FC3085"/>
    <w:rsid w:val="00FC3100"/>
    <w:rsid w:val="00FC35FE"/>
    <w:rsid w:val="00FC6E92"/>
    <w:rsid w:val="00FC7AD5"/>
    <w:rsid w:val="00FD0021"/>
    <w:rsid w:val="00FD0707"/>
    <w:rsid w:val="00FD09E7"/>
    <w:rsid w:val="00FD0DEB"/>
    <w:rsid w:val="00FD0EF2"/>
    <w:rsid w:val="00FD1EC4"/>
    <w:rsid w:val="00FD25A2"/>
    <w:rsid w:val="00FD28E4"/>
    <w:rsid w:val="00FD40D7"/>
    <w:rsid w:val="00FD42A0"/>
    <w:rsid w:val="00FD5C09"/>
    <w:rsid w:val="00FD7D0F"/>
    <w:rsid w:val="00FD7F96"/>
    <w:rsid w:val="00FE037B"/>
    <w:rsid w:val="00FE0D21"/>
    <w:rsid w:val="00FE184A"/>
    <w:rsid w:val="00FE1B6B"/>
    <w:rsid w:val="00FE1C26"/>
    <w:rsid w:val="00FE3AAE"/>
    <w:rsid w:val="00FE5054"/>
    <w:rsid w:val="00FE5D8C"/>
    <w:rsid w:val="00FF2022"/>
    <w:rsid w:val="00FF344D"/>
    <w:rsid w:val="00FF4A66"/>
    <w:rsid w:val="00FF5396"/>
    <w:rsid w:val="00FF6CE3"/>
    <w:rsid w:val="0191005A"/>
    <w:rsid w:val="01AB138B"/>
    <w:rsid w:val="01C563BC"/>
    <w:rsid w:val="02DE68B9"/>
    <w:rsid w:val="02F1F392"/>
    <w:rsid w:val="043E30D1"/>
    <w:rsid w:val="0465EAE1"/>
    <w:rsid w:val="05948E61"/>
    <w:rsid w:val="07571D1B"/>
    <w:rsid w:val="0813AF20"/>
    <w:rsid w:val="081CCAA3"/>
    <w:rsid w:val="0995B61A"/>
    <w:rsid w:val="0AAD3EAA"/>
    <w:rsid w:val="0C246481"/>
    <w:rsid w:val="0D0201B1"/>
    <w:rsid w:val="0DABD125"/>
    <w:rsid w:val="0E3DB708"/>
    <w:rsid w:val="0EDD69F6"/>
    <w:rsid w:val="0FC182C5"/>
    <w:rsid w:val="0FCC0C24"/>
    <w:rsid w:val="10F3AB1E"/>
    <w:rsid w:val="11817FC3"/>
    <w:rsid w:val="11E90C04"/>
    <w:rsid w:val="12351B70"/>
    <w:rsid w:val="129ACB5A"/>
    <w:rsid w:val="12ED5185"/>
    <w:rsid w:val="13562932"/>
    <w:rsid w:val="14AC11FE"/>
    <w:rsid w:val="166ABEA4"/>
    <w:rsid w:val="16B9F8A6"/>
    <w:rsid w:val="16CAD1E0"/>
    <w:rsid w:val="182537BC"/>
    <w:rsid w:val="18A5D4E5"/>
    <w:rsid w:val="18B8E418"/>
    <w:rsid w:val="18C5F25F"/>
    <w:rsid w:val="191BA0F7"/>
    <w:rsid w:val="1A2FCE1E"/>
    <w:rsid w:val="1AE21E27"/>
    <w:rsid w:val="1AF976AD"/>
    <w:rsid w:val="1B227DE6"/>
    <w:rsid w:val="1B7C520A"/>
    <w:rsid w:val="1B8381DE"/>
    <w:rsid w:val="1D7083E2"/>
    <w:rsid w:val="1E48F59A"/>
    <w:rsid w:val="1E8E5B40"/>
    <w:rsid w:val="1EC190C9"/>
    <w:rsid w:val="1EC65D00"/>
    <w:rsid w:val="1EEDE554"/>
    <w:rsid w:val="1F025DC5"/>
    <w:rsid w:val="1F1ABFF1"/>
    <w:rsid w:val="1F8DFA93"/>
    <w:rsid w:val="1FF8A007"/>
    <w:rsid w:val="20B6E75D"/>
    <w:rsid w:val="24EAB373"/>
    <w:rsid w:val="25C12E83"/>
    <w:rsid w:val="264FE723"/>
    <w:rsid w:val="2790A7C7"/>
    <w:rsid w:val="29D2D1FD"/>
    <w:rsid w:val="2D581823"/>
    <w:rsid w:val="2F472ED4"/>
    <w:rsid w:val="2F7E1331"/>
    <w:rsid w:val="3097BDEC"/>
    <w:rsid w:val="30D0C702"/>
    <w:rsid w:val="31169191"/>
    <w:rsid w:val="32331E75"/>
    <w:rsid w:val="33660898"/>
    <w:rsid w:val="3404BD81"/>
    <w:rsid w:val="3811E983"/>
    <w:rsid w:val="381FB617"/>
    <w:rsid w:val="39211A6A"/>
    <w:rsid w:val="39BB55C2"/>
    <w:rsid w:val="3A556CDB"/>
    <w:rsid w:val="3B5C2963"/>
    <w:rsid w:val="3C0906F8"/>
    <w:rsid w:val="3D3B0C88"/>
    <w:rsid w:val="3E983302"/>
    <w:rsid w:val="3EA7A677"/>
    <w:rsid w:val="40394CF8"/>
    <w:rsid w:val="421317BA"/>
    <w:rsid w:val="42DC1ED1"/>
    <w:rsid w:val="43C092E0"/>
    <w:rsid w:val="44AF84A6"/>
    <w:rsid w:val="44B24907"/>
    <w:rsid w:val="45773426"/>
    <w:rsid w:val="4585DDC8"/>
    <w:rsid w:val="45EA373B"/>
    <w:rsid w:val="49EAD8B0"/>
    <w:rsid w:val="4C20B399"/>
    <w:rsid w:val="4C698724"/>
    <w:rsid w:val="4CA3A408"/>
    <w:rsid w:val="4D48EEB9"/>
    <w:rsid w:val="4D6D4F81"/>
    <w:rsid w:val="4E20A344"/>
    <w:rsid w:val="4E4363F5"/>
    <w:rsid w:val="4EC32559"/>
    <w:rsid w:val="4F6472E1"/>
    <w:rsid w:val="502AEE24"/>
    <w:rsid w:val="531AB822"/>
    <w:rsid w:val="53FD7C62"/>
    <w:rsid w:val="54E53505"/>
    <w:rsid w:val="56897EE4"/>
    <w:rsid w:val="5691495C"/>
    <w:rsid w:val="56F8232A"/>
    <w:rsid w:val="5780FFAC"/>
    <w:rsid w:val="5BEBD333"/>
    <w:rsid w:val="5CA3B4FA"/>
    <w:rsid w:val="5D0555A7"/>
    <w:rsid w:val="5D16F486"/>
    <w:rsid w:val="5D64B5A2"/>
    <w:rsid w:val="5D72EE01"/>
    <w:rsid w:val="5DDE4FEB"/>
    <w:rsid w:val="5E1CB33E"/>
    <w:rsid w:val="5EBA3A3C"/>
    <w:rsid w:val="6072D905"/>
    <w:rsid w:val="62483893"/>
    <w:rsid w:val="6255A985"/>
    <w:rsid w:val="628A2B64"/>
    <w:rsid w:val="6307868B"/>
    <w:rsid w:val="6493DFBD"/>
    <w:rsid w:val="65D74348"/>
    <w:rsid w:val="6611CBC4"/>
    <w:rsid w:val="678B33A8"/>
    <w:rsid w:val="679B6C26"/>
    <w:rsid w:val="68AD4AC8"/>
    <w:rsid w:val="6936AE9D"/>
    <w:rsid w:val="6956C191"/>
    <w:rsid w:val="6A57DA18"/>
    <w:rsid w:val="6AA4AD70"/>
    <w:rsid w:val="6C73BCD6"/>
    <w:rsid w:val="6CBD002F"/>
    <w:rsid w:val="6D9404AE"/>
    <w:rsid w:val="6E487556"/>
    <w:rsid w:val="6E5988A0"/>
    <w:rsid w:val="6E5E90BE"/>
    <w:rsid w:val="6E5FAB0D"/>
    <w:rsid w:val="6EE2B079"/>
    <w:rsid w:val="6F361755"/>
    <w:rsid w:val="6FBC4D49"/>
    <w:rsid w:val="6FD176E4"/>
    <w:rsid w:val="7009606E"/>
    <w:rsid w:val="7065A8B7"/>
    <w:rsid w:val="7099E318"/>
    <w:rsid w:val="7111CAA6"/>
    <w:rsid w:val="717F6FE6"/>
    <w:rsid w:val="71AFF179"/>
    <w:rsid w:val="71D27C3B"/>
    <w:rsid w:val="721E8DE6"/>
    <w:rsid w:val="72CC5ACE"/>
    <w:rsid w:val="72E5B553"/>
    <w:rsid w:val="73A17F45"/>
    <w:rsid w:val="73AF1AFD"/>
    <w:rsid w:val="749D74AE"/>
    <w:rsid w:val="74AE2322"/>
    <w:rsid w:val="74E40D6D"/>
    <w:rsid w:val="74EAAD96"/>
    <w:rsid w:val="750978D6"/>
    <w:rsid w:val="754FF127"/>
    <w:rsid w:val="75658898"/>
    <w:rsid w:val="7587A741"/>
    <w:rsid w:val="789AF1E8"/>
    <w:rsid w:val="78E028C1"/>
    <w:rsid w:val="79688BF3"/>
    <w:rsid w:val="79965C18"/>
    <w:rsid w:val="79F22409"/>
    <w:rsid w:val="7B8DF185"/>
    <w:rsid w:val="7C806294"/>
    <w:rsid w:val="7CA558FA"/>
    <w:rsid w:val="7EDFAB3C"/>
    <w:rsid w:val="7F9A3FB8"/>
    <w:rsid w:val="7FE9E48E"/>
    <w:rsid w:val="7FFC2AF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E0B3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21"/>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21"/>
      </w:numPr>
      <w:spacing w:before="240" w:after="60"/>
      <w:outlineLvl w:val="2"/>
    </w:pPr>
    <w:rPr>
      <w:rFonts w:cs="Times New Roman"/>
      <w:b/>
      <w:bCs/>
      <w:szCs w:val="26"/>
    </w:rPr>
  </w:style>
  <w:style w:type="paragraph" w:styleId="4">
    <w:name w:val="heading 4"/>
    <w:basedOn w:val="a"/>
    <w:next w:val="a"/>
    <w:qFormat/>
    <w:rsid w:val="0069435C"/>
    <w:pPr>
      <w:keepNext/>
      <w:numPr>
        <w:ilvl w:val="3"/>
        <w:numId w:val="21"/>
      </w:numPr>
      <w:spacing w:before="240" w:after="60"/>
      <w:outlineLvl w:val="3"/>
    </w:pPr>
    <w:rPr>
      <w:rFonts w:cs="Times New Roman"/>
      <w:b/>
      <w:bCs/>
      <w:szCs w:val="28"/>
    </w:rPr>
  </w:style>
  <w:style w:type="paragraph" w:styleId="5">
    <w:name w:val="heading 5"/>
    <w:basedOn w:val="a"/>
    <w:next w:val="4"/>
    <w:qFormat/>
    <w:rsid w:val="00B42BA2"/>
    <w:pPr>
      <w:numPr>
        <w:ilvl w:val="4"/>
        <w:numId w:val="21"/>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21"/>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21"/>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21"/>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21"/>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6E1299"/>
  </w:style>
  <w:style w:type="character" w:customStyle="1" w:styleId="WW8Num1z1">
    <w:name w:val="WW8Num1z1"/>
    <w:rsid w:val="006E1299"/>
  </w:style>
  <w:style w:type="character" w:customStyle="1" w:styleId="WW8Num1z2">
    <w:name w:val="WW8Num1z2"/>
    <w:rsid w:val="006E1299"/>
  </w:style>
  <w:style w:type="character" w:customStyle="1" w:styleId="WW8Num1z3">
    <w:name w:val="WW8Num1z3"/>
    <w:rsid w:val="006E1299"/>
  </w:style>
  <w:style w:type="character" w:customStyle="1" w:styleId="WW8Num1z4">
    <w:name w:val="WW8Num1z4"/>
    <w:rsid w:val="006E1299"/>
    <w:rPr>
      <w:rFonts w:ascii="Arial" w:hAnsi="Arial" w:cs="Times New Roman"/>
      <w:b w:val="0"/>
      <w:i w:val="0"/>
      <w:sz w:val="20"/>
      <w:szCs w:val="20"/>
    </w:rPr>
  </w:style>
  <w:style w:type="character" w:customStyle="1" w:styleId="WW8Num1z5">
    <w:name w:val="WW8Num1z5"/>
    <w:rsid w:val="006E1299"/>
  </w:style>
  <w:style w:type="character" w:customStyle="1" w:styleId="WW8Num1z6">
    <w:name w:val="WW8Num1z6"/>
    <w:rsid w:val="006E1299"/>
  </w:style>
  <w:style w:type="character" w:customStyle="1" w:styleId="WW8Num1z7">
    <w:name w:val="WW8Num1z7"/>
    <w:rsid w:val="006E1299"/>
  </w:style>
  <w:style w:type="character" w:customStyle="1" w:styleId="WW8Num1z8">
    <w:name w:val="WW8Num1z8"/>
    <w:rsid w:val="006E1299"/>
  </w:style>
  <w:style w:type="character" w:customStyle="1" w:styleId="WW8Num2z0">
    <w:name w:val="WW8Num2z0"/>
    <w:rsid w:val="006E1299"/>
  </w:style>
  <w:style w:type="character" w:customStyle="1" w:styleId="WW8Num2z1">
    <w:name w:val="WW8Num2z1"/>
    <w:rsid w:val="006E1299"/>
  </w:style>
  <w:style w:type="character" w:customStyle="1" w:styleId="WW8Num2z2">
    <w:name w:val="WW8Num2z2"/>
    <w:rsid w:val="006E1299"/>
  </w:style>
  <w:style w:type="character" w:customStyle="1" w:styleId="WW8Num2z3">
    <w:name w:val="WW8Num2z3"/>
    <w:rsid w:val="006E1299"/>
  </w:style>
  <w:style w:type="character" w:customStyle="1" w:styleId="WW8Num2z4">
    <w:name w:val="WW8Num2z4"/>
    <w:rsid w:val="006E1299"/>
    <w:rPr>
      <w:rFonts w:ascii="Arial" w:hAnsi="Arial" w:cs="Times New Roman"/>
      <w:b w:val="0"/>
      <w:i w:val="0"/>
      <w:sz w:val="20"/>
      <w:szCs w:val="20"/>
    </w:rPr>
  </w:style>
  <w:style w:type="character" w:customStyle="1" w:styleId="WW8Num2z5">
    <w:name w:val="WW8Num2z5"/>
    <w:rsid w:val="006E1299"/>
  </w:style>
  <w:style w:type="character" w:customStyle="1" w:styleId="WW8Num2z6">
    <w:name w:val="WW8Num2z6"/>
    <w:rsid w:val="006E1299"/>
  </w:style>
  <w:style w:type="character" w:customStyle="1" w:styleId="WW8Num2z7">
    <w:name w:val="WW8Num2z7"/>
    <w:rsid w:val="006E1299"/>
  </w:style>
  <w:style w:type="character" w:customStyle="1" w:styleId="WW8Num2z8">
    <w:name w:val="WW8Num2z8"/>
    <w:rsid w:val="006E1299"/>
  </w:style>
  <w:style w:type="character" w:customStyle="1" w:styleId="WW8Num3z0">
    <w:name w:val="WW8Num3z0"/>
    <w:rsid w:val="006E1299"/>
    <w:rPr>
      <w:rFonts w:ascii="Symbol" w:hAnsi="Symbol" w:cs="Symbol"/>
      <w:lang w:val="el-GR"/>
    </w:rPr>
  </w:style>
  <w:style w:type="character" w:customStyle="1" w:styleId="WW8Num4z0">
    <w:name w:val="WW8Num4z0"/>
    <w:rsid w:val="006E1299"/>
    <w:rPr>
      <w:lang w:val="el-GR"/>
    </w:rPr>
  </w:style>
  <w:style w:type="character" w:customStyle="1" w:styleId="WW8Num5z0">
    <w:name w:val="WW8Num5z0"/>
    <w:rsid w:val="006E1299"/>
    <w:rPr>
      <w:rFonts w:ascii="Webdings" w:hAnsi="Webdings" w:cs="Webdings"/>
      <w:color w:val="333399"/>
      <w:sz w:val="16"/>
    </w:rPr>
  </w:style>
  <w:style w:type="character" w:customStyle="1" w:styleId="WW8Num6z0">
    <w:name w:val="WW8Num6z0"/>
    <w:rsid w:val="006E1299"/>
    <w:rPr>
      <w:rFonts w:ascii="Symbol" w:hAnsi="Symbol" w:cs="Symbol"/>
      <w:strike/>
      <w:color w:val="0070C0"/>
      <w:kern w:val="1"/>
      <w:position w:val="0"/>
      <w:sz w:val="24"/>
      <w:vertAlign w:val="baseline"/>
      <w:lang w:val="el-GR"/>
    </w:rPr>
  </w:style>
  <w:style w:type="character" w:customStyle="1" w:styleId="WW8Num7z0">
    <w:name w:val="WW8Num7z0"/>
    <w:rsid w:val="006E1299"/>
    <w:rPr>
      <w:rFonts w:ascii="Symbol" w:hAnsi="Symbol" w:cs="Symbol"/>
      <w:shd w:val="clear" w:color="auto" w:fill="C0C0C0"/>
      <w:lang w:val="el-GR"/>
    </w:rPr>
  </w:style>
  <w:style w:type="character" w:customStyle="1" w:styleId="WW8Num8z0">
    <w:name w:val="WW8Num8z0"/>
    <w:rsid w:val="006E1299"/>
    <w:rPr>
      <w:b/>
      <w:bCs/>
      <w:szCs w:val="22"/>
      <w:lang w:val="el-GR"/>
    </w:rPr>
  </w:style>
  <w:style w:type="character" w:customStyle="1" w:styleId="WW8Num8z1">
    <w:name w:val="WW8Num8z1"/>
    <w:rsid w:val="006E1299"/>
  </w:style>
  <w:style w:type="character" w:customStyle="1" w:styleId="WW8Num8z2">
    <w:name w:val="WW8Num8z2"/>
    <w:rsid w:val="006E1299"/>
  </w:style>
  <w:style w:type="character" w:customStyle="1" w:styleId="WW8Num8z3">
    <w:name w:val="WW8Num8z3"/>
    <w:rsid w:val="006E1299"/>
  </w:style>
  <w:style w:type="character" w:customStyle="1" w:styleId="WW8Num8z4">
    <w:name w:val="WW8Num8z4"/>
    <w:rsid w:val="006E1299"/>
  </w:style>
  <w:style w:type="character" w:customStyle="1" w:styleId="WW8Num8z5">
    <w:name w:val="WW8Num8z5"/>
    <w:rsid w:val="006E1299"/>
  </w:style>
  <w:style w:type="character" w:customStyle="1" w:styleId="WW8Num8z6">
    <w:name w:val="WW8Num8z6"/>
    <w:rsid w:val="006E1299"/>
  </w:style>
  <w:style w:type="character" w:customStyle="1" w:styleId="WW8Num8z7">
    <w:name w:val="WW8Num8z7"/>
    <w:rsid w:val="006E1299"/>
  </w:style>
  <w:style w:type="character" w:customStyle="1" w:styleId="WW8Num8z8">
    <w:name w:val="WW8Num8z8"/>
    <w:rsid w:val="006E1299"/>
  </w:style>
  <w:style w:type="character" w:customStyle="1" w:styleId="WW8Num9z0">
    <w:name w:val="WW8Num9z0"/>
    <w:rsid w:val="006E1299"/>
    <w:rPr>
      <w:b/>
      <w:bCs/>
      <w:szCs w:val="22"/>
      <w:lang w:val="el-GR"/>
    </w:rPr>
  </w:style>
  <w:style w:type="character" w:customStyle="1" w:styleId="WW8Num9z1">
    <w:name w:val="WW8Num9z1"/>
    <w:rsid w:val="006E1299"/>
    <w:rPr>
      <w:rFonts w:eastAsia="Calibri"/>
      <w:lang w:val="el-GR"/>
    </w:rPr>
  </w:style>
  <w:style w:type="character" w:customStyle="1" w:styleId="WW8Num9z2">
    <w:name w:val="WW8Num9z2"/>
    <w:rsid w:val="006E1299"/>
  </w:style>
  <w:style w:type="character" w:customStyle="1" w:styleId="WW8Num9z3">
    <w:name w:val="WW8Num9z3"/>
    <w:rsid w:val="006E1299"/>
  </w:style>
  <w:style w:type="character" w:customStyle="1" w:styleId="WW8Num9z4">
    <w:name w:val="WW8Num9z4"/>
    <w:rsid w:val="006E1299"/>
  </w:style>
  <w:style w:type="character" w:customStyle="1" w:styleId="WW8Num9z5">
    <w:name w:val="WW8Num9z5"/>
    <w:rsid w:val="006E1299"/>
  </w:style>
  <w:style w:type="character" w:customStyle="1" w:styleId="WW8Num9z6">
    <w:name w:val="WW8Num9z6"/>
    <w:rsid w:val="006E1299"/>
  </w:style>
  <w:style w:type="character" w:customStyle="1" w:styleId="WW8Num9z7">
    <w:name w:val="WW8Num9z7"/>
    <w:rsid w:val="006E1299"/>
  </w:style>
  <w:style w:type="character" w:customStyle="1" w:styleId="WW8Num9z8">
    <w:name w:val="WW8Num9z8"/>
    <w:rsid w:val="006E1299"/>
  </w:style>
  <w:style w:type="character" w:customStyle="1" w:styleId="WW8Num10z0">
    <w:name w:val="WW8Num10z0"/>
    <w:rsid w:val="006E1299"/>
    <w:rPr>
      <w:rFonts w:ascii="Symbol" w:hAnsi="Symbol" w:cs="OpenSymbol"/>
      <w:color w:val="5B9BD5"/>
    </w:rPr>
  </w:style>
  <w:style w:type="character" w:customStyle="1" w:styleId="WW8Num11z0">
    <w:name w:val="WW8Num11z0"/>
    <w:rsid w:val="006E1299"/>
    <w:rPr>
      <w:rFonts w:ascii="Angsana New" w:hAnsi="Angsana New" w:cs="Angsana New" w:hint="default"/>
      <w:color w:val="000000"/>
      <w:kern w:val="1"/>
      <w:szCs w:val="22"/>
      <w:shd w:val="clear" w:color="auto" w:fill="FFFFFF"/>
      <w:lang w:val="el-GR"/>
    </w:rPr>
  </w:style>
  <w:style w:type="character" w:customStyle="1" w:styleId="WW8Num7z1">
    <w:name w:val="WW8Num7z1"/>
    <w:rsid w:val="006E1299"/>
  </w:style>
  <w:style w:type="character" w:customStyle="1" w:styleId="WW8Num7z2">
    <w:name w:val="WW8Num7z2"/>
    <w:rsid w:val="006E1299"/>
  </w:style>
  <w:style w:type="character" w:customStyle="1" w:styleId="WW8Num7z3">
    <w:name w:val="WW8Num7z3"/>
    <w:rsid w:val="006E1299"/>
  </w:style>
  <w:style w:type="character" w:customStyle="1" w:styleId="WW8Num7z4">
    <w:name w:val="WW8Num7z4"/>
    <w:rsid w:val="006E1299"/>
  </w:style>
  <w:style w:type="character" w:customStyle="1" w:styleId="WW8Num7z5">
    <w:name w:val="WW8Num7z5"/>
    <w:rsid w:val="006E1299"/>
  </w:style>
  <w:style w:type="character" w:customStyle="1" w:styleId="WW8Num7z6">
    <w:name w:val="WW8Num7z6"/>
    <w:rsid w:val="006E1299"/>
  </w:style>
  <w:style w:type="character" w:customStyle="1" w:styleId="WW8Num7z7">
    <w:name w:val="WW8Num7z7"/>
    <w:rsid w:val="006E1299"/>
  </w:style>
  <w:style w:type="character" w:customStyle="1" w:styleId="WW8Num7z8">
    <w:name w:val="WW8Num7z8"/>
    <w:rsid w:val="006E1299"/>
  </w:style>
  <w:style w:type="character" w:customStyle="1" w:styleId="WW8Num10z1">
    <w:name w:val="WW8Num10z1"/>
    <w:rsid w:val="006E1299"/>
    <w:rPr>
      <w:rFonts w:ascii="Courier New" w:hAnsi="Courier New" w:cs="Courier New" w:hint="default"/>
    </w:rPr>
  </w:style>
  <w:style w:type="character" w:customStyle="1" w:styleId="WW8Num10z3">
    <w:name w:val="WW8Num10z3"/>
    <w:rsid w:val="006E1299"/>
    <w:rPr>
      <w:rFonts w:ascii="Symbol" w:hAnsi="Symbol" w:cs="Symbol" w:hint="default"/>
    </w:rPr>
  </w:style>
  <w:style w:type="character" w:customStyle="1" w:styleId="WW8Num11z1">
    <w:name w:val="WW8Num11z1"/>
    <w:rsid w:val="006E1299"/>
    <w:rPr>
      <w:rFonts w:ascii="Courier New" w:hAnsi="Courier New" w:cs="Courier New" w:hint="default"/>
    </w:rPr>
  </w:style>
  <w:style w:type="character" w:customStyle="1" w:styleId="WW8Num11z3">
    <w:name w:val="WW8Num11z3"/>
    <w:rsid w:val="006E1299"/>
    <w:rPr>
      <w:rFonts w:ascii="Symbol" w:hAnsi="Symbol" w:cs="Symbol" w:hint="default"/>
    </w:rPr>
  </w:style>
  <w:style w:type="character" w:customStyle="1" w:styleId="WW8Num12z0">
    <w:name w:val="WW8Num12z0"/>
    <w:rsid w:val="006E1299"/>
    <w:rPr>
      <w:rFonts w:ascii="Angsana New" w:hAnsi="Angsana New" w:cs="Angsana New" w:hint="default"/>
      <w:color w:val="000000"/>
      <w:kern w:val="1"/>
      <w:szCs w:val="22"/>
      <w:shd w:val="clear" w:color="auto" w:fill="FFFFFF"/>
      <w:lang w:val="el-GR"/>
    </w:rPr>
  </w:style>
  <w:style w:type="character" w:customStyle="1" w:styleId="WW8Num12z1">
    <w:name w:val="WW8Num12z1"/>
    <w:rsid w:val="006E1299"/>
    <w:rPr>
      <w:rFonts w:ascii="Courier New" w:hAnsi="Courier New" w:cs="Courier New" w:hint="default"/>
    </w:rPr>
  </w:style>
  <w:style w:type="character" w:customStyle="1" w:styleId="WW8Num12z2">
    <w:name w:val="WW8Num12z2"/>
    <w:rsid w:val="006E1299"/>
    <w:rPr>
      <w:rFonts w:ascii="Wingdings" w:hAnsi="Wingdings" w:cs="Wingdings" w:hint="default"/>
    </w:rPr>
  </w:style>
  <w:style w:type="character" w:customStyle="1" w:styleId="WW8Num12z3">
    <w:name w:val="WW8Num12z3"/>
    <w:rsid w:val="006E1299"/>
    <w:rPr>
      <w:rFonts w:ascii="Symbol" w:hAnsi="Symbol" w:cs="Symbol" w:hint="default"/>
    </w:rPr>
  </w:style>
  <w:style w:type="character" w:customStyle="1" w:styleId="10">
    <w:name w:val="Προεπιλεγμένη γραμματοσειρά1"/>
    <w:rsid w:val="006E1299"/>
  </w:style>
  <w:style w:type="character" w:customStyle="1" w:styleId="30">
    <w:name w:val="Προεπιλεγμένη γραμματοσειρά3"/>
    <w:rsid w:val="006E1299"/>
  </w:style>
  <w:style w:type="character" w:customStyle="1" w:styleId="WW-DefaultParagraphFont">
    <w:name w:val="WW-Default Paragraph Font"/>
    <w:rsid w:val="006E1299"/>
  </w:style>
  <w:style w:type="character" w:customStyle="1" w:styleId="WW8Num10z2">
    <w:name w:val="WW8Num10z2"/>
    <w:rsid w:val="006E1299"/>
  </w:style>
  <w:style w:type="character" w:customStyle="1" w:styleId="WW8Num10z4">
    <w:name w:val="WW8Num10z4"/>
    <w:rsid w:val="006E1299"/>
  </w:style>
  <w:style w:type="character" w:customStyle="1" w:styleId="WW8Num10z5">
    <w:name w:val="WW8Num10z5"/>
    <w:rsid w:val="006E1299"/>
  </w:style>
  <w:style w:type="character" w:customStyle="1" w:styleId="WW8Num10z6">
    <w:name w:val="WW8Num10z6"/>
    <w:rsid w:val="006E1299"/>
  </w:style>
  <w:style w:type="character" w:customStyle="1" w:styleId="WW8Num10z7">
    <w:name w:val="WW8Num10z7"/>
    <w:rsid w:val="006E1299"/>
  </w:style>
  <w:style w:type="character" w:customStyle="1" w:styleId="WW8Num10z8">
    <w:name w:val="WW8Num10z8"/>
    <w:rsid w:val="006E1299"/>
  </w:style>
  <w:style w:type="character" w:customStyle="1" w:styleId="DefaultParagraphFont2">
    <w:name w:val="Default Paragraph Font2"/>
    <w:rsid w:val="006E1299"/>
  </w:style>
  <w:style w:type="character" w:customStyle="1" w:styleId="WW8Num11z2">
    <w:name w:val="WW8Num11z2"/>
    <w:rsid w:val="006E1299"/>
  </w:style>
  <w:style w:type="character" w:customStyle="1" w:styleId="WW8Num11z4">
    <w:name w:val="WW8Num11z4"/>
    <w:rsid w:val="006E1299"/>
  </w:style>
  <w:style w:type="character" w:customStyle="1" w:styleId="WW8Num11z5">
    <w:name w:val="WW8Num11z5"/>
    <w:rsid w:val="006E1299"/>
  </w:style>
  <w:style w:type="character" w:customStyle="1" w:styleId="WW8Num11z6">
    <w:name w:val="WW8Num11z6"/>
    <w:rsid w:val="006E1299"/>
  </w:style>
  <w:style w:type="character" w:customStyle="1" w:styleId="WW8Num11z7">
    <w:name w:val="WW8Num11z7"/>
    <w:rsid w:val="006E1299"/>
  </w:style>
  <w:style w:type="character" w:customStyle="1" w:styleId="WW8Num11z8">
    <w:name w:val="WW8Num11z8"/>
    <w:rsid w:val="006E1299"/>
  </w:style>
  <w:style w:type="character" w:customStyle="1" w:styleId="WW8Num12z4">
    <w:name w:val="WW8Num12z4"/>
    <w:rsid w:val="006E1299"/>
  </w:style>
  <w:style w:type="character" w:customStyle="1" w:styleId="WW8Num12z5">
    <w:name w:val="WW8Num12z5"/>
    <w:rsid w:val="006E1299"/>
  </w:style>
  <w:style w:type="character" w:customStyle="1" w:styleId="WW8Num12z6">
    <w:name w:val="WW8Num12z6"/>
    <w:rsid w:val="006E1299"/>
  </w:style>
  <w:style w:type="character" w:customStyle="1" w:styleId="WW8Num12z7">
    <w:name w:val="WW8Num12z7"/>
    <w:rsid w:val="006E1299"/>
  </w:style>
  <w:style w:type="character" w:customStyle="1" w:styleId="WW8Num12z8">
    <w:name w:val="WW8Num12z8"/>
    <w:rsid w:val="006E1299"/>
  </w:style>
  <w:style w:type="character" w:customStyle="1" w:styleId="WW8Num13z0">
    <w:name w:val="WW8Num13z0"/>
    <w:rsid w:val="006E1299"/>
    <w:rPr>
      <w:rFonts w:ascii="Symbol" w:hAnsi="Symbol" w:cs="OpenSymbol"/>
    </w:rPr>
  </w:style>
  <w:style w:type="character" w:customStyle="1" w:styleId="WW-DefaultParagraphFont1">
    <w:name w:val="WW-Default Paragraph Font1"/>
    <w:rsid w:val="006E1299"/>
  </w:style>
  <w:style w:type="character" w:customStyle="1" w:styleId="WW8Num13z1">
    <w:name w:val="WW8Num13z1"/>
    <w:rsid w:val="006E1299"/>
    <w:rPr>
      <w:rFonts w:eastAsia="Calibri"/>
      <w:lang w:val="el-GR"/>
    </w:rPr>
  </w:style>
  <w:style w:type="character" w:customStyle="1" w:styleId="WW8Num13z2">
    <w:name w:val="WW8Num13z2"/>
    <w:rsid w:val="006E1299"/>
  </w:style>
  <w:style w:type="character" w:customStyle="1" w:styleId="WW8Num13z3">
    <w:name w:val="WW8Num13z3"/>
    <w:rsid w:val="006E1299"/>
  </w:style>
  <w:style w:type="character" w:customStyle="1" w:styleId="WW8Num13z4">
    <w:name w:val="WW8Num13z4"/>
    <w:rsid w:val="006E1299"/>
  </w:style>
  <w:style w:type="character" w:customStyle="1" w:styleId="WW8Num13z5">
    <w:name w:val="WW8Num13z5"/>
    <w:rsid w:val="006E1299"/>
  </w:style>
  <w:style w:type="character" w:customStyle="1" w:styleId="WW8Num13z6">
    <w:name w:val="WW8Num13z6"/>
    <w:rsid w:val="006E1299"/>
  </w:style>
  <w:style w:type="character" w:customStyle="1" w:styleId="WW8Num13z7">
    <w:name w:val="WW8Num13z7"/>
    <w:rsid w:val="006E1299"/>
  </w:style>
  <w:style w:type="character" w:customStyle="1" w:styleId="WW8Num13z8">
    <w:name w:val="WW8Num13z8"/>
    <w:rsid w:val="006E1299"/>
  </w:style>
  <w:style w:type="character" w:customStyle="1" w:styleId="WW8Num14z0">
    <w:name w:val="WW8Num14z0"/>
    <w:rsid w:val="006E1299"/>
    <w:rPr>
      <w:rFonts w:ascii="Symbol" w:hAnsi="Symbol" w:cs="OpenSymbol"/>
    </w:rPr>
  </w:style>
  <w:style w:type="character" w:customStyle="1" w:styleId="WW8Num14z1">
    <w:name w:val="WW8Num14z1"/>
    <w:rsid w:val="006E1299"/>
  </w:style>
  <w:style w:type="character" w:customStyle="1" w:styleId="WW8Num14z2">
    <w:name w:val="WW8Num14z2"/>
    <w:rsid w:val="006E1299"/>
  </w:style>
  <w:style w:type="character" w:customStyle="1" w:styleId="WW8Num14z3">
    <w:name w:val="WW8Num14z3"/>
    <w:rsid w:val="006E1299"/>
  </w:style>
  <w:style w:type="character" w:customStyle="1" w:styleId="WW8Num14z4">
    <w:name w:val="WW8Num14z4"/>
    <w:rsid w:val="006E1299"/>
  </w:style>
  <w:style w:type="character" w:customStyle="1" w:styleId="WW8Num14z5">
    <w:name w:val="WW8Num14z5"/>
    <w:rsid w:val="006E1299"/>
  </w:style>
  <w:style w:type="character" w:customStyle="1" w:styleId="WW8Num14z6">
    <w:name w:val="WW8Num14z6"/>
    <w:rsid w:val="006E1299"/>
  </w:style>
  <w:style w:type="character" w:customStyle="1" w:styleId="WW8Num14z7">
    <w:name w:val="WW8Num14z7"/>
    <w:rsid w:val="006E1299"/>
  </w:style>
  <w:style w:type="character" w:customStyle="1" w:styleId="WW8Num14z8">
    <w:name w:val="WW8Num14z8"/>
    <w:rsid w:val="006E1299"/>
  </w:style>
  <w:style w:type="character" w:customStyle="1" w:styleId="WW8Num15z0">
    <w:name w:val="WW8Num15z0"/>
    <w:rsid w:val="006E1299"/>
  </w:style>
  <w:style w:type="character" w:customStyle="1" w:styleId="WW8Num15z1">
    <w:name w:val="WW8Num15z1"/>
    <w:rsid w:val="006E1299"/>
  </w:style>
  <w:style w:type="character" w:customStyle="1" w:styleId="WW8Num15z2">
    <w:name w:val="WW8Num15z2"/>
    <w:rsid w:val="006E1299"/>
  </w:style>
  <w:style w:type="character" w:customStyle="1" w:styleId="WW8Num15z3">
    <w:name w:val="WW8Num15z3"/>
    <w:rsid w:val="006E1299"/>
  </w:style>
  <w:style w:type="character" w:customStyle="1" w:styleId="WW8Num15z4">
    <w:name w:val="WW8Num15z4"/>
    <w:rsid w:val="006E1299"/>
  </w:style>
  <w:style w:type="character" w:customStyle="1" w:styleId="WW8Num15z5">
    <w:name w:val="WW8Num15z5"/>
    <w:rsid w:val="006E1299"/>
  </w:style>
  <w:style w:type="character" w:customStyle="1" w:styleId="WW8Num15z6">
    <w:name w:val="WW8Num15z6"/>
    <w:rsid w:val="006E1299"/>
  </w:style>
  <w:style w:type="character" w:customStyle="1" w:styleId="WW8Num15z7">
    <w:name w:val="WW8Num15z7"/>
    <w:rsid w:val="006E1299"/>
  </w:style>
  <w:style w:type="character" w:customStyle="1" w:styleId="WW8Num15z8">
    <w:name w:val="WW8Num15z8"/>
    <w:rsid w:val="006E1299"/>
  </w:style>
  <w:style w:type="character" w:customStyle="1" w:styleId="WW8Num16z0">
    <w:name w:val="WW8Num16z0"/>
    <w:rsid w:val="006E1299"/>
  </w:style>
  <w:style w:type="character" w:customStyle="1" w:styleId="WW8Num16z1">
    <w:name w:val="WW8Num16z1"/>
    <w:rsid w:val="006E1299"/>
  </w:style>
  <w:style w:type="character" w:customStyle="1" w:styleId="WW8Num16z2">
    <w:name w:val="WW8Num16z2"/>
    <w:rsid w:val="006E1299"/>
  </w:style>
  <w:style w:type="character" w:customStyle="1" w:styleId="WW8Num16z3">
    <w:name w:val="WW8Num16z3"/>
    <w:rsid w:val="006E1299"/>
  </w:style>
  <w:style w:type="character" w:customStyle="1" w:styleId="WW8Num16z4">
    <w:name w:val="WW8Num16z4"/>
    <w:rsid w:val="006E1299"/>
  </w:style>
  <w:style w:type="character" w:customStyle="1" w:styleId="WW8Num16z5">
    <w:name w:val="WW8Num16z5"/>
    <w:rsid w:val="006E1299"/>
  </w:style>
  <w:style w:type="character" w:customStyle="1" w:styleId="WW8Num16z6">
    <w:name w:val="WW8Num16z6"/>
    <w:rsid w:val="006E1299"/>
  </w:style>
  <w:style w:type="character" w:customStyle="1" w:styleId="WW8Num16z7">
    <w:name w:val="WW8Num16z7"/>
    <w:rsid w:val="006E1299"/>
  </w:style>
  <w:style w:type="character" w:customStyle="1" w:styleId="WW8Num16z8">
    <w:name w:val="WW8Num16z8"/>
    <w:rsid w:val="006E1299"/>
  </w:style>
  <w:style w:type="character" w:customStyle="1" w:styleId="WW-DefaultParagraphFont11">
    <w:name w:val="WW-Default Paragraph Font11"/>
    <w:rsid w:val="006E1299"/>
  </w:style>
  <w:style w:type="character" w:customStyle="1" w:styleId="WW-DefaultParagraphFont111">
    <w:name w:val="WW-Default Paragraph Font111"/>
    <w:rsid w:val="006E1299"/>
  </w:style>
  <w:style w:type="character" w:customStyle="1" w:styleId="WW-DefaultParagraphFont1111">
    <w:name w:val="WW-Default Paragraph Font1111"/>
    <w:rsid w:val="006E1299"/>
  </w:style>
  <w:style w:type="character" w:customStyle="1" w:styleId="WW-DefaultParagraphFont11111">
    <w:name w:val="WW-Default Paragraph Font11111"/>
    <w:rsid w:val="006E1299"/>
  </w:style>
  <w:style w:type="character" w:customStyle="1" w:styleId="WW-DefaultParagraphFont111111">
    <w:name w:val="WW-Default Paragraph Font111111"/>
    <w:rsid w:val="006E1299"/>
  </w:style>
  <w:style w:type="character" w:customStyle="1" w:styleId="WW8Num17z0">
    <w:name w:val="WW8Num17z0"/>
    <w:rsid w:val="006E1299"/>
  </w:style>
  <w:style w:type="character" w:customStyle="1" w:styleId="WW8Num17z1">
    <w:name w:val="WW8Num17z1"/>
    <w:rsid w:val="006E1299"/>
  </w:style>
  <w:style w:type="character" w:customStyle="1" w:styleId="WW8Num17z2">
    <w:name w:val="WW8Num17z2"/>
    <w:rsid w:val="006E1299"/>
  </w:style>
  <w:style w:type="character" w:customStyle="1" w:styleId="WW8Num17z3">
    <w:name w:val="WW8Num17z3"/>
    <w:rsid w:val="006E1299"/>
  </w:style>
  <w:style w:type="character" w:customStyle="1" w:styleId="WW8Num17z4">
    <w:name w:val="WW8Num17z4"/>
    <w:rsid w:val="006E1299"/>
  </w:style>
  <w:style w:type="character" w:customStyle="1" w:styleId="WW8Num17z5">
    <w:name w:val="WW8Num17z5"/>
    <w:rsid w:val="006E1299"/>
  </w:style>
  <w:style w:type="character" w:customStyle="1" w:styleId="WW8Num17z6">
    <w:name w:val="WW8Num17z6"/>
    <w:rsid w:val="006E1299"/>
  </w:style>
  <w:style w:type="character" w:customStyle="1" w:styleId="WW8Num17z7">
    <w:name w:val="WW8Num17z7"/>
    <w:rsid w:val="006E1299"/>
  </w:style>
  <w:style w:type="character" w:customStyle="1" w:styleId="WW8Num17z8">
    <w:name w:val="WW8Num17z8"/>
    <w:rsid w:val="006E1299"/>
  </w:style>
  <w:style w:type="character" w:customStyle="1" w:styleId="WW8Num18z0">
    <w:name w:val="WW8Num18z0"/>
    <w:rsid w:val="006E1299"/>
  </w:style>
  <w:style w:type="character" w:customStyle="1" w:styleId="WW8Num18z1">
    <w:name w:val="WW8Num18z1"/>
    <w:rsid w:val="006E1299"/>
  </w:style>
  <w:style w:type="character" w:customStyle="1" w:styleId="WW8Num18z2">
    <w:name w:val="WW8Num18z2"/>
    <w:rsid w:val="006E1299"/>
  </w:style>
  <w:style w:type="character" w:customStyle="1" w:styleId="WW8Num18z3">
    <w:name w:val="WW8Num18z3"/>
    <w:rsid w:val="006E1299"/>
  </w:style>
  <w:style w:type="character" w:customStyle="1" w:styleId="WW8Num18z4">
    <w:name w:val="WW8Num18z4"/>
    <w:rsid w:val="006E1299"/>
  </w:style>
  <w:style w:type="character" w:customStyle="1" w:styleId="WW8Num18z5">
    <w:name w:val="WW8Num18z5"/>
    <w:rsid w:val="006E1299"/>
  </w:style>
  <w:style w:type="character" w:customStyle="1" w:styleId="WW8Num18z6">
    <w:name w:val="WW8Num18z6"/>
    <w:rsid w:val="006E1299"/>
  </w:style>
  <w:style w:type="character" w:customStyle="1" w:styleId="WW8Num18z7">
    <w:name w:val="WW8Num18z7"/>
    <w:rsid w:val="006E1299"/>
  </w:style>
  <w:style w:type="character" w:customStyle="1" w:styleId="WW8Num18z8">
    <w:name w:val="WW8Num18z8"/>
    <w:rsid w:val="006E1299"/>
  </w:style>
  <w:style w:type="character" w:customStyle="1" w:styleId="WW8Num3z1">
    <w:name w:val="WW8Num3z1"/>
    <w:rsid w:val="006E1299"/>
  </w:style>
  <w:style w:type="character" w:customStyle="1" w:styleId="WW8Num3z2">
    <w:name w:val="WW8Num3z2"/>
    <w:rsid w:val="006E1299"/>
  </w:style>
  <w:style w:type="character" w:customStyle="1" w:styleId="WW8Num3z3">
    <w:name w:val="WW8Num3z3"/>
    <w:rsid w:val="006E1299"/>
  </w:style>
  <w:style w:type="character" w:customStyle="1" w:styleId="WW8Num3z4">
    <w:name w:val="WW8Num3z4"/>
    <w:rsid w:val="006E1299"/>
    <w:rPr>
      <w:rFonts w:ascii="Arial" w:hAnsi="Arial" w:cs="Times New Roman"/>
      <w:b w:val="0"/>
      <w:i w:val="0"/>
      <w:sz w:val="20"/>
      <w:szCs w:val="20"/>
    </w:rPr>
  </w:style>
  <w:style w:type="character" w:customStyle="1" w:styleId="WW8Num3z5">
    <w:name w:val="WW8Num3z5"/>
    <w:rsid w:val="006E1299"/>
  </w:style>
  <w:style w:type="character" w:customStyle="1" w:styleId="WW8Num3z6">
    <w:name w:val="WW8Num3z6"/>
    <w:rsid w:val="006E1299"/>
  </w:style>
  <w:style w:type="character" w:customStyle="1" w:styleId="WW8Num3z7">
    <w:name w:val="WW8Num3z7"/>
    <w:rsid w:val="006E1299"/>
  </w:style>
  <w:style w:type="character" w:customStyle="1" w:styleId="WW8Num3z8">
    <w:name w:val="WW8Num3z8"/>
    <w:rsid w:val="006E1299"/>
  </w:style>
  <w:style w:type="character" w:customStyle="1" w:styleId="WW-DefaultParagraphFont1111111">
    <w:name w:val="WW-Default Paragraph Font1111111"/>
    <w:rsid w:val="006E1299"/>
  </w:style>
  <w:style w:type="character" w:customStyle="1" w:styleId="WW-DefaultParagraphFont11111111">
    <w:name w:val="WW-Default Paragraph Font11111111"/>
    <w:rsid w:val="006E1299"/>
  </w:style>
  <w:style w:type="character" w:customStyle="1" w:styleId="WW-DefaultParagraphFont111111111">
    <w:name w:val="WW-Default Paragraph Font111111111"/>
    <w:rsid w:val="006E1299"/>
  </w:style>
  <w:style w:type="character" w:customStyle="1" w:styleId="WW-DefaultParagraphFont1111111111">
    <w:name w:val="WW-Default Paragraph Font1111111111"/>
    <w:rsid w:val="006E1299"/>
  </w:style>
  <w:style w:type="character" w:customStyle="1" w:styleId="20">
    <w:name w:val="Προεπιλεγμένη γραμματοσειρά2"/>
    <w:rsid w:val="006E1299"/>
  </w:style>
  <w:style w:type="character" w:customStyle="1" w:styleId="WW8Num19z0">
    <w:name w:val="WW8Num19z0"/>
    <w:rsid w:val="006E1299"/>
    <w:rPr>
      <w:rFonts w:ascii="Calibri" w:hAnsi="Calibri" w:cs="Calibri"/>
    </w:rPr>
  </w:style>
  <w:style w:type="character" w:customStyle="1" w:styleId="WW8Num19z1">
    <w:name w:val="WW8Num19z1"/>
    <w:rsid w:val="006E1299"/>
  </w:style>
  <w:style w:type="character" w:customStyle="1" w:styleId="WW8Num20z0">
    <w:name w:val="WW8Num20z0"/>
    <w:rsid w:val="006E1299"/>
    <w:rPr>
      <w:rFonts w:ascii="Calibri" w:eastAsia="Calibri" w:hAnsi="Calibri" w:cs="Times New Roman"/>
    </w:rPr>
  </w:style>
  <w:style w:type="character" w:customStyle="1" w:styleId="WW8Num20z1">
    <w:name w:val="WW8Num20z1"/>
    <w:rsid w:val="006E1299"/>
    <w:rPr>
      <w:rFonts w:ascii="Courier New" w:hAnsi="Courier New" w:cs="Courier New"/>
    </w:rPr>
  </w:style>
  <w:style w:type="character" w:customStyle="1" w:styleId="WW8Num20z2">
    <w:name w:val="WW8Num20z2"/>
    <w:rsid w:val="006E1299"/>
    <w:rPr>
      <w:rFonts w:ascii="Wingdings" w:hAnsi="Wingdings" w:cs="Wingdings"/>
    </w:rPr>
  </w:style>
  <w:style w:type="character" w:customStyle="1" w:styleId="WW8Num20z3">
    <w:name w:val="WW8Num20z3"/>
    <w:rsid w:val="006E1299"/>
    <w:rPr>
      <w:rFonts w:ascii="Symbol" w:hAnsi="Symbol" w:cs="Symbol"/>
    </w:rPr>
  </w:style>
  <w:style w:type="character" w:customStyle="1" w:styleId="WW-DefaultParagraphFont11111111111">
    <w:name w:val="WW-Default Paragraph Font11111111111"/>
    <w:rsid w:val="006E1299"/>
  </w:style>
  <w:style w:type="character" w:customStyle="1" w:styleId="WW8Num19z2">
    <w:name w:val="WW8Num19z2"/>
    <w:rsid w:val="006E1299"/>
  </w:style>
  <w:style w:type="character" w:customStyle="1" w:styleId="WW8Num19z3">
    <w:name w:val="WW8Num19z3"/>
    <w:rsid w:val="006E1299"/>
  </w:style>
  <w:style w:type="character" w:customStyle="1" w:styleId="WW8Num19z4">
    <w:name w:val="WW8Num19z4"/>
    <w:rsid w:val="006E1299"/>
  </w:style>
  <w:style w:type="character" w:customStyle="1" w:styleId="WW8Num19z5">
    <w:name w:val="WW8Num19z5"/>
    <w:rsid w:val="006E1299"/>
  </w:style>
  <w:style w:type="character" w:customStyle="1" w:styleId="WW8Num19z6">
    <w:name w:val="WW8Num19z6"/>
    <w:rsid w:val="006E1299"/>
  </w:style>
  <w:style w:type="character" w:customStyle="1" w:styleId="WW8Num19z7">
    <w:name w:val="WW8Num19z7"/>
    <w:rsid w:val="006E1299"/>
  </w:style>
  <w:style w:type="character" w:customStyle="1" w:styleId="WW8Num19z8">
    <w:name w:val="WW8Num19z8"/>
    <w:rsid w:val="006E1299"/>
  </w:style>
  <w:style w:type="character" w:customStyle="1" w:styleId="WW8Num20z4">
    <w:name w:val="WW8Num20z4"/>
    <w:rsid w:val="006E1299"/>
  </w:style>
  <w:style w:type="character" w:customStyle="1" w:styleId="WW8Num20z5">
    <w:name w:val="WW8Num20z5"/>
    <w:rsid w:val="006E1299"/>
  </w:style>
  <w:style w:type="character" w:customStyle="1" w:styleId="WW8Num20z6">
    <w:name w:val="WW8Num20z6"/>
    <w:rsid w:val="006E1299"/>
  </w:style>
  <w:style w:type="character" w:customStyle="1" w:styleId="WW8Num20z7">
    <w:name w:val="WW8Num20z7"/>
    <w:rsid w:val="006E1299"/>
  </w:style>
  <w:style w:type="character" w:customStyle="1" w:styleId="WW8Num20z8">
    <w:name w:val="WW8Num20z8"/>
    <w:rsid w:val="006E1299"/>
  </w:style>
  <w:style w:type="character" w:customStyle="1" w:styleId="WW-DefaultParagraphFont111111111111">
    <w:name w:val="WW-Default Paragraph Font111111111111"/>
    <w:rsid w:val="006E1299"/>
  </w:style>
  <w:style w:type="character" w:customStyle="1" w:styleId="WW-DefaultParagraphFont1111111111111">
    <w:name w:val="WW-Default Paragraph Font1111111111111"/>
    <w:rsid w:val="006E1299"/>
  </w:style>
  <w:style w:type="character" w:customStyle="1" w:styleId="WW8Num21z0">
    <w:name w:val="WW8Num21z0"/>
    <w:rsid w:val="006E1299"/>
    <w:rPr>
      <w:rFonts w:ascii="Calibri" w:eastAsia="Times New Roman" w:hAnsi="Calibri" w:cs="Calibri"/>
    </w:rPr>
  </w:style>
  <w:style w:type="character" w:customStyle="1" w:styleId="WW8Num21z1">
    <w:name w:val="WW8Num21z1"/>
    <w:rsid w:val="006E1299"/>
    <w:rPr>
      <w:rFonts w:ascii="Courier New" w:hAnsi="Courier New" w:cs="Courier New"/>
    </w:rPr>
  </w:style>
  <w:style w:type="character" w:customStyle="1" w:styleId="WW8Num21z2">
    <w:name w:val="WW8Num21z2"/>
    <w:rsid w:val="006E1299"/>
    <w:rPr>
      <w:rFonts w:ascii="Wingdings" w:hAnsi="Wingdings" w:cs="Wingdings"/>
    </w:rPr>
  </w:style>
  <w:style w:type="character" w:customStyle="1" w:styleId="WW8Num21z3">
    <w:name w:val="WW8Num21z3"/>
    <w:rsid w:val="006E1299"/>
    <w:rPr>
      <w:rFonts w:ascii="Symbol" w:hAnsi="Symbol" w:cs="Symbol"/>
    </w:rPr>
  </w:style>
  <w:style w:type="character" w:customStyle="1" w:styleId="WW8Num22z0">
    <w:name w:val="WW8Num22z0"/>
    <w:rsid w:val="006E1299"/>
    <w:rPr>
      <w:rFonts w:ascii="Symbol" w:hAnsi="Symbol" w:cs="Symbol"/>
    </w:rPr>
  </w:style>
  <w:style w:type="character" w:customStyle="1" w:styleId="WW8Num22z1">
    <w:name w:val="WW8Num22z1"/>
    <w:rsid w:val="006E1299"/>
    <w:rPr>
      <w:rFonts w:ascii="Courier New" w:hAnsi="Courier New" w:cs="Courier New"/>
    </w:rPr>
  </w:style>
  <w:style w:type="character" w:customStyle="1" w:styleId="WW8Num22z2">
    <w:name w:val="WW8Num22z2"/>
    <w:rsid w:val="006E1299"/>
    <w:rPr>
      <w:rFonts w:ascii="Wingdings" w:hAnsi="Wingdings" w:cs="Wingdings"/>
    </w:rPr>
  </w:style>
  <w:style w:type="character" w:customStyle="1" w:styleId="WW8Num23z0">
    <w:name w:val="WW8Num23z0"/>
    <w:rsid w:val="006E1299"/>
    <w:rPr>
      <w:rFonts w:ascii="Calibri" w:eastAsia="Times New Roman" w:hAnsi="Calibri" w:cs="Calibri"/>
    </w:rPr>
  </w:style>
  <w:style w:type="character" w:customStyle="1" w:styleId="WW8Num23z1">
    <w:name w:val="WW8Num23z1"/>
    <w:rsid w:val="006E1299"/>
    <w:rPr>
      <w:rFonts w:ascii="Courier New" w:hAnsi="Courier New" w:cs="Courier New"/>
    </w:rPr>
  </w:style>
  <w:style w:type="character" w:customStyle="1" w:styleId="WW8Num23z2">
    <w:name w:val="WW8Num23z2"/>
    <w:rsid w:val="006E1299"/>
    <w:rPr>
      <w:rFonts w:ascii="Wingdings" w:hAnsi="Wingdings" w:cs="Wingdings"/>
    </w:rPr>
  </w:style>
  <w:style w:type="character" w:customStyle="1" w:styleId="WW8Num23z3">
    <w:name w:val="WW8Num23z3"/>
    <w:rsid w:val="006E1299"/>
    <w:rPr>
      <w:rFonts w:ascii="Symbol" w:hAnsi="Symbol" w:cs="Symbol"/>
    </w:rPr>
  </w:style>
  <w:style w:type="character" w:customStyle="1" w:styleId="WW8Num24z0">
    <w:name w:val="WW8Num24z0"/>
    <w:rsid w:val="006E1299"/>
    <w:rPr>
      <w:rFonts w:ascii="Symbol" w:hAnsi="Symbol" w:cs="Symbol"/>
      <w:strike/>
      <w:color w:val="0070C0"/>
      <w:position w:val="0"/>
      <w:sz w:val="24"/>
      <w:vertAlign w:val="baseline"/>
      <w:lang w:val="el-GR"/>
    </w:rPr>
  </w:style>
  <w:style w:type="character" w:customStyle="1" w:styleId="WW8Num24z1">
    <w:name w:val="WW8Num24z1"/>
    <w:rsid w:val="006E1299"/>
    <w:rPr>
      <w:rFonts w:ascii="Courier New" w:hAnsi="Courier New" w:cs="Courier New"/>
    </w:rPr>
  </w:style>
  <w:style w:type="character" w:customStyle="1" w:styleId="WW8Num24z2">
    <w:name w:val="WW8Num24z2"/>
    <w:rsid w:val="006E1299"/>
    <w:rPr>
      <w:rFonts w:ascii="Wingdings" w:hAnsi="Wingdings" w:cs="Wingdings"/>
    </w:rPr>
  </w:style>
  <w:style w:type="character" w:customStyle="1" w:styleId="WW8Num25z0">
    <w:name w:val="WW8Num25z0"/>
    <w:rsid w:val="006E1299"/>
    <w:rPr>
      <w:rFonts w:ascii="Symbol" w:hAnsi="Symbol" w:cs="Symbol"/>
    </w:rPr>
  </w:style>
  <w:style w:type="character" w:customStyle="1" w:styleId="WW8Num25z1">
    <w:name w:val="WW8Num25z1"/>
    <w:rsid w:val="006E1299"/>
    <w:rPr>
      <w:rFonts w:ascii="Courier New" w:hAnsi="Courier New" w:cs="Courier New"/>
    </w:rPr>
  </w:style>
  <w:style w:type="character" w:customStyle="1" w:styleId="WW8Num25z2">
    <w:name w:val="WW8Num25z2"/>
    <w:rsid w:val="006E1299"/>
    <w:rPr>
      <w:rFonts w:ascii="Wingdings" w:hAnsi="Wingdings" w:cs="Wingdings"/>
    </w:rPr>
  </w:style>
  <w:style w:type="character" w:customStyle="1" w:styleId="WW8Num26z0">
    <w:name w:val="WW8Num26z0"/>
    <w:rsid w:val="006E1299"/>
    <w:rPr>
      <w:rFonts w:ascii="Symbol" w:hAnsi="Symbol" w:cs="Symbol"/>
    </w:rPr>
  </w:style>
  <w:style w:type="character" w:customStyle="1" w:styleId="WW8Num26z1">
    <w:name w:val="WW8Num26z1"/>
    <w:rsid w:val="006E1299"/>
    <w:rPr>
      <w:rFonts w:ascii="Courier New" w:hAnsi="Courier New" w:cs="Courier New"/>
    </w:rPr>
  </w:style>
  <w:style w:type="character" w:customStyle="1" w:styleId="WW8Num26z2">
    <w:name w:val="WW8Num26z2"/>
    <w:rsid w:val="006E1299"/>
    <w:rPr>
      <w:rFonts w:ascii="Wingdings" w:hAnsi="Wingdings" w:cs="Wingdings"/>
    </w:rPr>
  </w:style>
  <w:style w:type="character" w:customStyle="1" w:styleId="WW8Num27z0">
    <w:name w:val="WW8Num27z0"/>
    <w:rsid w:val="006E1299"/>
    <w:rPr>
      <w:rFonts w:ascii="Calibri" w:eastAsia="Times New Roman" w:hAnsi="Calibri" w:cs="Calibri"/>
    </w:rPr>
  </w:style>
  <w:style w:type="character" w:customStyle="1" w:styleId="WW8Num27z1">
    <w:name w:val="WW8Num27z1"/>
    <w:rsid w:val="006E1299"/>
    <w:rPr>
      <w:rFonts w:ascii="Courier New" w:hAnsi="Courier New" w:cs="Courier New"/>
    </w:rPr>
  </w:style>
  <w:style w:type="character" w:customStyle="1" w:styleId="WW8Num27z2">
    <w:name w:val="WW8Num27z2"/>
    <w:rsid w:val="006E1299"/>
    <w:rPr>
      <w:rFonts w:ascii="Wingdings" w:hAnsi="Wingdings" w:cs="Wingdings"/>
    </w:rPr>
  </w:style>
  <w:style w:type="character" w:customStyle="1" w:styleId="WW8Num27z3">
    <w:name w:val="WW8Num27z3"/>
    <w:rsid w:val="006E1299"/>
    <w:rPr>
      <w:rFonts w:ascii="Symbol" w:hAnsi="Symbol" w:cs="Symbol"/>
    </w:rPr>
  </w:style>
  <w:style w:type="character" w:customStyle="1" w:styleId="WW8Num28z0">
    <w:name w:val="WW8Num28z0"/>
    <w:rsid w:val="006E1299"/>
    <w:rPr>
      <w:rFonts w:ascii="Symbol" w:hAnsi="Symbol" w:cs="Symbol"/>
    </w:rPr>
  </w:style>
  <w:style w:type="character" w:customStyle="1" w:styleId="WW8Num28z1">
    <w:name w:val="WW8Num28z1"/>
    <w:rsid w:val="006E1299"/>
    <w:rPr>
      <w:rFonts w:ascii="Courier New" w:hAnsi="Courier New" w:cs="Courier New"/>
    </w:rPr>
  </w:style>
  <w:style w:type="character" w:customStyle="1" w:styleId="WW8Num28z2">
    <w:name w:val="WW8Num28z2"/>
    <w:rsid w:val="006E1299"/>
    <w:rPr>
      <w:rFonts w:ascii="Wingdings" w:hAnsi="Wingdings" w:cs="Wingdings"/>
    </w:rPr>
  </w:style>
  <w:style w:type="character" w:customStyle="1" w:styleId="WW8Num29z0">
    <w:name w:val="WW8Num29z0"/>
    <w:rsid w:val="006E1299"/>
    <w:rPr>
      <w:rFonts w:ascii="Calibri" w:eastAsia="Times New Roman" w:hAnsi="Calibri" w:cs="Calibri"/>
    </w:rPr>
  </w:style>
  <w:style w:type="character" w:customStyle="1" w:styleId="WW8Num29z1">
    <w:name w:val="WW8Num29z1"/>
    <w:rsid w:val="006E1299"/>
    <w:rPr>
      <w:rFonts w:ascii="Courier New" w:hAnsi="Courier New" w:cs="Courier New"/>
    </w:rPr>
  </w:style>
  <w:style w:type="character" w:customStyle="1" w:styleId="WW8Num29z2">
    <w:name w:val="WW8Num29z2"/>
    <w:rsid w:val="006E1299"/>
    <w:rPr>
      <w:rFonts w:ascii="Wingdings" w:hAnsi="Wingdings" w:cs="Wingdings"/>
    </w:rPr>
  </w:style>
  <w:style w:type="character" w:customStyle="1" w:styleId="WW8Num29z3">
    <w:name w:val="WW8Num29z3"/>
    <w:rsid w:val="006E1299"/>
    <w:rPr>
      <w:rFonts w:ascii="Symbol" w:hAnsi="Symbol" w:cs="Symbol"/>
    </w:rPr>
  </w:style>
  <w:style w:type="character" w:customStyle="1" w:styleId="WW8Num30z0">
    <w:name w:val="WW8Num30z0"/>
    <w:rsid w:val="006E1299"/>
    <w:rPr>
      <w:rFonts w:ascii="Symbol" w:hAnsi="Symbol" w:cs="Symbol"/>
      <w:shd w:val="clear" w:color="auto" w:fill="FFFF00"/>
    </w:rPr>
  </w:style>
  <w:style w:type="character" w:customStyle="1" w:styleId="WW8Num30z1">
    <w:name w:val="WW8Num30z1"/>
    <w:rsid w:val="006E1299"/>
    <w:rPr>
      <w:rFonts w:ascii="Courier New" w:hAnsi="Courier New" w:cs="Courier New"/>
    </w:rPr>
  </w:style>
  <w:style w:type="character" w:customStyle="1" w:styleId="WW8Num30z2">
    <w:name w:val="WW8Num30z2"/>
    <w:rsid w:val="006E1299"/>
    <w:rPr>
      <w:rFonts w:ascii="Wingdings" w:hAnsi="Wingdings" w:cs="Wingdings"/>
    </w:rPr>
  </w:style>
  <w:style w:type="character" w:customStyle="1" w:styleId="WW8Num31z0">
    <w:name w:val="WW8Num31z0"/>
    <w:rsid w:val="006E1299"/>
    <w:rPr>
      <w:rFonts w:cs="Times New Roman"/>
    </w:rPr>
  </w:style>
  <w:style w:type="character" w:customStyle="1" w:styleId="WW8Num32z0">
    <w:name w:val="WW8Num32z0"/>
    <w:rsid w:val="006E1299"/>
  </w:style>
  <w:style w:type="character" w:customStyle="1" w:styleId="WW8Num32z1">
    <w:name w:val="WW8Num32z1"/>
    <w:rsid w:val="006E1299"/>
  </w:style>
  <w:style w:type="character" w:customStyle="1" w:styleId="WW8Num32z2">
    <w:name w:val="WW8Num32z2"/>
    <w:rsid w:val="006E1299"/>
  </w:style>
  <w:style w:type="character" w:customStyle="1" w:styleId="WW8Num32z3">
    <w:name w:val="WW8Num32z3"/>
    <w:rsid w:val="006E1299"/>
  </w:style>
  <w:style w:type="character" w:customStyle="1" w:styleId="WW8Num32z4">
    <w:name w:val="WW8Num32z4"/>
    <w:rsid w:val="006E1299"/>
  </w:style>
  <w:style w:type="character" w:customStyle="1" w:styleId="WW8Num32z5">
    <w:name w:val="WW8Num32z5"/>
    <w:rsid w:val="006E1299"/>
  </w:style>
  <w:style w:type="character" w:customStyle="1" w:styleId="WW8Num32z6">
    <w:name w:val="WW8Num32z6"/>
    <w:rsid w:val="006E1299"/>
  </w:style>
  <w:style w:type="character" w:customStyle="1" w:styleId="WW8Num32z7">
    <w:name w:val="WW8Num32z7"/>
    <w:rsid w:val="006E1299"/>
  </w:style>
  <w:style w:type="character" w:customStyle="1" w:styleId="WW8Num32z8">
    <w:name w:val="WW8Num32z8"/>
    <w:rsid w:val="006E1299"/>
  </w:style>
  <w:style w:type="character" w:customStyle="1" w:styleId="WW8Num33z0">
    <w:name w:val="WW8Num33z0"/>
    <w:rsid w:val="006E1299"/>
    <w:rPr>
      <w:rFonts w:ascii="Symbol" w:eastAsia="Calibri" w:hAnsi="Symbol" w:cs="Symbol"/>
    </w:rPr>
  </w:style>
  <w:style w:type="character" w:customStyle="1" w:styleId="WW8Num33z1">
    <w:name w:val="WW8Num33z1"/>
    <w:rsid w:val="006E1299"/>
    <w:rPr>
      <w:rFonts w:ascii="Courier New" w:hAnsi="Courier New" w:cs="Courier New"/>
    </w:rPr>
  </w:style>
  <w:style w:type="character" w:customStyle="1" w:styleId="WW8Num33z2">
    <w:name w:val="WW8Num33z2"/>
    <w:rsid w:val="006E1299"/>
    <w:rPr>
      <w:rFonts w:ascii="Wingdings" w:hAnsi="Wingdings" w:cs="Wingdings"/>
    </w:rPr>
  </w:style>
  <w:style w:type="character" w:customStyle="1" w:styleId="WW8Num34z0">
    <w:name w:val="WW8Num34z0"/>
    <w:rsid w:val="006E1299"/>
    <w:rPr>
      <w:rFonts w:ascii="Symbol" w:hAnsi="Symbol" w:cs="Symbol"/>
    </w:rPr>
  </w:style>
  <w:style w:type="character" w:customStyle="1" w:styleId="WW8Num34z1">
    <w:name w:val="WW8Num34z1"/>
    <w:rsid w:val="006E1299"/>
    <w:rPr>
      <w:rFonts w:ascii="Courier New" w:hAnsi="Courier New" w:cs="Courier New"/>
    </w:rPr>
  </w:style>
  <w:style w:type="character" w:customStyle="1" w:styleId="WW8Num34z2">
    <w:name w:val="WW8Num34z2"/>
    <w:rsid w:val="006E1299"/>
    <w:rPr>
      <w:rFonts w:ascii="Wingdings" w:hAnsi="Wingdings" w:cs="Wingdings"/>
    </w:rPr>
  </w:style>
  <w:style w:type="character" w:customStyle="1" w:styleId="WW8Num35z0">
    <w:name w:val="WW8Num35z0"/>
    <w:rsid w:val="006E1299"/>
    <w:rPr>
      <w:rFonts w:ascii="Calibri" w:eastAsia="Times New Roman" w:hAnsi="Calibri" w:cs="Calibri"/>
    </w:rPr>
  </w:style>
  <w:style w:type="character" w:customStyle="1" w:styleId="WW8Num35z1">
    <w:name w:val="WW8Num35z1"/>
    <w:rsid w:val="006E1299"/>
    <w:rPr>
      <w:rFonts w:ascii="Courier New" w:hAnsi="Courier New" w:cs="Courier New"/>
    </w:rPr>
  </w:style>
  <w:style w:type="character" w:customStyle="1" w:styleId="WW8Num35z2">
    <w:name w:val="WW8Num35z2"/>
    <w:rsid w:val="006E1299"/>
    <w:rPr>
      <w:rFonts w:ascii="Wingdings" w:hAnsi="Wingdings" w:cs="Wingdings"/>
    </w:rPr>
  </w:style>
  <w:style w:type="character" w:customStyle="1" w:styleId="WW8Num35z3">
    <w:name w:val="WW8Num35z3"/>
    <w:rsid w:val="006E1299"/>
    <w:rPr>
      <w:rFonts w:ascii="Symbol" w:hAnsi="Symbol" w:cs="Symbol"/>
    </w:rPr>
  </w:style>
  <w:style w:type="character" w:customStyle="1" w:styleId="WW8Num36z0">
    <w:name w:val="WW8Num36z0"/>
    <w:rsid w:val="006E1299"/>
    <w:rPr>
      <w:lang w:val="el-GR"/>
    </w:rPr>
  </w:style>
  <w:style w:type="character" w:customStyle="1" w:styleId="WW8Num36z1">
    <w:name w:val="WW8Num36z1"/>
    <w:rsid w:val="006E1299"/>
  </w:style>
  <w:style w:type="character" w:customStyle="1" w:styleId="WW8Num36z2">
    <w:name w:val="WW8Num36z2"/>
    <w:rsid w:val="006E1299"/>
  </w:style>
  <w:style w:type="character" w:customStyle="1" w:styleId="WW8Num36z3">
    <w:name w:val="WW8Num36z3"/>
    <w:rsid w:val="006E1299"/>
  </w:style>
  <w:style w:type="character" w:customStyle="1" w:styleId="WW8Num36z4">
    <w:name w:val="WW8Num36z4"/>
    <w:rsid w:val="006E1299"/>
  </w:style>
  <w:style w:type="character" w:customStyle="1" w:styleId="WW8Num36z5">
    <w:name w:val="WW8Num36z5"/>
    <w:rsid w:val="006E1299"/>
  </w:style>
  <w:style w:type="character" w:customStyle="1" w:styleId="WW8Num36z6">
    <w:name w:val="WW8Num36z6"/>
    <w:rsid w:val="006E1299"/>
  </w:style>
  <w:style w:type="character" w:customStyle="1" w:styleId="WW8Num36z7">
    <w:name w:val="WW8Num36z7"/>
    <w:rsid w:val="006E1299"/>
  </w:style>
  <w:style w:type="character" w:customStyle="1" w:styleId="WW8Num36z8">
    <w:name w:val="WW8Num36z8"/>
    <w:rsid w:val="006E1299"/>
  </w:style>
  <w:style w:type="character" w:customStyle="1" w:styleId="WW8Num37z0">
    <w:name w:val="WW8Num37z0"/>
    <w:rsid w:val="006E1299"/>
    <w:rPr>
      <w:rFonts w:ascii="Calibri" w:eastAsia="Times New Roman" w:hAnsi="Calibri" w:cs="Calibri"/>
    </w:rPr>
  </w:style>
  <w:style w:type="character" w:customStyle="1" w:styleId="WW8Num37z1">
    <w:name w:val="WW8Num37z1"/>
    <w:rsid w:val="006E1299"/>
    <w:rPr>
      <w:rFonts w:ascii="Courier New" w:hAnsi="Courier New" w:cs="Courier New"/>
    </w:rPr>
  </w:style>
  <w:style w:type="character" w:customStyle="1" w:styleId="WW8Num37z2">
    <w:name w:val="WW8Num37z2"/>
    <w:rsid w:val="006E1299"/>
    <w:rPr>
      <w:rFonts w:ascii="Wingdings" w:hAnsi="Wingdings" w:cs="Wingdings"/>
    </w:rPr>
  </w:style>
  <w:style w:type="character" w:customStyle="1" w:styleId="WW8Num37z3">
    <w:name w:val="WW8Num37z3"/>
    <w:rsid w:val="006E1299"/>
    <w:rPr>
      <w:rFonts w:ascii="Symbol" w:hAnsi="Symbol" w:cs="Symbol"/>
    </w:rPr>
  </w:style>
  <w:style w:type="character" w:customStyle="1" w:styleId="WW8Num38z0">
    <w:name w:val="WW8Num38z0"/>
    <w:rsid w:val="006E1299"/>
  </w:style>
  <w:style w:type="character" w:customStyle="1" w:styleId="WW8Num38z1">
    <w:name w:val="WW8Num38z1"/>
    <w:rsid w:val="006E1299"/>
  </w:style>
  <w:style w:type="character" w:customStyle="1" w:styleId="WW8Num38z2">
    <w:name w:val="WW8Num38z2"/>
    <w:rsid w:val="006E1299"/>
  </w:style>
  <w:style w:type="character" w:customStyle="1" w:styleId="WW8Num38z3">
    <w:name w:val="WW8Num38z3"/>
    <w:rsid w:val="006E1299"/>
  </w:style>
  <w:style w:type="character" w:customStyle="1" w:styleId="WW8Num38z4">
    <w:name w:val="WW8Num38z4"/>
    <w:rsid w:val="006E1299"/>
  </w:style>
  <w:style w:type="character" w:customStyle="1" w:styleId="WW8Num38z5">
    <w:name w:val="WW8Num38z5"/>
    <w:rsid w:val="006E1299"/>
  </w:style>
  <w:style w:type="character" w:customStyle="1" w:styleId="WW8Num38z6">
    <w:name w:val="WW8Num38z6"/>
    <w:rsid w:val="006E1299"/>
  </w:style>
  <w:style w:type="character" w:customStyle="1" w:styleId="WW8Num38z7">
    <w:name w:val="WW8Num38z7"/>
    <w:rsid w:val="006E1299"/>
  </w:style>
  <w:style w:type="character" w:customStyle="1" w:styleId="WW8Num38z8">
    <w:name w:val="WW8Num38z8"/>
    <w:rsid w:val="006E1299"/>
  </w:style>
  <w:style w:type="character" w:customStyle="1" w:styleId="WW-DefaultParagraphFont11111111111111">
    <w:name w:val="WW-Default Paragraph Font11111111111111"/>
    <w:rsid w:val="006E1299"/>
  </w:style>
  <w:style w:type="character" w:customStyle="1" w:styleId="WW8Num4z1">
    <w:name w:val="WW8Num4z1"/>
    <w:rsid w:val="006E1299"/>
    <w:rPr>
      <w:rFonts w:cs="Times New Roman"/>
    </w:rPr>
  </w:style>
  <w:style w:type="character" w:customStyle="1" w:styleId="WW8Num5z1">
    <w:name w:val="WW8Num5z1"/>
    <w:rsid w:val="006E1299"/>
    <w:rPr>
      <w:rFonts w:cs="Times New Roman"/>
    </w:rPr>
  </w:style>
  <w:style w:type="character" w:customStyle="1" w:styleId="WW8Num6z1">
    <w:name w:val="WW8Num6z1"/>
    <w:rsid w:val="006E1299"/>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E1299"/>
  </w:style>
  <w:style w:type="character" w:customStyle="1" w:styleId="WW8Num29z5">
    <w:name w:val="WW8Num29z5"/>
    <w:rsid w:val="006E1299"/>
  </w:style>
  <w:style w:type="character" w:customStyle="1" w:styleId="WW8Num29z6">
    <w:name w:val="WW8Num29z6"/>
    <w:rsid w:val="006E1299"/>
  </w:style>
  <w:style w:type="character" w:customStyle="1" w:styleId="WW8Num29z7">
    <w:name w:val="WW8Num29z7"/>
    <w:rsid w:val="006E1299"/>
  </w:style>
  <w:style w:type="character" w:customStyle="1" w:styleId="WW8Num29z8">
    <w:name w:val="WW8Num29z8"/>
    <w:rsid w:val="006E1299"/>
  </w:style>
  <w:style w:type="character" w:customStyle="1" w:styleId="WW8Num30z3">
    <w:name w:val="WW8Num30z3"/>
    <w:rsid w:val="006E1299"/>
    <w:rPr>
      <w:rFonts w:ascii="Symbol" w:hAnsi="Symbol" w:cs="Symbol"/>
    </w:rPr>
  </w:style>
  <w:style w:type="character" w:customStyle="1" w:styleId="WW8Num31z1">
    <w:name w:val="WW8Num31z1"/>
    <w:rsid w:val="006E1299"/>
  </w:style>
  <w:style w:type="character" w:customStyle="1" w:styleId="WW8Num31z2">
    <w:name w:val="WW8Num31z2"/>
    <w:rsid w:val="006E1299"/>
  </w:style>
  <w:style w:type="character" w:customStyle="1" w:styleId="WW8Num31z3">
    <w:name w:val="WW8Num31z3"/>
    <w:rsid w:val="006E1299"/>
  </w:style>
  <w:style w:type="character" w:customStyle="1" w:styleId="WW8Num31z4">
    <w:name w:val="WW8Num31z4"/>
    <w:rsid w:val="006E1299"/>
  </w:style>
  <w:style w:type="character" w:customStyle="1" w:styleId="WW8Num31z5">
    <w:name w:val="WW8Num31z5"/>
    <w:rsid w:val="006E1299"/>
  </w:style>
  <w:style w:type="character" w:customStyle="1" w:styleId="WW8Num31z6">
    <w:name w:val="WW8Num31z6"/>
    <w:rsid w:val="006E1299"/>
  </w:style>
  <w:style w:type="character" w:customStyle="1" w:styleId="WW8Num31z7">
    <w:name w:val="WW8Num31z7"/>
    <w:rsid w:val="006E1299"/>
  </w:style>
  <w:style w:type="character" w:customStyle="1" w:styleId="WW8Num31z8">
    <w:name w:val="WW8Num31z8"/>
    <w:rsid w:val="006E1299"/>
  </w:style>
  <w:style w:type="character" w:customStyle="1" w:styleId="WW8Num39z0">
    <w:name w:val="WW8Num39z0"/>
    <w:rsid w:val="006E1299"/>
    <w:rPr>
      <w:rFonts w:ascii="Calibri" w:eastAsia="Times New Roman" w:hAnsi="Calibri" w:cs="Calibri"/>
    </w:rPr>
  </w:style>
  <w:style w:type="character" w:customStyle="1" w:styleId="WW8Num39z1">
    <w:name w:val="WW8Num39z1"/>
    <w:rsid w:val="006E1299"/>
    <w:rPr>
      <w:rFonts w:ascii="Courier New" w:hAnsi="Courier New" w:cs="Courier New"/>
    </w:rPr>
  </w:style>
  <w:style w:type="character" w:customStyle="1" w:styleId="WW8Num39z2">
    <w:name w:val="WW8Num39z2"/>
    <w:rsid w:val="006E1299"/>
    <w:rPr>
      <w:rFonts w:ascii="Wingdings" w:hAnsi="Wingdings" w:cs="Wingdings"/>
    </w:rPr>
  </w:style>
  <w:style w:type="character" w:customStyle="1" w:styleId="WW8Num39z3">
    <w:name w:val="WW8Num39z3"/>
    <w:rsid w:val="006E1299"/>
    <w:rPr>
      <w:rFonts w:ascii="Symbol" w:hAnsi="Symbol" w:cs="Symbol"/>
    </w:rPr>
  </w:style>
  <w:style w:type="character" w:customStyle="1" w:styleId="WW8Num40z0">
    <w:name w:val="WW8Num40z0"/>
    <w:rsid w:val="006E1299"/>
    <w:rPr>
      <w:rFonts w:ascii="Symbol" w:hAnsi="Symbol" w:cs="Symbol"/>
    </w:rPr>
  </w:style>
  <w:style w:type="character" w:customStyle="1" w:styleId="WW8Num40z1">
    <w:name w:val="WW8Num40z1"/>
    <w:rsid w:val="006E1299"/>
    <w:rPr>
      <w:rFonts w:ascii="Courier New" w:hAnsi="Courier New" w:cs="Courier New"/>
    </w:rPr>
  </w:style>
  <w:style w:type="character" w:customStyle="1" w:styleId="WW8Num40z2">
    <w:name w:val="WW8Num40z2"/>
    <w:rsid w:val="006E1299"/>
    <w:rPr>
      <w:rFonts w:ascii="Wingdings" w:hAnsi="Wingdings" w:cs="Wingdings"/>
    </w:rPr>
  </w:style>
  <w:style w:type="character" w:customStyle="1" w:styleId="WW8Num41z0">
    <w:name w:val="WW8Num41z0"/>
    <w:rsid w:val="006E1299"/>
    <w:rPr>
      <w:rFonts w:ascii="Arial" w:hAnsi="Arial" w:cs="Times New Roman"/>
      <w:b/>
      <w:i w:val="0"/>
      <w:sz w:val="20"/>
      <w:szCs w:val="20"/>
    </w:rPr>
  </w:style>
  <w:style w:type="character" w:customStyle="1" w:styleId="WW8Num41z1">
    <w:name w:val="WW8Num41z1"/>
    <w:rsid w:val="006E1299"/>
    <w:rPr>
      <w:rFonts w:cs="Times New Roman"/>
    </w:rPr>
  </w:style>
  <w:style w:type="character" w:customStyle="1" w:styleId="WW8Num41z2">
    <w:name w:val="WW8Num41z2"/>
    <w:rsid w:val="006E1299"/>
    <w:rPr>
      <w:rFonts w:ascii="Arial" w:hAnsi="Arial" w:cs="Times New Roman"/>
      <w:b w:val="0"/>
      <w:i w:val="0"/>
    </w:rPr>
  </w:style>
  <w:style w:type="character" w:customStyle="1" w:styleId="WW8Num41z3">
    <w:name w:val="WW8Num41z3"/>
    <w:rsid w:val="006E1299"/>
    <w:rPr>
      <w:rFonts w:ascii="Arial" w:hAnsi="Arial" w:cs="Times New Roman"/>
      <w:b w:val="0"/>
      <w:i w:val="0"/>
      <w:sz w:val="20"/>
      <w:szCs w:val="20"/>
    </w:rPr>
  </w:style>
  <w:style w:type="character" w:customStyle="1" w:styleId="DefaultParagraphFont1">
    <w:name w:val="Default Paragraph Font1"/>
    <w:rsid w:val="006E1299"/>
  </w:style>
  <w:style w:type="character" w:customStyle="1" w:styleId="Heading1Char">
    <w:name w:val="Heading 1 Char"/>
    <w:rsid w:val="006E1299"/>
    <w:rPr>
      <w:rFonts w:ascii="Arial" w:hAnsi="Arial" w:cs="Arial"/>
      <w:b/>
      <w:bCs/>
      <w:color w:val="333399"/>
      <w:sz w:val="28"/>
      <w:szCs w:val="32"/>
      <w:lang w:val="en-US"/>
    </w:rPr>
  </w:style>
  <w:style w:type="character" w:customStyle="1" w:styleId="Heading2Char">
    <w:name w:val="Heading 2 Char"/>
    <w:rsid w:val="006E1299"/>
    <w:rPr>
      <w:rFonts w:ascii="Arial" w:hAnsi="Arial" w:cs="Arial"/>
      <w:b/>
      <w:color w:val="002060"/>
      <w:sz w:val="24"/>
      <w:szCs w:val="22"/>
      <w:lang w:val="en-GB"/>
    </w:rPr>
  </w:style>
  <w:style w:type="character" w:customStyle="1" w:styleId="Heading5Char">
    <w:name w:val="Heading 5 Char"/>
    <w:rsid w:val="006E1299"/>
    <w:rPr>
      <w:rFonts w:ascii="Calibri" w:eastAsia="Times New Roman" w:hAnsi="Calibri" w:cs="Times New Roman"/>
      <w:b/>
      <w:bCs/>
      <w:i/>
      <w:iCs/>
      <w:sz w:val="26"/>
      <w:szCs w:val="26"/>
      <w:lang w:val="en-GB"/>
    </w:rPr>
  </w:style>
  <w:style w:type="character" w:customStyle="1" w:styleId="DateChar">
    <w:name w:val="Date Char"/>
    <w:rsid w:val="006E1299"/>
    <w:rPr>
      <w:sz w:val="24"/>
      <w:szCs w:val="24"/>
      <w:lang w:val="en-GB"/>
    </w:rPr>
  </w:style>
  <w:style w:type="character" w:customStyle="1" w:styleId="FooterChar">
    <w:name w:val="Footer Char"/>
    <w:rsid w:val="006E1299"/>
    <w:rPr>
      <w:rFonts w:eastAsia="MS Mincho" w:cs="Times New Roman"/>
      <w:sz w:val="24"/>
      <w:szCs w:val="24"/>
      <w:lang w:val="en-US" w:eastAsia="ja-JP"/>
    </w:rPr>
  </w:style>
  <w:style w:type="character" w:customStyle="1" w:styleId="CommentReference1">
    <w:name w:val="Comment Reference1"/>
    <w:rsid w:val="006E1299"/>
    <w:rPr>
      <w:sz w:val="16"/>
    </w:rPr>
  </w:style>
  <w:style w:type="character" w:styleId="-">
    <w:name w:val="Hyperlink"/>
    <w:uiPriority w:val="99"/>
    <w:rsid w:val="006E1299"/>
    <w:rPr>
      <w:color w:val="0000FF"/>
      <w:u w:val="single"/>
    </w:rPr>
  </w:style>
  <w:style w:type="character" w:customStyle="1" w:styleId="HeaderChar">
    <w:name w:val="Header Char"/>
    <w:aliases w:val="hd Char"/>
    <w:rsid w:val="006E1299"/>
    <w:rPr>
      <w:rFonts w:cs="Times New Roman"/>
      <w:sz w:val="24"/>
      <w:szCs w:val="24"/>
      <w:lang w:val="en-GB"/>
    </w:rPr>
  </w:style>
  <w:style w:type="character" w:styleId="a3">
    <w:name w:val="page number"/>
    <w:rsid w:val="006E1299"/>
    <w:rPr>
      <w:rFonts w:cs="Times New Roman"/>
    </w:rPr>
  </w:style>
  <w:style w:type="character" w:customStyle="1" w:styleId="BalloonTextChar">
    <w:name w:val="Balloon Text Char"/>
    <w:rsid w:val="006E1299"/>
    <w:rPr>
      <w:rFonts w:ascii="Tahoma" w:hAnsi="Tahoma" w:cs="Tahoma"/>
      <w:sz w:val="16"/>
      <w:szCs w:val="16"/>
      <w:lang w:val="en-GB"/>
    </w:rPr>
  </w:style>
  <w:style w:type="character" w:customStyle="1" w:styleId="CommentTextChar">
    <w:name w:val="Comment Text Char"/>
    <w:uiPriority w:val="99"/>
    <w:rsid w:val="006E1299"/>
    <w:rPr>
      <w:rFonts w:cs="Times New Roman"/>
      <w:lang w:val="en-GB"/>
    </w:rPr>
  </w:style>
  <w:style w:type="character" w:customStyle="1" w:styleId="CommentSubjectChar">
    <w:name w:val="Comment Subject Char"/>
    <w:rsid w:val="006E1299"/>
    <w:rPr>
      <w:rFonts w:cs="Times New Roman"/>
      <w:b/>
      <w:bCs/>
      <w:lang w:val="en-GB"/>
    </w:rPr>
  </w:style>
  <w:style w:type="character" w:customStyle="1" w:styleId="BodyTextChar">
    <w:name w:val="Body Text Char"/>
    <w:rsid w:val="006E1299"/>
    <w:rPr>
      <w:rFonts w:cs="Times New Roman"/>
      <w:sz w:val="24"/>
      <w:szCs w:val="24"/>
      <w:lang w:val="en-GB"/>
    </w:rPr>
  </w:style>
  <w:style w:type="character" w:customStyle="1" w:styleId="11">
    <w:name w:val="Κείμενο κράτησης θέσης1"/>
    <w:rsid w:val="006E1299"/>
    <w:rPr>
      <w:rFonts w:cs="Times New Roman"/>
      <w:color w:val="808080"/>
    </w:rPr>
  </w:style>
  <w:style w:type="character" w:customStyle="1" w:styleId="a4">
    <w:name w:val="Χαρακτήρες υποσημείωσης"/>
    <w:rsid w:val="006E1299"/>
    <w:rPr>
      <w:rFonts w:cs="Times New Roman"/>
      <w:vertAlign w:val="superscript"/>
    </w:rPr>
  </w:style>
  <w:style w:type="character" w:customStyle="1" w:styleId="FootnoteTextChar">
    <w:name w:val="Footnote Text Char"/>
    <w:rsid w:val="006E1299"/>
    <w:rPr>
      <w:rFonts w:ascii="Calibri" w:hAnsi="Calibri" w:cs="Times New Roman"/>
    </w:rPr>
  </w:style>
  <w:style w:type="character" w:customStyle="1" w:styleId="Heading3Char">
    <w:name w:val="Heading 3 Char"/>
    <w:rsid w:val="006E1299"/>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6E1299"/>
    <w:rPr>
      <w:rFonts w:ascii="Arial" w:hAnsi="Arial" w:cs="Arial"/>
      <w:b/>
      <w:bCs/>
      <w:color w:val="333399"/>
      <w:sz w:val="28"/>
      <w:szCs w:val="32"/>
      <w:lang w:val="en-US"/>
    </w:rPr>
  </w:style>
  <w:style w:type="character" w:customStyle="1" w:styleId="Style1Char">
    <w:name w:val="Style1 Char"/>
    <w:rsid w:val="006E1299"/>
    <w:rPr>
      <w:rFonts w:ascii="Calibri" w:hAnsi="Calibri" w:cs="Calibri"/>
      <w:b/>
      <w:bCs/>
      <w:color w:val="333399"/>
      <w:sz w:val="40"/>
      <w:szCs w:val="40"/>
      <w:lang w:val="en-US"/>
    </w:rPr>
  </w:style>
  <w:style w:type="character" w:customStyle="1" w:styleId="ContentsChar">
    <w:name w:val="Contents Char"/>
    <w:rsid w:val="006E1299"/>
    <w:rPr>
      <w:rFonts w:ascii="Calibri" w:hAnsi="Calibri" w:cs="Calibri"/>
      <w:b/>
      <w:bCs/>
      <w:color w:val="333399"/>
      <w:sz w:val="28"/>
      <w:szCs w:val="32"/>
      <w:lang w:val="en-US"/>
    </w:rPr>
  </w:style>
  <w:style w:type="character" w:customStyle="1" w:styleId="EndnoteTextChar">
    <w:name w:val="Endnote Text Char"/>
    <w:rsid w:val="006E1299"/>
    <w:rPr>
      <w:rFonts w:ascii="Calibri" w:hAnsi="Calibri" w:cs="Calibri"/>
      <w:lang w:val="en-GB"/>
    </w:rPr>
  </w:style>
  <w:style w:type="character" w:customStyle="1" w:styleId="a5">
    <w:name w:val="Χαρακτήρες σημείωσης τέλους"/>
    <w:rsid w:val="006E1299"/>
    <w:rPr>
      <w:vertAlign w:val="superscript"/>
    </w:rPr>
  </w:style>
  <w:style w:type="character" w:customStyle="1" w:styleId="FootnoteReference2">
    <w:name w:val="Footnote Reference2"/>
    <w:rsid w:val="006E1299"/>
    <w:rPr>
      <w:vertAlign w:val="superscript"/>
    </w:rPr>
  </w:style>
  <w:style w:type="character" w:customStyle="1" w:styleId="EndnoteReference1">
    <w:name w:val="Endnote Reference1"/>
    <w:rsid w:val="006E1299"/>
    <w:rPr>
      <w:vertAlign w:val="superscript"/>
    </w:rPr>
  </w:style>
  <w:style w:type="character" w:customStyle="1" w:styleId="a6">
    <w:name w:val="Κουκκίδες"/>
    <w:rsid w:val="006E1299"/>
    <w:rPr>
      <w:rFonts w:ascii="OpenSymbol" w:eastAsia="OpenSymbol" w:hAnsi="OpenSymbol" w:cs="OpenSymbol"/>
    </w:rPr>
  </w:style>
  <w:style w:type="character" w:styleId="a7">
    <w:name w:val="Strong"/>
    <w:qFormat/>
    <w:rsid w:val="006E1299"/>
    <w:rPr>
      <w:b/>
      <w:bCs/>
    </w:rPr>
  </w:style>
  <w:style w:type="character" w:customStyle="1" w:styleId="100">
    <w:name w:val="Προεπιλεγμένη γραμματοσειρά10"/>
    <w:rsid w:val="006E1299"/>
  </w:style>
  <w:style w:type="character" w:customStyle="1" w:styleId="a8">
    <w:name w:val="Σύμβολο υποσημείωσης"/>
    <w:rsid w:val="006E1299"/>
    <w:rPr>
      <w:vertAlign w:val="superscript"/>
    </w:rPr>
  </w:style>
  <w:style w:type="character" w:styleId="a9">
    <w:name w:val="Emphasis"/>
    <w:qFormat/>
    <w:rsid w:val="006E1299"/>
    <w:rPr>
      <w:i/>
      <w:iCs/>
    </w:rPr>
  </w:style>
  <w:style w:type="character" w:customStyle="1" w:styleId="aa">
    <w:name w:val="Χαρακτήρες αρίθμησης"/>
    <w:rsid w:val="006E1299"/>
  </w:style>
  <w:style w:type="character" w:customStyle="1" w:styleId="normalwithoutspacingChar">
    <w:name w:val="normal_without_spacing Char"/>
    <w:rsid w:val="006E1299"/>
    <w:rPr>
      <w:rFonts w:ascii="Calibri" w:hAnsi="Calibri" w:cs="Calibri"/>
      <w:sz w:val="22"/>
      <w:szCs w:val="24"/>
    </w:rPr>
  </w:style>
  <w:style w:type="character" w:customStyle="1" w:styleId="FootnoteTextChar1">
    <w:name w:val="Footnote Text Char1"/>
    <w:rsid w:val="006E1299"/>
    <w:rPr>
      <w:rFonts w:ascii="Calibri" w:hAnsi="Calibri" w:cs="Calibri"/>
      <w:lang w:val="en-IE" w:eastAsia="zh-CN"/>
    </w:rPr>
  </w:style>
  <w:style w:type="character" w:customStyle="1" w:styleId="foothangingChar">
    <w:name w:val="foot_hanging Char"/>
    <w:rsid w:val="006E1299"/>
    <w:rPr>
      <w:rFonts w:ascii="Calibri" w:hAnsi="Calibri" w:cs="Calibri"/>
      <w:sz w:val="18"/>
      <w:szCs w:val="18"/>
      <w:lang w:val="en-IE" w:eastAsia="zh-CN"/>
    </w:rPr>
  </w:style>
  <w:style w:type="character" w:customStyle="1" w:styleId="HTMLPreformattedChar">
    <w:name w:val="HTML Preformatted Char"/>
    <w:uiPriority w:val="99"/>
    <w:rsid w:val="006E1299"/>
    <w:rPr>
      <w:rFonts w:ascii="Courier New" w:hAnsi="Courier New" w:cs="Courier New"/>
    </w:rPr>
  </w:style>
  <w:style w:type="character" w:customStyle="1" w:styleId="apple-converted-space">
    <w:name w:val="apple-converted-space"/>
    <w:basedOn w:val="WW-DefaultParagraphFont11111111111111"/>
    <w:rsid w:val="006E1299"/>
  </w:style>
  <w:style w:type="character" w:customStyle="1" w:styleId="BodyTextIndent3Char">
    <w:name w:val="Body Text Indent 3 Char"/>
    <w:rsid w:val="006E1299"/>
    <w:rPr>
      <w:rFonts w:ascii="Calibri" w:hAnsi="Calibri" w:cs="Calibri"/>
      <w:sz w:val="16"/>
      <w:szCs w:val="16"/>
      <w:lang w:val="en-GB"/>
    </w:rPr>
  </w:style>
  <w:style w:type="character" w:customStyle="1" w:styleId="WW-FootnoteReference">
    <w:name w:val="WW-Footnote Reference"/>
    <w:rsid w:val="006E1299"/>
    <w:rPr>
      <w:vertAlign w:val="superscript"/>
    </w:rPr>
  </w:style>
  <w:style w:type="character" w:customStyle="1" w:styleId="WW-EndnoteReference">
    <w:name w:val="WW-Endnote Reference"/>
    <w:rsid w:val="006E1299"/>
    <w:rPr>
      <w:vertAlign w:val="superscript"/>
    </w:rPr>
  </w:style>
  <w:style w:type="character" w:customStyle="1" w:styleId="FootnoteReference1">
    <w:name w:val="Footnote Reference1"/>
    <w:rsid w:val="006E1299"/>
    <w:rPr>
      <w:vertAlign w:val="superscript"/>
    </w:rPr>
  </w:style>
  <w:style w:type="character" w:customStyle="1" w:styleId="FootnoteTextChar2">
    <w:name w:val="Footnote Text Char2"/>
    <w:rsid w:val="006E1299"/>
    <w:rPr>
      <w:rFonts w:ascii="Calibri" w:hAnsi="Calibri" w:cs="Calibri"/>
      <w:sz w:val="18"/>
      <w:lang w:val="en-IE" w:eastAsia="zh-CN"/>
    </w:rPr>
  </w:style>
  <w:style w:type="character" w:customStyle="1" w:styleId="foothangingChar1">
    <w:name w:val="foot_hanging Char1"/>
    <w:rsid w:val="006E1299"/>
    <w:rPr>
      <w:rFonts w:ascii="Calibri" w:hAnsi="Calibri" w:cs="Calibri"/>
      <w:sz w:val="18"/>
      <w:szCs w:val="18"/>
      <w:lang w:val="en-IE" w:eastAsia="zh-CN"/>
    </w:rPr>
  </w:style>
  <w:style w:type="character" w:customStyle="1" w:styleId="footersChar">
    <w:name w:val="footers Char"/>
    <w:basedOn w:val="foothangingChar1"/>
    <w:rsid w:val="006E1299"/>
    <w:rPr>
      <w:rFonts w:ascii="Calibri" w:hAnsi="Calibri" w:cs="Calibri"/>
      <w:sz w:val="18"/>
      <w:szCs w:val="18"/>
      <w:lang w:val="en-IE" w:eastAsia="zh-CN"/>
    </w:rPr>
  </w:style>
  <w:style w:type="character" w:customStyle="1" w:styleId="CommentTextChar1">
    <w:name w:val="Comment Text Char1"/>
    <w:rsid w:val="006E1299"/>
    <w:rPr>
      <w:rFonts w:ascii="Calibri" w:hAnsi="Calibri" w:cs="Calibri"/>
      <w:lang w:val="en-GB" w:eastAsia="zh-CN"/>
    </w:rPr>
  </w:style>
  <w:style w:type="character" w:customStyle="1" w:styleId="HTMLPreformattedChar1">
    <w:name w:val="HTML Preformatted Char1"/>
    <w:rsid w:val="006E1299"/>
    <w:rPr>
      <w:rFonts w:ascii="Courier New" w:hAnsi="Courier New" w:cs="Courier New"/>
      <w:lang w:eastAsia="zh-CN"/>
    </w:rPr>
  </w:style>
  <w:style w:type="character" w:customStyle="1" w:styleId="BodyText3Char">
    <w:name w:val="Body Text 3 Char"/>
    <w:rsid w:val="006E1299"/>
    <w:rPr>
      <w:rFonts w:ascii="Calibri" w:hAnsi="Calibri" w:cs="Calibri"/>
      <w:sz w:val="16"/>
      <w:szCs w:val="16"/>
      <w:lang w:val="en-GB" w:eastAsia="zh-CN"/>
    </w:rPr>
  </w:style>
  <w:style w:type="character" w:customStyle="1" w:styleId="WW-FootnoteReference1">
    <w:name w:val="WW-Footnote Reference1"/>
    <w:rsid w:val="006E1299"/>
    <w:rPr>
      <w:vertAlign w:val="superscript"/>
    </w:rPr>
  </w:style>
  <w:style w:type="character" w:customStyle="1" w:styleId="WW-EndnoteReference1">
    <w:name w:val="WW-Endnote Reference1"/>
    <w:rsid w:val="006E1299"/>
    <w:rPr>
      <w:vertAlign w:val="superscript"/>
    </w:rPr>
  </w:style>
  <w:style w:type="character" w:customStyle="1" w:styleId="WW-FootnoteReference2">
    <w:name w:val="WW-Footnote Reference2"/>
    <w:rsid w:val="006E1299"/>
    <w:rPr>
      <w:vertAlign w:val="superscript"/>
    </w:rPr>
  </w:style>
  <w:style w:type="character" w:customStyle="1" w:styleId="WW-EndnoteReference2">
    <w:name w:val="WW-Endnote Reference2"/>
    <w:rsid w:val="006E1299"/>
    <w:rPr>
      <w:vertAlign w:val="superscript"/>
    </w:rPr>
  </w:style>
  <w:style w:type="character" w:customStyle="1" w:styleId="FootnoteTextChar3">
    <w:name w:val="Footnote Text Char3"/>
    <w:rsid w:val="006E1299"/>
    <w:rPr>
      <w:rFonts w:ascii="Calibri" w:hAnsi="Calibri" w:cs="Calibri"/>
      <w:sz w:val="18"/>
      <w:lang w:val="en-IE" w:eastAsia="zh-CN"/>
    </w:rPr>
  </w:style>
  <w:style w:type="character" w:customStyle="1" w:styleId="foothangingChar2">
    <w:name w:val="foot_hanging Char2"/>
    <w:rsid w:val="006E1299"/>
    <w:rPr>
      <w:rFonts w:ascii="Calibri" w:hAnsi="Calibri" w:cs="Calibri"/>
      <w:sz w:val="18"/>
      <w:szCs w:val="18"/>
      <w:lang w:val="en-IE" w:eastAsia="zh-CN"/>
    </w:rPr>
  </w:style>
  <w:style w:type="character" w:customStyle="1" w:styleId="footersChar1">
    <w:name w:val="footers Char1"/>
    <w:basedOn w:val="foothangingChar2"/>
    <w:rsid w:val="006E1299"/>
    <w:rPr>
      <w:rFonts w:ascii="Calibri" w:hAnsi="Calibri" w:cs="Calibri"/>
      <w:sz w:val="18"/>
      <w:szCs w:val="18"/>
      <w:lang w:val="en-IE" w:eastAsia="zh-CN"/>
    </w:rPr>
  </w:style>
  <w:style w:type="character" w:customStyle="1" w:styleId="foootChar">
    <w:name w:val="fooot Char"/>
    <w:basedOn w:val="footersChar1"/>
    <w:rsid w:val="006E1299"/>
    <w:rPr>
      <w:rFonts w:ascii="Calibri" w:hAnsi="Calibri" w:cs="Calibri"/>
      <w:sz w:val="18"/>
      <w:szCs w:val="18"/>
      <w:lang w:val="en-IE" w:eastAsia="zh-CN"/>
    </w:rPr>
  </w:style>
  <w:style w:type="character" w:customStyle="1" w:styleId="12">
    <w:name w:val="Παραπομπή υποσημείωσης1"/>
    <w:rsid w:val="006E1299"/>
    <w:rPr>
      <w:vertAlign w:val="superscript"/>
    </w:rPr>
  </w:style>
  <w:style w:type="character" w:customStyle="1" w:styleId="13">
    <w:name w:val="Παραπομπή σημείωσης τέλους1"/>
    <w:rsid w:val="006E1299"/>
    <w:rPr>
      <w:vertAlign w:val="superscript"/>
    </w:rPr>
  </w:style>
  <w:style w:type="character" w:customStyle="1" w:styleId="Char">
    <w:name w:val="Κείμενο πλαισίου Char"/>
    <w:rsid w:val="006E1299"/>
    <w:rPr>
      <w:rFonts w:ascii="Tahoma" w:hAnsi="Tahoma" w:cs="Tahoma"/>
      <w:sz w:val="16"/>
      <w:szCs w:val="16"/>
      <w:lang w:val="en-GB"/>
    </w:rPr>
  </w:style>
  <w:style w:type="character" w:customStyle="1" w:styleId="14">
    <w:name w:val="Παραπομπή σχολίου1"/>
    <w:rsid w:val="006E1299"/>
    <w:rPr>
      <w:sz w:val="16"/>
      <w:szCs w:val="16"/>
    </w:rPr>
  </w:style>
  <w:style w:type="character" w:customStyle="1" w:styleId="Char0">
    <w:name w:val="Κείμενο σχολίου Char"/>
    <w:rsid w:val="006E1299"/>
    <w:rPr>
      <w:rFonts w:ascii="Calibri" w:hAnsi="Calibri" w:cs="Calibri"/>
      <w:lang w:val="en-GB"/>
    </w:rPr>
  </w:style>
  <w:style w:type="character" w:customStyle="1" w:styleId="Char1">
    <w:name w:val="Θέμα σχολίου Char"/>
    <w:rsid w:val="006E1299"/>
    <w:rPr>
      <w:rFonts w:ascii="Calibri" w:hAnsi="Calibri" w:cs="Calibri"/>
      <w:b/>
      <w:bCs/>
      <w:lang w:val="en-GB"/>
    </w:rPr>
  </w:style>
  <w:style w:type="character" w:customStyle="1" w:styleId="-HTMLChar">
    <w:name w:val="Προ-διαμορφωμένο HTML Char"/>
    <w:rsid w:val="006E1299"/>
    <w:rPr>
      <w:rFonts w:ascii="Courier New" w:eastAsia="Times New Roman" w:hAnsi="Courier New" w:cs="Courier New"/>
    </w:rPr>
  </w:style>
  <w:style w:type="character" w:customStyle="1" w:styleId="WW-FootnoteReference3">
    <w:name w:val="WW-Footnote Reference3"/>
    <w:rsid w:val="006E1299"/>
    <w:rPr>
      <w:vertAlign w:val="superscript"/>
    </w:rPr>
  </w:style>
  <w:style w:type="character" w:customStyle="1" w:styleId="WW-EndnoteReference3">
    <w:name w:val="WW-Endnote Reference3"/>
    <w:rsid w:val="006E1299"/>
    <w:rPr>
      <w:vertAlign w:val="superscript"/>
    </w:rPr>
  </w:style>
  <w:style w:type="character" w:customStyle="1" w:styleId="WW-FootnoteReference4">
    <w:name w:val="WW-Footnote Reference4"/>
    <w:rsid w:val="006E1299"/>
    <w:rPr>
      <w:vertAlign w:val="superscript"/>
    </w:rPr>
  </w:style>
  <w:style w:type="character" w:customStyle="1" w:styleId="WW-EndnoteReference4">
    <w:name w:val="WW-Endnote Reference4"/>
    <w:rsid w:val="006E1299"/>
    <w:rPr>
      <w:vertAlign w:val="superscript"/>
    </w:rPr>
  </w:style>
  <w:style w:type="character" w:customStyle="1" w:styleId="WW-FootnoteReference5">
    <w:name w:val="WW-Footnote Reference5"/>
    <w:rsid w:val="006E1299"/>
    <w:rPr>
      <w:vertAlign w:val="superscript"/>
    </w:rPr>
  </w:style>
  <w:style w:type="character" w:customStyle="1" w:styleId="WW-EndnoteReference5">
    <w:name w:val="WW-Endnote Reference5"/>
    <w:rsid w:val="006E1299"/>
    <w:rPr>
      <w:vertAlign w:val="superscript"/>
    </w:rPr>
  </w:style>
  <w:style w:type="character" w:customStyle="1" w:styleId="WW-FootnoteReference6">
    <w:name w:val="WW-Footnote Reference6"/>
    <w:rsid w:val="006E1299"/>
    <w:rPr>
      <w:vertAlign w:val="superscript"/>
    </w:rPr>
  </w:style>
  <w:style w:type="character" w:styleId="-0">
    <w:name w:val="FollowedHyperlink"/>
    <w:rsid w:val="006E1299"/>
    <w:rPr>
      <w:color w:val="800000"/>
      <w:u w:val="single"/>
    </w:rPr>
  </w:style>
  <w:style w:type="character" w:customStyle="1" w:styleId="WW-EndnoteReference6">
    <w:name w:val="WW-Endnote Reference6"/>
    <w:rsid w:val="006E1299"/>
    <w:rPr>
      <w:vertAlign w:val="superscript"/>
    </w:rPr>
  </w:style>
  <w:style w:type="character" w:customStyle="1" w:styleId="WW-FootnoteReference7">
    <w:name w:val="WW-Footnote Reference7"/>
    <w:rsid w:val="006E1299"/>
    <w:rPr>
      <w:vertAlign w:val="superscript"/>
    </w:rPr>
  </w:style>
  <w:style w:type="character" w:customStyle="1" w:styleId="WW-EndnoteReference7">
    <w:name w:val="WW-Endnote Reference7"/>
    <w:rsid w:val="006E1299"/>
    <w:rPr>
      <w:vertAlign w:val="superscript"/>
    </w:rPr>
  </w:style>
  <w:style w:type="character" w:customStyle="1" w:styleId="WW-FootnoteReference8">
    <w:name w:val="WW-Footnote Reference8"/>
    <w:rsid w:val="006E1299"/>
    <w:rPr>
      <w:vertAlign w:val="superscript"/>
    </w:rPr>
  </w:style>
  <w:style w:type="character" w:customStyle="1" w:styleId="WW-EndnoteReference8">
    <w:name w:val="WW-Endnote Reference8"/>
    <w:rsid w:val="006E1299"/>
    <w:rPr>
      <w:vertAlign w:val="superscript"/>
    </w:rPr>
  </w:style>
  <w:style w:type="character" w:customStyle="1" w:styleId="WW-FootnoteReference9">
    <w:name w:val="WW-Footnote Reference9"/>
    <w:rsid w:val="006E1299"/>
    <w:rPr>
      <w:vertAlign w:val="superscript"/>
    </w:rPr>
  </w:style>
  <w:style w:type="character" w:customStyle="1" w:styleId="WW-EndnoteReference9">
    <w:name w:val="WW-Endnote Reference9"/>
    <w:rsid w:val="006E1299"/>
    <w:rPr>
      <w:vertAlign w:val="superscript"/>
    </w:rPr>
  </w:style>
  <w:style w:type="character" w:customStyle="1" w:styleId="WW-FootnoteReference10">
    <w:name w:val="WW-Footnote Reference10"/>
    <w:rsid w:val="006E1299"/>
    <w:rPr>
      <w:vertAlign w:val="superscript"/>
    </w:rPr>
  </w:style>
  <w:style w:type="character" w:customStyle="1" w:styleId="WW-EndnoteReference10">
    <w:name w:val="WW-Endnote Reference10"/>
    <w:rsid w:val="006E1299"/>
    <w:rPr>
      <w:vertAlign w:val="superscript"/>
    </w:rPr>
  </w:style>
  <w:style w:type="character" w:customStyle="1" w:styleId="WW-FootnoteReference11">
    <w:name w:val="WW-Footnote Reference11"/>
    <w:rsid w:val="006E1299"/>
    <w:rPr>
      <w:vertAlign w:val="superscript"/>
    </w:rPr>
  </w:style>
  <w:style w:type="character" w:customStyle="1" w:styleId="WW-EndnoteReference11">
    <w:name w:val="WW-Endnote Reference11"/>
    <w:rsid w:val="006E1299"/>
    <w:rPr>
      <w:vertAlign w:val="superscript"/>
    </w:rPr>
  </w:style>
  <w:style w:type="character" w:customStyle="1" w:styleId="WW-FootnoteReference12">
    <w:name w:val="WW-Footnote Reference12"/>
    <w:rsid w:val="006E1299"/>
    <w:rPr>
      <w:vertAlign w:val="superscript"/>
    </w:rPr>
  </w:style>
  <w:style w:type="character" w:customStyle="1" w:styleId="WW-EndnoteReference12">
    <w:name w:val="WW-Endnote Reference12"/>
    <w:rsid w:val="006E1299"/>
    <w:rPr>
      <w:vertAlign w:val="superscript"/>
    </w:rPr>
  </w:style>
  <w:style w:type="character" w:customStyle="1" w:styleId="WW-FootnoteReference13">
    <w:name w:val="WW-Footnote Reference13"/>
    <w:rsid w:val="006E1299"/>
    <w:rPr>
      <w:vertAlign w:val="superscript"/>
    </w:rPr>
  </w:style>
  <w:style w:type="character" w:customStyle="1" w:styleId="WW-EndnoteReference13">
    <w:name w:val="WW-Endnote Reference13"/>
    <w:rsid w:val="006E1299"/>
    <w:rPr>
      <w:vertAlign w:val="superscript"/>
    </w:rPr>
  </w:style>
  <w:style w:type="character" w:customStyle="1" w:styleId="22">
    <w:name w:val="Παραπομπή υποσημείωσης2"/>
    <w:rsid w:val="006E1299"/>
    <w:rPr>
      <w:vertAlign w:val="superscript"/>
    </w:rPr>
  </w:style>
  <w:style w:type="character" w:customStyle="1" w:styleId="23">
    <w:name w:val="Παραπομπή σημείωσης τέλους2"/>
    <w:rsid w:val="006E1299"/>
    <w:rPr>
      <w:vertAlign w:val="superscript"/>
    </w:rPr>
  </w:style>
  <w:style w:type="character" w:customStyle="1" w:styleId="200">
    <w:name w:val="Παραπομπή υποσημείωσης20"/>
    <w:rsid w:val="006E1299"/>
    <w:rPr>
      <w:vertAlign w:val="superscript"/>
    </w:rPr>
  </w:style>
  <w:style w:type="character" w:customStyle="1" w:styleId="201">
    <w:name w:val="Παραπομπή σημείωσης τέλους20"/>
    <w:rsid w:val="006E1299"/>
    <w:rPr>
      <w:vertAlign w:val="superscript"/>
    </w:rPr>
  </w:style>
  <w:style w:type="character" w:customStyle="1" w:styleId="WW-FootnoteReference14">
    <w:name w:val="WW-Footnote Reference14"/>
    <w:rsid w:val="006E1299"/>
    <w:rPr>
      <w:vertAlign w:val="superscript"/>
    </w:rPr>
  </w:style>
  <w:style w:type="character" w:customStyle="1" w:styleId="WW-EndnoteReference14">
    <w:name w:val="WW-Endnote Reference14"/>
    <w:rsid w:val="006E1299"/>
    <w:rPr>
      <w:vertAlign w:val="superscript"/>
    </w:rPr>
  </w:style>
  <w:style w:type="character" w:styleId="ab">
    <w:name w:val="footnote reference"/>
    <w:aliases w:val="Footnote symbol,Footnote reference number,note TESI"/>
    <w:uiPriority w:val="99"/>
    <w:rsid w:val="006E1299"/>
    <w:rPr>
      <w:vertAlign w:val="superscript"/>
    </w:rPr>
  </w:style>
  <w:style w:type="character" w:styleId="ac">
    <w:name w:val="endnote reference"/>
    <w:rsid w:val="006E1299"/>
    <w:rPr>
      <w:vertAlign w:val="superscript"/>
    </w:rPr>
  </w:style>
  <w:style w:type="paragraph" w:customStyle="1" w:styleId="ad">
    <w:name w:val="Επικεφαλίδα"/>
    <w:basedOn w:val="a"/>
    <w:next w:val="ae"/>
    <w:rsid w:val="006E1299"/>
    <w:pPr>
      <w:keepNext/>
      <w:spacing w:before="240"/>
    </w:pPr>
    <w:rPr>
      <w:rFonts w:ascii="Liberation Sans" w:eastAsia="Microsoft YaHei" w:hAnsi="Liberation Sans" w:cs="Mangal"/>
      <w:sz w:val="28"/>
      <w:szCs w:val="28"/>
    </w:rPr>
  </w:style>
  <w:style w:type="paragraph" w:styleId="ae">
    <w:name w:val="Body Text"/>
    <w:basedOn w:val="a"/>
    <w:rsid w:val="006E1299"/>
    <w:pPr>
      <w:spacing w:after="240"/>
    </w:pPr>
  </w:style>
  <w:style w:type="paragraph" w:styleId="af">
    <w:name w:val="List"/>
    <w:basedOn w:val="ae"/>
    <w:rsid w:val="006E1299"/>
    <w:rPr>
      <w:rFonts w:cs="Mangal"/>
    </w:rPr>
  </w:style>
  <w:style w:type="paragraph" w:styleId="af0">
    <w:name w:val="caption"/>
    <w:basedOn w:val="a"/>
    <w:qFormat/>
    <w:rsid w:val="006E1299"/>
    <w:pPr>
      <w:suppressLineNumbers/>
      <w:spacing w:before="120"/>
    </w:pPr>
    <w:rPr>
      <w:rFonts w:cs="Mangal"/>
      <w:i/>
      <w:iCs/>
      <w:sz w:val="24"/>
    </w:rPr>
  </w:style>
  <w:style w:type="paragraph" w:customStyle="1" w:styleId="af1">
    <w:name w:val="Ευρετήριο"/>
    <w:basedOn w:val="a"/>
    <w:rsid w:val="006E1299"/>
    <w:pPr>
      <w:suppressLineNumbers/>
    </w:pPr>
    <w:rPr>
      <w:rFonts w:cs="Mangal"/>
    </w:rPr>
  </w:style>
  <w:style w:type="paragraph" w:customStyle="1" w:styleId="15">
    <w:name w:val="Λεζάντα1"/>
    <w:basedOn w:val="a"/>
    <w:rsid w:val="006E1299"/>
    <w:pPr>
      <w:suppressLineNumbers/>
      <w:spacing w:before="120"/>
    </w:pPr>
    <w:rPr>
      <w:rFonts w:cs="Mangal"/>
      <w:i/>
      <w:iCs/>
      <w:sz w:val="24"/>
    </w:rPr>
  </w:style>
  <w:style w:type="paragraph" w:customStyle="1" w:styleId="24">
    <w:name w:val="Λεζάντα2"/>
    <w:basedOn w:val="a"/>
    <w:rsid w:val="006E1299"/>
    <w:pPr>
      <w:suppressLineNumbers/>
      <w:spacing w:before="120"/>
    </w:pPr>
    <w:rPr>
      <w:rFonts w:cs="Mangal"/>
      <w:i/>
      <w:iCs/>
      <w:sz w:val="24"/>
    </w:rPr>
  </w:style>
  <w:style w:type="paragraph" w:customStyle="1" w:styleId="Caption1">
    <w:name w:val="Caption1"/>
    <w:basedOn w:val="a"/>
    <w:rsid w:val="006E1299"/>
    <w:pPr>
      <w:suppressLineNumbers/>
      <w:spacing w:before="120"/>
    </w:pPr>
    <w:rPr>
      <w:rFonts w:cs="Mangal"/>
      <w:i/>
      <w:iCs/>
      <w:sz w:val="24"/>
    </w:rPr>
  </w:style>
  <w:style w:type="paragraph" w:customStyle="1" w:styleId="WW-Caption">
    <w:name w:val="WW-Caption"/>
    <w:basedOn w:val="a"/>
    <w:rsid w:val="006E1299"/>
    <w:pPr>
      <w:suppressLineNumbers/>
      <w:spacing w:before="120"/>
    </w:pPr>
    <w:rPr>
      <w:rFonts w:cs="Mangal"/>
      <w:i/>
      <w:iCs/>
      <w:sz w:val="24"/>
    </w:rPr>
  </w:style>
  <w:style w:type="paragraph" w:customStyle="1" w:styleId="WW-Caption1">
    <w:name w:val="WW-Caption1"/>
    <w:basedOn w:val="a"/>
    <w:rsid w:val="006E1299"/>
    <w:pPr>
      <w:suppressLineNumbers/>
      <w:spacing w:before="120"/>
    </w:pPr>
    <w:rPr>
      <w:rFonts w:cs="Mangal"/>
      <w:i/>
      <w:iCs/>
      <w:sz w:val="24"/>
    </w:rPr>
  </w:style>
  <w:style w:type="paragraph" w:customStyle="1" w:styleId="WW-Caption11">
    <w:name w:val="WW-Caption11"/>
    <w:basedOn w:val="a"/>
    <w:rsid w:val="006E1299"/>
    <w:pPr>
      <w:suppressLineNumbers/>
      <w:spacing w:before="120"/>
    </w:pPr>
    <w:rPr>
      <w:rFonts w:cs="Mangal"/>
      <w:i/>
      <w:iCs/>
      <w:sz w:val="24"/>
    </w:rPr>
  </w:style>
  <w:style w:type="paragraph" w:customStyle="1" w:styleId="WW-Caption111">
    <w:name w:val="WW-Caption111"/>
    <w:basedOn w:val="a"/>
    <w:rsid w:val="006E1299"/>
    <w:pPr>
      <w:suppressLineNumbers/>
      <w:spacing w:before="120"/>
    </w:pPr>
    <w:rPr>
      <w:rFonts w:cs="Mangal"/>
      <w:i/>
      <w:iCs/>
      <w:sz w:val="24"/>
    </w:rPr>
  </w:style>
  <w:style w:type="paragraph" w:customStyle="1" w:styleId="WW-Caption1111">
    <w:name w:val="WW-Caption1111"/>
    <w:basedOn w:val="a"/>
    <w:rsid w:val="006E1299"/>
    <w:pPr>
      <w:suppressLineNumbers/>
      <w:spacing w:before="120"/>
    </w:pPr>
    <w:rPr>
      <w:rFonts w:cs="Mangal"/>
      <w:i/>
      <w:iCs/>
      <w:sz w:val="24"/>
    </w:rPr>
  </w:style>
  <w:style w:type="paragraph" w:customStyle="1" w:styleId="WW-Caption11111">
    <w:name w:val="WW-Caption11111"/>
    <w:basedOn w:val="a"/>
    <w:rsid w:val="006E1299"/>
    <w:pPr>
      <w:suppressLineNumbers/>
      <w:spacing w:before="120"/>
    </w:pPr>
    <w:rPr>
      <w:rFonts w:cs="Mangal"/>
      <w:i/>
      <w:iCs/>
      <w:sz w:val="24"/>
    </w:rPr>
  </w:style>
  <w:style w:type="paragraph" w:customStyle="1" w:styleId="WW-Caption111111">
    <w:name w:val="WW-Caption111111"/>
    <w:basedOn w:val="a"/>
    <w:rsid w:val="006E1299"/>
    <w:pPr>
      <w:suppressLineNumbers/>
      <w:spacing w:before="120"/>
    </w:pPr>
    <w:rPr>
      <w:rFonts w:cs="Mangal"/>
      <w:i/>
      <w:iCs/>
      <w:sz w:val="24"/>
    </w:rPr>
  </w:style>
  <w:style w:type="paragraph" w:customStyle="1" w:styleId="WW-Caption1111111">
    <w:name w:val="WW-Caption1111111"/>
    <w:basedOn w:val="a"/>
    <w:rsid w:val="006E1299"/>
    <w:pPr>
      <w:suppressLineNumbers/>
      <w:spacing w:before="120"/>
    </w:pPr>
    <w:rPr>
      <w:rFonts w:cs="Mangal"/>
      <w:i/>
      <w:iCs/>
      <w:sz w:val="24"/>
    </w:rPr>
  </w:style>
  <w:style w:type="paragraph" w:customStyle="1" w:styleId="WW-Caption11111111">
    <w:name w:val="WW-Caption11111111"/>
    <w:basedOn w:val="a"/>
    <w:rsid w:val="006E1299"/>
    <w:pPr>
      <w:suppressLineNumbers/>
      <w:spacing w:before="120"/>
    </w:pPr>
    <w:rPr>
      <w:rFonts w:cs="Mangal"/>
      <w:i/>
      <w:iCs/>
      <w:sz w:val="24"/>
    </w:rPr>
  </w:style>
  <w:style w:type="paragraph" w:customStyle="1" w:styleId="WW-Caption111111111">
    <w:name w:val="WW-Caption111111111"/>
    <w:basedOn w:val="a"/>
    <w:rsid w:val="006E1299"/>
    <w:pPr>
      <w:suppressLineNumbers/>
      <w:spacing w:before="120"/>
    </w:pPr>
    <w:rPr>
      <w:rFonts w:cs="Mangal"/>
      <w:i/>
      <w:iCs/>
      <w:sz w:val="24"/>
    </w:rPr>
  </w:style>
  <w:style w:type="paragraph" w:customStyle="1" w:styleId="WW-Caption1111111111">
    <w:name w:val="WW-Caption1111111111"/>
    <w:basedOn w:val="a"/>
    <w:rsid w:val="006E1299"/>
    <w:pPr>
      <w:suppressLineNumbers/>
      <w:spacing w:before="120"/>
    </w:pPr>
    <w:rPr>
      <w:rFonts w:cs="Mangal"/>
      <w:i/>
      <w:iCs/>
      <w:sz w:val="24"/>
    </w:rPr>
  </w:style>
  <w:style w:type="paragraph" w:customStyle="1" w:styleId="101">
    <w:name w:val="Λεζάντα10"/>
    <w:basedOn w:val="a"/>
    <w:rsid w:val="006E1299"/>
    <w:pPr>
      <w:suppressLineNumbers/>
      <w:spacing w:before="120"/>
    </w:pPr>
    <w:rPr>
      <w:rFonts w:cs="Mangal"/>
      <w:i/>
      <w:iCs/>
      <w:sz w:val="24"/>
    </w:rPr>
  </w:style>
  <w:style w:type="paragraph" w:customStyle="1" w:styleId="WW-Caption11111111111">
    <w:name w:val="WW-Caption11111111111"/>
    <w:basedOn w:val="a"/>
    <w:rsid w:val="006E1299"/>
    <w:pPr>
      <w:suppressLineNumbers/>
      <w:spacing w:before="120"/>
    </w:pPr>
    <w:rPr>
      <w:rFonts w:cs="Mangal"/>
      <w:i/>
      <w:iCs/>
      <w:sz w:val="24"/>
    </w:rPr>
  </w:style>
  <w:style w:type="paragraph" w:customStyle="1" w:styleId="WW-Caption111111111111">
    <w:name w:val="WW-Caption111111111111"/>
    <w:basedOn w:val="a"/>
    <w:rsid w:val="006E1299"/>
    <w:pPr>
      <w:suppressLineNumbers/>
      <w:spacing w:before="120"/>
    </w:pPr>
    <w:rPr>
      <w:rFonts w:cs="Mangal"/>
      <w:i/>
      <w:iCs/>
      <w:sz w:val="24"/>
    </w:rPr>
  </w:style>
  <w:style w:type="paragraph" w:customStyle="1" w:styleId="WW-Caption1111111111111">
    <w:name w:val="WW-Caption1111111111111"/>
    <w:basedOn w:val="a"/>
    <w:rsid w:val="006E1299"/>
    <w:pPr>
      <w:suppressLineNumbers/>
      <w:spacing w:before="120"/>
    </w:pPr>
    <w:rPr>
      <w:rFonts w:cs="Mangal"/>
      <w:i/>
      <w:iCs/>
      <w:sz w:val="24"/>
    </w:rPr>
  </w:style>
  <w:style w:type="paragraph" w:customStyle="1" w:styleId="WW-Caption11111111111111">
    <w:name w:val="WW-Caption11111111111111"/>
    <w:basedOn w:val="a"/>
    <w:rsid w:val="006E1299"/>
    <w:pPr>
      <w:suppressLineNumbers/>
      <w:spacing w:before="120"/>
    </w:pPr>
    <w:rPr>
      <w:rFonts w:cs="Mangal"/>
      <w:i/>
      <w:iCs/>
      <w:sz w:val="24"/>
    </w:rPr>
  </w:style>
  <w:style w:type="paragraph" w:customStyle="1" w:styleId="Bullet">
    <w:name w:val="Bullet"/>
    <w:basedOn w:val="a"/>
    <w:rsid w:val="006E1299"/>
    <w:pPr>
      <w:numPr>
        <w:numId w:val="13"/>
      </w:numPr>
      <w:spacing w:after="100"/>
    </w:pPr>
    <w:rPr>
      <w:rFonts w:eastAsia="MS Mincho"/>
      <w:lang w:val="en-US" w:eastAsia="ja-JP"/>
    </w:rPr>
  </w:style>
  <w:style w:type="paragraph" w:customStyle="1" w:styleId="16">
    <w:name w:val="Ημερομηνία1"/>
    <w:basedOn w:val="a"/>
    <w:next w:val="a"/>
    <w:rsid w:val="006E1299"/>
    <w:pPr>
      <w:spacing w:after="100"/>
    </w:pPr>
    <w:rPr>
      <w:rFonts w:eastAsia="MS Mincho"/>
      <w:lang w:val="en-US" w:eastAsia="ja-JP"/>
    </w:rPr>
  </w:style>
  <w:style w:type="paragraph" w:customStyle="1" w:styleId="DocTitle">
    <w:name w:val="Doc Title"/>
    <w:basedOn w:val="1"/>
    <w:rsid w:val="006E1299"/>
  </w:style>
  <w:style w:type="paragraph" w:customStyle="1" w:styleId="inserttext">
    <w:name w:val="insert text"/>
    <w:basedOn w:val="a"/>
    <w:rsid w:val="006E1299"/>
    <w:pPr>
      <w:spacing w:after="100"/>
      <w:ind w:left="794"/>
    </w:pPr>
    <w:rPr>
      <w:rFonts w:eastAsia="MS Mincho"/>
      <w:lang w:val="en-US" w:eastAsia="ja-JP"/>
    </w:rPr>
  </w:style>
  <w:style w:type="paragraph" w:styleId="af2">
    <w:name w:val="footer"/>
    <w:basedOn w:val="a"/>
    <w:uiPriority w:val="99"/>
    <w:rsid w:val="006E1299"/>
    <w:pPr>
      <w:spacing w:after="100"/>
    </w:pPr>
    <w:rPr>
      <w:rFonts w:eastAsia="MS Mincho"/>
      <w:lang w:val="en-US" w:eastAsia="ja-JP"/>
    </w:rPr>
  </w:style>
  <w:style w:type="paragraph" w:styleId="af3">
    <w:name w:val="header"/>
    <w:aliases w:val="hd,ho,header odd,Header Titlos Prosforas"/>
    <w:basedOn w:val="a"/>
    <w:rsid w:val="006E1299"/>
  </w:style>
  <w:style w:type="paragraph" w:customStyle="1" w:styleId="17">
    <w:name w:val="Κείμενο πλαισίου1"/>
    <w:basedOn w:val="a"/>
    <w:rsid w:val="006E1299"/>
    <w:rPr>
      <w:sz w:val="16"/>
      <w:szCs w:val="16"/>
    </w:rPr>
  </w:style>
  <w:style w:type="paragraph" w:customStyle="1" w:styleId="CommentText1">
    <w:name w:val="Comment Text1"/>
    <w:basedOn w:val="a"/>
    <w:rsid w:val="006E1299"/>
    <w:rPr>
      <w:sz w:val="20"/>
      <w:szCs w:val="20"/>
    </w:rPr>
  </w:style>
  <w:style w:type="paragraph" w:customStyle="1" w:styleId="CommentSubject1">
    <w:name w:val="Comment Subject1"/>
    <w:basedOn w:val="CommentText1"/>
    <w:next w:val="CommentText1"/>
    <w:rsid w:val="006E1299"/>
    <w:rPr>
      <w:b/>
      <w:bCs/>
    </w:rPr>
  </w:style>
  <w:style w:type="paragraph" w:customStyle="1" w:styleId="18">
    <w:name w:val="Αναθεώρηση1"/>
    <w:rsid w:val="006E1299"/>
    <w:pPr>
      <w:suppressAutoHyphens/>
    </w:pPr>
    <w:rPr>
      <w:sz w:val="24"/>
      <w:szCs w:val="24"/>
      <w:lang w:val="en-GB" w:eastAsia="zh-CN"/>
    </w:rPr>
  </w:style>
  <w:style w:type="paragraph" w:customStyle="1" w:styleId="western">
    <w:name w:val="western"/>
    <w:basedOn w:val="a"/>
    <w:rsid w:val="006E1299"/>
    <w:pPr>
      <w:spacing w:before="280" w:after="200"/>
    </w:pPr>
    <w:rPr>
      <w:rFonts w:ascii="Arial Unicode MS" w:eastAsia="Arial Unicode MS" w:hAnsi="Arial Unicode MS" w:cs="Arial Unicode MS"/>
    </w:rPr>
  </w:style>
  <w:style w:type="paragraph" w:customStyle="1" w:styleId="19">
    <w:name w:val="Παράγραφος λίστας1"/>
    <w:basedOn w:val="a"/>
    <w:rsid w:val="006E1299"/>
    <w:pPr>
      <w:spacing w:after="200"/>
      <w:ind w:left="720"/>
      <w:contextualSpacing/>
    </w:pPr>
  </w:style>
  <w:style w:type="paragraph" w:styleId="af4">
    <w:name w:val="footnote text"/>
    <w:basedOn w:val="a"/>
    <w:link w:val="Char2"/>
    <w:rsid w:val="006E1299"/>
    <w:pPr>
      <w:spacing w:after="0"/>
      <w:ind w:left="425" w:hanging="425"/>
    </w:pPr>
    <w:rPr>
      <w:sz w:val="18"/>
      <w:szCs w:val="20"/>
      <w:lang w:val="en-IE"/>
    </w:rPr>
  </w:style>
  <w:style w:type="paragraph" w:styleId="1a">
    <w:name w:val="toc 1"/>
    <w:basedOn w:val="a"/>
    <w:next w:val="a"/>
    <w:uiPriority w:val="39"/>
    <w:rsid w:val="006E1299"/>
    <w:pPr>
      <w:spacing w:before="120"/>
      <w:jc w:val="left"/>
    </w:pPr>
    <w:rPr>
      <w:b/>
      <w:bCs/>
      <w:caps/>
      <w:sz w:val="20"/>
      <w:szCs w:val="20"/>
    </w:rPr>
  </w:style>
  <w:style w:type="paragraph" w:styleId="25">
    <w:name w:val="toc 2"/>
    <w:basedOn w:val="a"/>
    <w:next w:val="a"/>
    <w:uiPriority w:val="39"/>
    <w:rsid w:val="006E1299"/>
    <w:pPr>
      <w:spacing w:after="0"/>
      <w:ind w:left="220"/>
      <w:jc w:val="left"/>
    </w:pPr>
    <w:rPr>
      <w:smallCaps/>
      <w:sz w:val="20"/>
      <w:szCs w:val="20"/>
    </w:rPr>
  </w:style>
  <w:style w:type="paragraph" w:styleId="31">
    <w:name w:val="toc 3"/>
    <w:basedOn w:val="a"/>
    <w:next w:val="a"/>
    <w:uiPriority w:val="39"/>
    <w:rsid w:val="006E1299"/>
    <w:pPr>
      <w:spacing w:after="0"/>
      <w:ind w:left="440"/>
      <w:jc w:val="left"/>
    </w:pPr>
    <w:rPr>
      <w:i/>
      <w:iCs/>
      <w:sz w:val="20"/>
      <w:szCs w:val="20"/>
    </w:rPr>
  </w:style>
  <w:style w:type="paragraph" w:styleId="40">
    <w:name w:val="toc 4"/>
    <w:basedOn w:val="a"/>
    <w:next w:val="a"/>
    <w:uiPriority w:val="39"/>
    <w:rsid w:val="006E1299"/>
    <w:pPr>
      <w:spacing w:after="0"/>
      <w:ind w:left="660"/>
      <w:jc w:val="left"/>
    </w:pPr>
    <w:rPr>
      <w:sz w:val="18"/>
      <w:szCs w:val="18"/>
    </w:rPr>
  </w:style>
  <w:style w:type="paragraph" w:styleId="50">
    <w:name w:val="toc 5"/>
    <w:basedOn w:val="a"/>
    <w:next w:val="a"/>
    <w:uiPriority w:val="39"/>
    <w:rsid w:val="006E1299"/>
    <w:pPr>
      <w:spacing w:after="0"/>
      <w:ind w:left="880"/>
      <w:jc w:val="left"/>
    </w:pPr>
    <w:rPr>
      <w:sz w:val="18"/>
      <w:szCs w:val="18"/>
    </w:rPr>
  </w:style>
  <w:style w:type="paragraph" w:styleId="60">
    <w:name w:val="toc 6"/>
    <w:basedOn w:val="a"/>
    <w:next w:val="a"/>
    <w:uiPriority w:val="39"/>
    <w:rsid w:val="006E1299"/>
    <w:pPr>
      <w:spacing w:after="0"/>
      <w:ind w:left="1100"/>
      <w:jc w:val="left"/>
    </w:pPr>
    <w:rPr>
      <w:sz w:val="18"/>
      <w:szCs w:val="18"/>
    </w:rPr>
  </w:style>
  <w:style w:type="paragraph" w:styleId="70">
    <w:name w:val="toc 7"/>
    <w:basedOn w:val="a"/>
    <w:next w:val="a"/>
    <w:uiPriority w:val="39"/>
    <w:rsid w:val="006E1299"/>
    <w:pPr>
      <w:spacing w:after="0"/>
      <w:ind w:left="1320"/>
      <w:jc w:val="left"/>
    </w:pPr>
    <w:rPr>
      <w:sz w:val="18"/>
      <w:szCs w:val="18"/>
    </w:rPr>
  </w:style>
  <w:style w:type="paragraph" w:styleId="80">
    <w:name w:val="toc 8"/>
    <w:basedOn w:val="a"/>
    <w:next w:val="a"/>
    <w:uiPriority w:val="39"/>
    <w:rsid w:val="006E1299"/>
    <w:pPr>
      <w:spacing w:after="0"/>
      <w:ind w:left="1540"/>
      <w:jc w:val="left"/>
    </w:pPr>
    <w:rPr>
      <w:sz w:val="18"/>
      <w:szCs w:val="18"/>
    </w:rPr>
  </w:style>
  <w:style w:type="paragraph" w:styleId="90">
    <w:name w:val="toc 9"/>
    <w:basedOn w:val="a"/>
    <w:next w:val="a"/>
    <w:uiPriority w:val="39"/>
    <w:rsid w:val="006E1299"/>
    <w:pPr>
      <w:spacing w:after="0"/>
      <w:ind w:left="1760"/>
      <w:jc w:val="left"/>
    </w:pPr>
    <w:rPr>
      <w:sz w:val="18"/>
      <w:szCs w:val="18"/>
    </w:rPr>
  </w:style>
  <w:style w:type="paragraph" w:customStyle="1" w:styleId="Style1">
    <w:name w:val="Style1"/>
    <w:basedOn w:val="DocTitle"/>
    <w:rsid w:val="006E1299"/>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E1299"/>
    <w:rPr>
      <w:rFonts w:ascii="Calibri" w:hAnsi="Calibri" w:cs="Calibri"/>
      <w:lang w:val="el-GR"/>
    </w:rPr>
  </w:style>
  <w:style w:type="paragraph" w:styleId="af5">
    <w:name w:val="endnote text"/>
    <w:basedOn w:val="a"/>
    <w:link w:val="Char3"/>
    <w:rsid w:val="006E1299"/>
    <w:rPr>
      <w:sz w:val="20"/>
      <w:szCs w:val="20"/>
    </w:rPr>
  </w:style>
  <w:style w:type="paragraph" w:customStyle="1" w:styleId="Default">
    <w:name w:val="Default"/>
    <w:rsid w:val="006E1299"/>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E1299"/>
  </w:style>
  <w:style w:type="paragraph" w:styleId="af7">
    <w:name w:val="Body Text Indent"/>
    <w:basedOn w:val="a"/>
    <w:rsid w:val="006E1299"/>
    <w:pPr>
      <w:ind w:firstLine="1134"/>
    </w:pPr>
    <w:rPr>
      <w:rFonts w:ascii="Arial" w:hAnsi="Arial" w:cs="Arial"/>
    </w:rPr>
  </w:style>
  <w:style w:type="paragraph" w:customStyle="1" w:styleId="normalwithoutspacing">
    <w:name w:val="normal_without_spacing"/>
    <w:basedOn w:val="a"/>
    <w:rsid w:val="006E1299"/>
    <w:pPr>
      <w:spacing w:after="60"/>
    </w:pPr>
    <w:rPr>
      <w:lang w:val="el-GR"/>
    </w:rPr>
  </w:style>
  <w:style w:type="paragraph" w:customStyle="1" w:styleId="foothanging">
    <w:name w:val="foot_hanging"/>
    <w:basedOn w:val="af4"/>
    <w:rsid w:val="006E1299"/>
    <w:pPr>
      <w:ind w:left="426" w:hanging="426"/>
    </w:pPr>
    <w:rPr>
      <w:szCs w:val="18"/>
    </w:rPr>
  </w:style>
  <w:style w:type="paragraph" w:customStyle="1" w:styleId="-HTML1">
    <w:name w:val="Προ-διαμορφωμένο HTML1"/>
    <w:basedOn w:val="a"/>
    <w:rsid w:val="006E1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E1299"/>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6E1299"/>
    <w:pPr>
      <w:suppressAutoHyphens w:val="0"/>
      <w:spacing w:line="312" w:lineRule="auto"/>
      <w:ind w:left="283"/>
    </w:pPr>
    <w:rPr>
      <w:rFonts w:cs="Times New Roman"/>
      <w:sz w:val="16"/>
      <w:szCs w:val="16"/>
    </w:rPr>
  </w:style>
  <w:style w:type="paragraph" w:customStyle="1" w:styleId="1b">
    <w:name w:val="Χωρίς διάστιχο1"/>
    <w:rsid w:val="006E1299"/>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6E1299"/>
    <w:pPr>
      <w:suppressLineNumbers/>
    </w:pPr>
  </w:style>
  <w:style w:type="paragraph" w:customStyle="1" w:styleId="af9">
    <w:name w:val="Επικεφαλίδα πίνακα"/>
    <w:basedOn w:val="af8"/>
    <w:rsid w:val="006E1299"/>
    <w:pPr>
      <w:jc w:val="center"/>
    </w:pPr>
    <w:rPr>
      <w:b/>
      <w:bCs/>
    </w:rPr>
  </w:style>
  <w:style w:type="paragraph" w:customStyle="1" w:styleId="footers">
    <w:name w:val="footers"/>
    <w:basedOn w:val="foothanging"/>
    <w:rsid w:val="006E1299"/>
  </w:style>
  <w:style w:type="paragraph" w:customStyle="1" w:styleId="Standard">
    <w:name w:val="Standard"/>
    <w:rsid w:val="006E1299"/>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6E1299"/>
    <w:pPr>
      <w:spacing w:after="120"/>
    </w:pPr>
  </w:style>
  <w:style w:type="paragraph" w:customStyle="1" w:styleId="Footnote">
    <w:name w:val="Footnote"/>
    <w:basedOn w:val="Standard"/>
    <w:rsid w:val="006E1299"/>
    <w:pPr>
      <w:suppressLineNumbers/>
      <w:ind w:left="283" w:hanging="283"/>
    </w:pPr>
    <w:rPr>
      <w:sz w:val="20"/>
      <w:szCs w:val="20"/>
    </w:rPr>
  </w:style>
  <w:style w:type="paragraph" w:customStyle="1" w:styleId="311">
    <w:name w:val="Σώμα κείμενου 31"/>
    <w:basedOn w:val="a"/>
    <w:rsid w:val="006E1299"/>
    <w:rPr>
      <w:sz w:val="16"/>
      <w:szCs w:val="16"/>
    </w:rPr>
  </w:style>
  <w:style w:type="paragraph" w:customStyle="1" w:styleId="fooot">
    <w:name w:val="fooot"/>
    <w:basedOn w:val="footers"/>
    <w:rsid w:val="006E1299"/>
  </w:style>
  <w:style w:type="paragraph" w:styleId="afa">
    <w:name w:val="Balloon Text"/>
    <w:basedOn w:val="a"/>
    <w:rsid w:val="006E1299"/>
    <w:pPr>
      <w:spacing w:after="0"/>
    </w:pPr>
    <w:rPr>
      <w:sz w:val="16"/>
      <w:szCs w:val="16"/>
    </w:rPr>
  </w:style>
  <w:style w:type="paragraph" w:customStyle="1" w:styleId="1c">
    <w:name w:val="Κείμενο σχολίου1"/>
    <w:basedOn w:val="a"/>
    <w:rsid w:val="006E1299"/>
    <w:rPr>
      <w:sz w:val="20"/>
      <w:szCs w:val="20"/>
    </w:rPr>
  </w:style>
  <w:style w:type="paragraph" w:styleId="afb">
    <w:name w:val="annotation subject"/>
    <w:basedOn w:val="1c"/>
    <w:next w:val="1c"/>
    <w:rsid w:val="006E1299"/>
    <w:rPr>
      <w:b/>
      <w:bCs/>
    </w:rPr>
  </w:style>
  <w:style w:type="paragraph" w:styleId="-HTML">
    <w:name w:val="HTML Preformatted"/>
    <w:basedOn w:val="a"/>
    <w:uiPriority w:val="99"/>
    <w:rsid w:val="006E1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6E1299"/>
    <w:pPr>
      <w:suppressAutoHyphens/>
    </w:pPr>
    <w:rPr>
      <w:rFonts w:ascii="Calibri" w:hAnsi="Calibri" w:cs="Calibri"/>
      <w:sz w:val="22"/>
      <w:szCs w:val="24"/>
      <w:lang w:val="en-GB" w:eastAsia="zh-CN"/>
    </w:rPr>
  </w:style>
  <w:style w:type="paragraph" w:customStyle="1" w:styleId="21">
    <w:name w:val="Λίστα με κουκκίδες 21"/>
    <w:basedOn w:val="a"/>
    <w:rsid w:val="006E1299"/>
    <w:pPr>
      <w:numPr>
        <w:numId w:val="12"/>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1"/>
    <w:rsid w:val="006E1299"/>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18"/>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24"/>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26"/>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1"/>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d">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PlainParagraph">
    <w:name w:val="Plain Paragraph"/>
    <w:basedOn w:val="a"/>
    <w:link w:val="PlainParagraphChar"/>
    <w:uiPriority w:val="1"/>
    <w:qFormat/>
    <w:rsid w:val="11E90C04"/>
    <w:pPr>
      <w:spacing w:line="300" w:lineRule="atLeast"/>
    </w:pPr>
    <w:rPr>
      <w:sz w:val="20"/>
      <w:szCs w:val="20"/>
      <w:lang w:val="el-GR" w:eastAsia="en-GB"/>
    </w:rPr>
  </w:style>
  <w:style w:type="character" w:customStyle="1" w:styleId="PlainParagraphChar">
    <w:name w:val="Plain Paragraph Char"/>
    <w:basedOn w:val="a0"/>
    <w:link w:val="PlainParagraph"/>
    <w:uiPriority w:val="1"/>
    <w:rsid w:val="11E90C04"/>
    <w:rPr>
      <w:rFonts w:ascii="Tahoma" w:eastAsia="Times New Roman" w:hAnsi="Tahoma" w:cs="Tahoma"/>
      <w:lang w:eastAsia="en-GB"/>
    </w:rPr>
  </w:style>
  <w:style w:type="table" w:styleId="aff5">
    <w:name w:val="Table Theme"/>
    <w:basedOn w:val="a1"/>
    <w:uiPriority w:val="99"/>
    <w:rsid w:val="000F227F"/>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character" w:customStyle="1" w:styleId="UnresolvedMention5">
    <w:name w:val="Unresolved Mention5"/>
    <w:basedOn w:val="a0"/>
    <w:uiPriority w:val="99"/>
    <w:semiHidden/>
    <w:unhideWhenUsed/>
    <w:rsid w:val="003F3444"/>
    <w:rPr>
      <w:color w:val="605E5C"/>
      <w:shd w:val="clear" w:color="auto" w:fill="E1DFDD"/>
    </w:rPr>
  </w:style>
  <w:style w:type="character" w:styleId="aff6">
    <w:name w:val="Unresolved Mention"/>
    <w:basedOn w:val="a0"/>
    <w:uiPriority w:val="99"/>
    <w:semiHidden/>
    <w:unhideWhenUsed/>
    <w:rsid w:val="002E49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36747">
      <w:bodyDiv w:val="1"/>
      <w:marLeft w:val="0"/>
      <w:marRight w:val="0"/>
      <w:marTop w:val="0"/>
      <w:marBottom w:val="0"/>
      <w:divBdr>
        <w:top w:val="none" w:sz="0" w:space="0" w:color="auto"/>
        <w:left w:val="none" w:sz="0" w:space="0" w:color="auto"/>
        <w:bottom w:val="none" w:sz="0" w:space="0" w:color="auto"/>
        <w:right w:val="none" w:sz="0" w:space="0" w:color="auto"/>
      </w:divBdr>
      <w:divsChild>
        <w:div w:id="389966338">
          <w:marLeft w:val="0"/>
          <w:marRight w:val="0"/>
          <w:marTop w:val="0"/>
          <w:marBottom w:val="0"/>
          <w:divBdr>
            <w:top w:val="none" w:sz="0" w:space="0" w:color="auto"/>
            <w:left w:val="none" w:sz="0" w:space="0" w:color="auto"/>
            <w:bottom w:val="none" w:sz="0" w:space="0" w:color="auto"/>
            <w:right w:val="none" w:sz="0" w:space="0" w:color="auto"/>
          </w:divBdr>
        </w:div>
        <w:div w:id="1729913456">
          <w:marLeft w:val="0"/>
          <w:marRight w:val="0"/>
          <w:marTop w:val="0"/>
          <w:marBottom w:val="0"/>
          <w:divBdr>
            <w:top w:val="none" w:sz="0" w:space="0" w:color="auto"/>
            <w:left w:val="none" w:sz="0" w:space="0" w:color="auto"/>
            <w:bottom w:val="none" w:sz="0" w:space="0" w:color="auto"/>
            <w:right w:val="none" w:sz="0" w:space="0" w:color="auto"/>
          </w:divBdr>
        </w:div>
      </w:divsChild>
    </w:div>
    <w:div w:id="177740580">
      <w:bodyDiv w:val="1"/>
      <w:marLeft w:val="0"/>
      <w:marRight w:val="0"/>
      <w:marTop w:val="0"/>
      <w:marBottom w:val="0"/>
      <w:divBdr>
        <w:top w:val="none" w:sz="0" w:space="0" w:color="auto"/>
        <w:left w:val="none" w:sz="0" w:space="0" w:color="auto"/>
        <w:bottom w:val="none" w:sz="0" w:space="0" w:color="auto"/>
        <w:right w:val="none" w:sz="0" w:space="0" w:color="auto"/>
      </w:divBdr>
    </w:div>
    <w:div w:id="18043735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08696381">
      <w:bodyDiv w:val="1"/>
      <w:marLeft w:val="0"/>
      <w:marRight w:val="0"/>
      <w:marTop w:val="0"/>
      <w:marBottom w:val="0"/>
      <w:divBdr>
        <w:top w:val="none" w:sz="0" w:space="0" w:color="auto"/>
        <w:left w:val="none" w:sz="0" w:space="0" w:color="auto"/>
        <w:bottom w:val="none" w:sz="0" w:space="0" w:color="auto"/>
        <w:right w:val="none" w:sz="0" w:space="0" w:color="auto"/>
      </w:divBdr>
    </w:div>
    <w:div w:id="419522708">
      <w:bodyDiv w:val="1"/>
      <w:marLeft w:val="0"/>
      <w:marRight w:val="0"/>
      <w:marTop w:val="0"/>
      <w:marBottom w:val="0"/>
      <w:divBdr>
        <w:top w:val="none" w:sz="0" w:space="0" w:color="auto"/>
        <w:left w:val="none" w:sz="0" w:space="0" w:color="auto"/>
        <w:bottom w:val="none" w:sz="0" w:space="0" w:color="auto"/>
        <w:right w:val="none" w:sz="0" w:space="0" w:color="auto"/>
      </w:divBdr>
      <w:divsChild>
        <w:div w:id="762992195">
          <w:marLeft w:val="0"/>
          <w:marRight w:val="0"/>
          <w:marTop w:val="0"/>
          <w:marBottom w:val="0"/>
          <w:divBdr>
            <w:top w:val="none" w:sz="0" w:space="0" w:color="auto"/>
            <w:left w:val="none" w:sz="0" w:space="0" w:color="auto"/>
            <w:bottom w:val="none" w:sz="0" w:space="0" w:color="auto"/>
            <w:right w:val="none" w:sz="0" w:space="0" w:color="auto"/>
          </w:divBdr>
        </w:div>
        <w:div w:id="1820463807">
          <w:marLeft w:val="0"/>
          <w:marRight w:val="0"/>
          <w:marTop w:val="0"/>
          <w:marBottom w:val="0"/>
          <w:divBdr>
            <w:top w:val="none" w:sz="0" w:space="0" w:color="auto"/>
            <w:left w:val="none" w:sz="0" w:space="0" w:color="auto"/>
            <w:bottom w:val="none" w:sz="0" w:space="0" w:color="auto"/>
            <w:right w:val="none" w:sz="0" w:space="0" w:color="auto"/>
          </w:divBdr>
        </w:div>
        <w:div w:id="980353949">
          <w:marLeft w:val="0"/>
          <w:marRight w:val="0"/>
          <w:marTop w:val="0"/>
          <w:marBottom w:val="0"/>
          <w:divBdr>
            <w:top w:val="none" w:sz="0" w:space="0" w:color="auto"/>
            <w:left w:val="none" w:sz="0" w:space="0" w:color="auto"/>
            <w:bottom w:val="none" w:sz="0" w:space="0" w:color="auto"/>
            <w:right w:val="none" w:sz="0" w:space="0" w:color="auto"/>
          </w:divBdr>
        </w:div>
        <w:div w:id="1028678415">
          <w:marLeft w:val="0"/>
          <w:marRight w:val="0"/>
          <w:marTop w:val="0"/>
          <w:marBottom w:val="0"/>
          <w:divBdr>
            <w:top w:val="none" w:sz="0" w:space="0" w:color="auto"/>
            <w:left w:val="none" w:sz="0" w:space="0" w:color="auto"/>
            <w:bottom w:val="none" w:sz="0" w:space="0" w:color="auto"/>
            <w:right w:val="none" w:sz="0" w:space="0" w:color="auto"/>
          </w:divBdr>
        </w:div>
        <w:div w:id="559366200">
          <w:marLeft w:val="0"/>
          <w:marRight w:val="0"/>
          <w:marTop w:val="0"/>
          <w:marBottom w:val="0"/>
          <w:divBdr>
            <w:top w:val="none" w:sz="0" w:space="0" w:color="auto"/>
            <w:left w:val="none" w:sz="0" w:space="0" w:color="auto"/>
            <w:bottom w:val="none" w:sz="0" w:space="0" w:color="auto"/>
            <w:right w:val="none" w:sz="0" w:space="0" w:color="auto"/>
          </w:divBdr>
        </w:div>
        <w:div w:id="2143695397">
          <w:marLeft w:val="0"/>
          <w:marRight w:val="0"/>
          <w:marTop w:val="0"/>
          <w:marBottom w:val="0"/>
          <w:divBdr>
            <w:top w:val="none" w:sz="0" w:space="0" w:color="auto"/>
            <w:left w:val="none" w:sz="0" w:space="0" w:color="auto"/>
            <w:bottom w:val="none" w:sz="0" w:space="0" w:color="auto"/>
            <w:right w:val="none" w:sz="0" w:space="0" w:color="auto"/>
          </w:divBdr>
        </w:div>
        <w:div w:id="1654214875">
          <w:marLeft w:val="0"/>
          <w:marRight w:val="0"/>
          <w:marTop w:val="0"/>
          <w:marBottom w:val="0"/>
          <w:divBdr>
            <w:top w:val="none" w:sz="0" w:space="0" w:color="auto"/>
            <w:left w:val="none" w:sz="0" w:space="0" w:color="auto"/>
            <w:bottom w:val="none" w:sz="0" w:space="0" w:color="auto"/>
            <w:right w:val="none" w:sz="0" w:space="0" w:color="auto"/>
          </w:divBdr>
        </w:div>
        <w:div w:id="264968289">
          <w:marLeft w:val="0"/>
          <w:marRight w:val="0"/>
          <w:marTop w:val="0"/>
          <w:marBottom w:val="0"/>
          <w:divBdr>
            <w:top w:val="none" w:sz="0" w:space="0" w:color="auto"/>
            <w:left w:val="none" w:sz="0" w:space="0" w:color="auto"/>
            <w:bottom w:val="none" w:sz="0" w:space="0" w:color="auto"/>
            <w:right w:val="none" w:sz="0" w:space="0" w:color="auto"/>
          </w:divBdr>
        </w:div>
        <w:div w:id="366493450">
          <w:marLeft w:val="0"/>
          <w:marRight w:val="0"/>
          <w:marTop w:val="0"/>
          <w:marBottom w:val="0"/>
          <w:divBdr>
            <w:top w:val="none" w:sz="0" w:space="0" w:color="auto"/>
            <w:left w:val="none" w:sz="0" w:space="0" w:color="auto"/>
            <w:bottom w:val="none" w:sz="0" w:space="0" w:color="auto"/>
            <w:right w:val="none" w:sz="0" w:space="0" w:color="auto"/>
          </w:divBdr>
        </w:div>
        <w:div w:id="2057703997">
          <w:marLeft w:val="0"/>
          <w:marRight w:val="0"/>
          <w:marTop w:val="0"/>
          <w:marBottom w:val="0"/>
          <w:divBdr>
            <w:top w:val="none" w:sz="0" w:space="0" w:color="auto"/>
            <w:left w:val="none" w:sz="0" w:space="0" w:color="auto"/>
            <w:bottom w:val="none" w:sz="0" w:space="0" w:color="auto"/>
            <w:right w:val="none" w:sz="0" w:space="0" w:color="auto"/>
          </w:divBdr>
        </w:div>
        <w:div w:id="215358313">
          <w:marLeft w:val="0"/>
          <w:marRight w:val="0"/>
          <w:marTop w:val="0"/>
          <w:marBottom w:val="0"/>
          <w:divBdr>
            <w:top w:val="none" w:sz="0" w:space="0" w:color="auto"/>
            <w:left w:val="none" w:sz="0" w:space="0" w:color="auto"/>
            <w:bottom w:val="none" w:sz="0" w:space="0" w:color="auto"/>
            <w:right w:val="none" w:sz="0" w:space="0" w:color="auto"/>
          </w:divBdr>
        </w:div>
        <w:div w:id="1610970539">
          <w:marLeft w:val="0"/>
          <w:marRight w:val="0"/>
          <w:marTop w:val="0"/>
          <w:marBottom w:val="0"/>
          <w:divBdr>
            <w:top w:val="none" w:sz="0" w:space="0" w:color="auto"/>
            <w:left w:val="none" w:sz="0" w:space="0" w:color="auto"/>
            <w:bottom w:val="none" w:sz="0" w:space="0" w:color="auto"/>
            <w:right w:val="none" w:sz="0" w:space="0" w:color="auto"/>
          </w:divBdr>
        </w:div>
        <w:div w:id="499009522">
          <w:marLeft w:val="0"/>
          <w:marRight w:val="0"/>
          <w:marTop w:val="0"/>
          <w:marBottom w:val="0"/>
          <w:divBdr>
            <w:top w:val="none" w:sz="0" w:space="0" w:color="auto"/>
            <w:left w:val="none" w:sz="0" w:space="0" w:color="auto"/>
            <w:bottom w:val="none" w:sz="0" w:space="0" w:color="auto"/>
            <w:right w:val="none" w:sz="0" w:space="0" w:color="auto"/>
          </w:divBdr>
        </w:div>
        <w:div w:id="1532380780">
          <w:marLeft w:val="0"/>
          <w:marRight w:val="0"/>
          <w:marTop w:val="0"/>
          <w:marBottom w:val="0"/>
          <w:divBdr>
            <w:top w:val="none" w:sz="0" w:space="0" w:color="auto"/>
            <w:left w:val="none" w:sz="0" w:space="0" w:color="auto"/>
            <w:bottom w:val="none" w:sz="0" w:space="0" w:color="auto"/>
            <w:right w:val="none" w:sz="0" w:space="0" w:color="auto"/>
          </w:divBdr>
        </w:div>
        <w:div w:id="1646273917">
          <w:marLeft w:val="0"/>
          <w:marRight w:val="0"/>
          <w:marTop w:val="0"/>
          <w:marBottom w:val="0"/>
          <w:divBdr>
            <w:top w:val="none" w:sz="0" w:space="0" w:color="auto"/>
            <w:left w:val="none" w:sz="0" w:space="0" w:color="auto"/>
            <w:bottom w:val="none" w:sz="0" w:space="0" w:color="auto"/>
            <w:right w:val="none" w:sz="0" w:space="0" w:color="auto"/>
          </w:divBdr>
        </w:div>
        <w:div w:id="1356073945">
          <w:marLeft w:val="0"/>
          <w:marRight w:val="0"/>
          <w:marTop w:val="0"/>
          <w:marBottom w:val="0"/>
          <w:divBdr>
            <w:top w:val="none" w:sz="0" w:space="0" w:color="auto"/>
            <w:left w:val="none" w:sz="0" w:space="0" w:color="auto"/>
            <w:bottom w:val="none" w:sz="0" w:space="0" w:color="auto"/>
            <w:right w:val="none" w:sz="0" w:space="0" w:color="auto"/>
          </w:divBdr>
        </w:div>
        <w:div w:id="229310959">
          <w:marLeft w:val="0"/>
          <w:marRight w:val="0"/>
          <w:marTop w:val="0"/>
          <w:marBottom w:val="0"/>
          <w:divBdr>
            <w:top w:val="none" w:sz="0" w:space="0" w:color="auto"/>
            <w:left w:val="none" w:sz="0" w:space="0" w:color="auto"/>
            <w:bottom w:val="none" w:sz="0" w:space="0" w:color="auto"/>
            <w:right w:val="none" w:sz="0" w:space="0" w:color="auto"/>
          </w:divBdr>
        </w:div>
        <w:div w:id="479158286">
          <w:marLeft w:val="0"/>
          <w:marRight w:val="0"/>
          <w:marTop w:val="0"/>
          <w:marBottom w:val="0"/>
          <w:divBdr>
            <w:top w:val="none" w:sz="0" w:space="0" w:color="auto"/>
            <w:left w:val="none" w:sz="0" w:space="0" w:color="auto"/>
            <w:bottom w:val="none" w:sz="0" w:space="0" w:color="auto"/>
            <w:right w:val="none" w:sz="0" w:space="0" w:color="auto"/>
          </w:divBdr>
        </w:div>
      </w:divsChild>
    </w:div>
    <w:div w:id="428084368">
      <w:bodyDiv w:val="1"/>
      <w:marLeft w:val="0"/>
      <w:marRight w:val="0"/>
      <w:marTop w:val="0"/>
      <w:marBottom w:val="0"/>
      <w:divBdr>
        <w:top w:val="none" w:sz="0" w:space="0" w:color="auto"/>
        <w:left w:val="none" w:sz="0" w:space="0" w:color="auto"/>
        <w:bottom w:val="none" w:sz="0" w:space="0" w:color="auto"/>
        <w:right w:val="none" w:sz="0" w:space="0" w:color="auto"/>
      </w:divBdr>
      <w:divsChild>
        <w:div w:id="17004776">
          <w:marLeft w:val="0"/>
          <w:marRight w:val="0"/>
          <w:marTop w:val="0"/>
          <w:marBottom w:val="0"/>
          <w:divBdr>
            <w:top w:val="none" w:sz="0" w:space="0" w:color="auto"/>
            <w:left w:val="none" w:sz="0" w:space="0" w:color="auto"/>
            <w:bottom w:val="none" w:sz="0" w:space="0" w:color="auto"/>
            <w:right w:val="none" w:sz="0" w:space="0" w:color="auto"/>
          </w:divBdr>
        </w:div>
        <w:div w:id="1822235394">
          <w:marLeft w:val="0"/>
          <w:marRight w:val="0"/>
          <w:marTop w:val="0"/>
          <w:marBottom w:val="0"/>
          <w:divBdr>
            <w:top w:val="none" w:sz="0" w:space="0" w:color="auto"/>
            <w:left w:val="none" w:sz="0" w:space="0" w:color="auto"/>
            <w:bottom w:val="none" w:sz="0" w:space="0" w:color="auto"/>
            <w:right w:val="none" w:sz="0" w:space="0" w:color="auto"/>
          </w:divBdr>
          <w:divsChild>
            <w:div w:id="710154294">
              <w:marLeft w:val="-75"/>
              <w:marRight w:val="0"/>
              <w:marTop w:val="30"/>
              <w:marBottom w:val="30"/>
              <w:divBdr>
                <w:top w:val="none" w:sz="0" w:space="0" w:color="auto"/>
                <w:left w:val="none" w:sz="0" w:space="0" w:color="auto"/>
                <w:bottom w:val="none" w:sz="0" w:space="0" w:color="auto"/>
                <w:right w:val="none" w:sz="0" w:space="0" w:color="auto"/>
              </w:divBdr>
              <w:divsChild>
                <w:div w:id="1397822109">
                  <w:marLeft w:val="0"/>
                  <w:marRight w:val="0"/>
                  <w:marTop w:val="0"/>
                  <w:marBottom w:val="0"/>
                  <w:divBdr>
                    <w:top w:val="none" w:sz="0" w:space="0" w:color="auto"/>
                    <w:left w:val="none" w:sz="0" w:space="0" w:color="auto"/>
                    <w:bottom w:val="none" w:sz="0" w:space="0" w:color="auto"/>
                    <w:right w:val="none" w:sz="0" w:space="0" w:color="auto"/>
                  </w:divBdr>
                  <w:divsChild>
                    <w:div w:id="186455721">
                      <w:marLeft w:val="0"/>
                      <w:marRight w:val="0"/>
                      <w:marTop w:val="0"/>
                      <w:marBottom w:val="0"/>
                      <w:divBdr>
                        <w:top w:val="none" w:sz="0" w:space="0" w:color="auto"/>
                        <w:left w:val="none" w:sz="0" w:space="0" w:color="auto"/>
                        <w:bottom w:val="none" w:sz="0" w:space="0" w:color="auto"/>
                        <w:right w:val="none" w:sz="0" w:space="0" w:color="auto"/>
                      </w:divBdr>
                    </w:div>
                  </w:divsChild>
                </w:div>
                <w:div w:id="740835991">
                  <w:marLeft w:val="0"/>
                  <w:marRight w:val="0"/>
                  <w:marTop w:val="0"/>
                  <w:marBottom w:val="0"/>
                  <w:divBdr>
                    <w:top w:val="none" w:sz="0" w:space="0" w:color="auto"/>
                    <w:left w:val="none" w:sz="0" w:space="0" w:color="auto"/>
                    <w:bottom w:val="none" w:sz="0" w:space="0" w:color="auto"/>
                    <w:right w:val="none" w:sz="0" w:space="0" w:color="auto"/>
                  </w:divBdr>
                  <w:divsChild>
                    <w:div w:id="440414056">
                      <w:marLeft w:val="0"/>
                      <w:marRight w:val="0"/>
                      <w:marTop w:val="0"/>
                      <w:marBottom w:val="0"/>
                      <w:divBdr>
                        <w:top w:val="none" w:sz="0" w:space="0" w:color="auto"/>
                        <w:left w:val="none" w:sz="0" w:space="0" w:color="auto"/>
                        <w:bottom w:val="none" w:sz="0" w:space="0" w:color="auto"/>
                        <w:right w:val="none" w:sz="0" w:space="0" w:color="auto"/>
                      </w:divBdr>
                    </w:div>
                  </w:divsChild>
                </w:div>
                <w:div w:id="1379282561">
                  <w:marLeft w:val="0"/>
                  <w:marRight w:val="0"/>
                  <w:marTop w:val="0"/>
                  <w:marBottom w:val="0"/>
                  <w:divBdr>
                    <w:top w:val="none" w:sz="0" w:space="0" w:color="auto"/>
                    <w:left w:val="none" w:sz="0" w:space="0" w:color="auto"/>
                    <w:bottom w:val="none" w:sz="0" w:space="0" w:color="auto"/>
                    <w:right w:val="none" w:sz="0" w:space="0" w:color="auto"/>
                  </w:divBdr>
                  <w:divsChild>
                    <w:div w:id="885412141">
                      <w:marLeft w:val="0"/>
                      <w:marRight w:val="0"/>
                      <w:marTop w:val="0"/>
                      <w:marBottom w:val="0"/>
                      <w:divBdr>
                        <w:top w:val="none" w:sz="0" w:space="0" w:color="auto"/>
                        <w:left w:val="none" w:sz="0" w:space="0" w:color="auto"/>
                        <w:bottom w:val="none" w:sz="0" w:space="0" w:color="auto"/>
                        <w:right w:val="none" w:sz="0" w:space="0" w:color="auto"/>
                      </w:divBdr>
                    </w:div>
                  </w:divsChild>
                </w:div>
                <w:div w:id="547303756">
                  <w:marLeft w:val="0"/>
                  <w:marRight w:val="0"/>
                  <w:marTop w:val="0"/>
                  <w:marBottom w:val="0"/>
                  <w:divBdr>
                    <w:top w:val="none" w:sz="0" w:space="0" w:color="auto"/>
                    <w:left w:val="none" w:sz="0" w:space="0" w:color="auto"/>
                    <w:bottom w:val="none" w:sz="0" w:space="0" w:color="auto"/>
                    <w:right w:val="none" w:sz="0" w:space="0" w:color="auto"/>
                  </w:divBdr>
                  <w:divsChild>
                    <w:div w:id="369575272">
                      <w:marLeft w:val="0"/>
                      <w:marRight w:val="0"/>
                      <w:marTop w:val="0"/>
                      <w:marBottom w:val="0"/>
                      <w:divBdr>
                        <w:top w:val="none" w:sz="0" w:space="0" w:color="auto"/>
                        <w:left w:val="none" w:sz="0" w:space="0" w:color="auto"/>
                        <w:bottom w:val="none" w:sz="0" w:space="0" w:color="auto"/>
                        <w:right w:val="none" w:sz="0" w:space="0" w:color="auto"/>
                      </w:divBdr>
                    </w:div>
                    <w:div w:id="1219977547">
                      <w:marLeft w:val="0"/>
                      <w:marRight w:val="0"/>
                      <w:marTop w:val="0"/>
                      <w:marBottom w:val="0"/>
                      <w:divBdr>
                        <w:top w:val="none" w:sz="0" w:space="0" w:color="auto"/>
                        <w:left w:val="none" w:sz="0" w:space="0" w:color="auto"/>
                        <w:bottom w:val="none" w:sz="0" w:space="0" w:color="auto"/>
                        <w:right w:val="none" w:sz="0" w:space="0" w:color="auto"/>
                      </w:divBdr>
                    </w:div>
                  </w:divsChild>
                </w:div>
                <w:div w:id="799230465">
                  <w:marLeft w:val="0"/>
                  <w:marRight w:val="0"/>
                  <w:marTop w:val="0"/>
                  <w:marBottom w:val="0"/>
                  <w:divBdr>
                    <w:top w:val="none" w:sz="0" w:space="0" w:color="auto"/>
                    <w:left w:val="none" w:sz="0" w:space="0" w:color="auto"/>
                    <w:bottom w:val="none" w:sz="0" w:space="0" w:color="auto"/>
                    <w:right w:val="none" w:sz="0" w:space="0" w:color="auto"/>
                  </w:divBdr>
                  <w:divsChild>
                    <w:div w:id="1128546613">
                      <w:marLeft w:val="0"/>
                      <w:marRight w:val="0"/>
                      <w:marTop w:val="0"/>
                      <w:marBottom w:val="0"/>
                      <w:divBdr>
                        <w:top w:val="none" w:sz="0" w:space="0" w:color="auto"/>
                        <w:left w:val="none" w:sz="0" w:space="0" w:color="auto"/>
                        <w:bottom w:val="none" w:sz="0" w:space="0" w:color="auto"/>
                        <w:right w:val="none" w:sz="0" w:space="0" w:color="auto"/>
                      </w:divBdr>
                    </w:div>
                  </w:divsChild>
                </w:div>
                <w:div w:id="1791165421">
                  <w:marLeft w:val="0"/>
                  <w:marRight w:val="0"/>
                  <w:marTop w:val="0"/>
                  <w:marBottom w:val="0"/>
                  <w:divBdr>
                    <w:top w:val="none" w:sz="0" w:space="0" w:color="auto"/>
                    <w:left w:val="none" w:sz="0" w:space="0" w:color="auto"/>
                    <w:bottom w:val="none" w:sz="0" w:space="0" w:color="auto"/>
                    <w:right w:val="none" w:sz="0" w:space="0" w:color="auto"/>
                  </w:divBdr>
                  <w:divsChild>
                    <w:div w:id="624192015">
                      <w:marLeft w:val="0"/>
                      <w:marRight w:val="0"/>
                      <w:marTop w:val="0"/>
                      <w:marBottom w:val="0"/>
                      <w:divBdr>
                        <w:top w:val="none" w:sz="0" w:space="0" w:color="auto"/>
                        <w:left w:val="none" w:sz="0" w:space="0" w:color="auto"/>
                        <w:bottom w:val="none" w:sz="0" w:space="0" w:color="auto"/>
                        <w:right w:val="none" w:sz="0" w:space="0" w:color="auto"/>
                      </w:divBdr>
                    </w:div>
                  </w:divsChild>
                </w:div>
                <w:div w:id="2008745639">
                  <w:marLeft w:val="0"/>
                  <w:marRight w:val="0"/>
                  <w:marTop w:val="0"/>
                  <w:marBottom w:val="0"/>
                  <w:divBdr>
                    <w:top w:val="none" w:sz="0" w:space="0" w:color="auto"/>
                    <w:left w:val="none" w:sz="0" w:space="0" w:color="auto"/>
                    <w:bottom w:val="none" w:sz="0" w:space="0" w:color="auto"/>
                    <w:right w:val="none" w:sz="0" w:space="0" w:color="auto"/>
                  </w:divBdr>
                  <w:divsChild>
                    <w:div w:id="784737996">
                      <w:marLeft w:val="0"/>
                      <w:marRight w:val="0"/>
                      <w:marTop w:val="0"/>
                      <w:marBottom w:val="0"/>
                      <w:divBdr>
                        <w:top w:val="none" w:sz="0" w:space="0" w:color="auto"/>
                        <w:left w:val="none" w:sz="0" w:space="0" w:color="auto"/>
                        <w:bottom w:val="none" w:sz="0" w:space="0" w:color="auto"/>
                        <w:right w:val="none" w:sz="0" w:space="0" w:color="auto"/>
                      </w:divBdr>
                    </w:div>
                  </w:divsChild>
                </w:div>
                <w:div w:id="882710138">
                  <w:marLeft w:val="0"/>
                  <w:marRight w:val="0"/>
                  <w:marTop w:val="0"/>
                  <w:marBottom w:val="0"/>
                  <w:divBdr>
                    <w:top w:val="none" w:sz="0" w:space="0" w:color="auto"/>
                    <w:left w:val="none" w:sz="0" w:space="0" w:color="auto"/>
                    <w:bottom w:val="none" w:sz="0" w:space="0" w:color="auto"/>
                    <w:right w:val="none" w:sz="0" w:space="0" w:color="auto"/>
                  </w:divBdr>
                  <w:divsChild>
                    <w:div w:id="407269208">
                      <w:marLeft w:val="0"/>
                      <w:marRight w:val="0"/>
                      <w:marTop w:val="0"/>
                      <w:marBottom w:val="0"/>
                      <w:divBdr>
                        <w:top w:val="none" w:sz="0" w:space="0" w:color="auto"/>
                        <w:left w:val="none" w:sz="0" w:space="0" w:color="auto"/>
                        <w:bottom w:val="none" w:sz="0" w:space="0" w:color="auto"/>
                        <w:right w:val="none" w:sz="0" w:space="0" w:color="auto"/>
                      </w:divBdr>
                    </w:div>
                  </w:divsChild>
                </w:div>
                <w:div w:id="1470898014">
                  <w:marLeft w:val="0"/>
                  <w:marRight w:val="0"/>
                  <w:marTop w:val="0"/>
                  <w:marBottom w:val="0"/>
                  <w:divBdr>
                    <w:top w:val="none" w:sz="0" w:space="0" w:color="auto"/>
                    <w:left w:val="none" w:sz="0" w:space="0" w:color="auto"/>
                    <w:bottom w:val="none" w:sz="0" w:space="0" w:color="auto"/>
                    <w:right w:val="none" w:sz="0" w:space="0" w:color="auto"/>
                  </w:divBdr>
                  <w:divsChild>
                    <w:div w:id="1653829028">
                      <w:marLeft w:val="0"/>
                      <w:marRight w:val="0"/>
                      <w:marTop w:val="0"/>
                      <w:marBottom w:val="0"/>
                      <w:divBdr>
                        <w:top w:val="none" w:sz="0" w:space="0" w:color="auto"/>
                        <w:left w:val="none" w:sz="0" w:space="0" w:color="auto"/>
                        <w:bottom w:val="none" w:sz="0" w:space="0" w:color="auto"/>
                        <w:right w:val="none" w:sz="0" w:space="0" w:color="auto"/>
                      </w:divBdr>
                    </w:div>
                  </w:divsChild>
                </w:div>
                <w:div w:id="2122794618">
                  <w:marLeft w:val="0"/>
                  <w:marRight w:val="0"/>
                  <w:marTop w:val="0"/>
                  <w:marBottom w:val="0"/>
                  <w:divBdr>
                    <w:top w:val="none" w:sz="0" w:space="0" w:color="auto"/>
                    <w:left w:val="none" w:sz="0" w:space="0" w:color="auto"/>
                    <w:bottom w:val="none" w:sz="0" w:space="0" w:color="auto"/>
                    <w:right w:val="none" w:sz="0" w:space="0" w:color="auto"/>
                  </w:divBdr>
                  <w:divsChild>
                    <w:div w:id="1793674729">
                      <w:marLeft w:val="0"/>
                      <w:marRight w:val="0"/>
                      <w:marTop w:val="0"/>
                      <w:marBottom w:val="0"/>
                      <w:divBdr>
                        <w:top w:val="none" w:sz="0" w:space="0" w:color="auto"/>
                        <w:left w:val="none" w:sz="0" w:space="0" w:color="auto"/>
                        <w:bottom w:val="none" w:sz="0" w:space="0" w:color="auto"/>
                        <w:right w:val="none" w:sz="0" w:space="0" w:color="auto"/>
                      </w:divBdr>
                    </w:div>
                  </w:divsChild>
                </w:div>
                <w:div w:id="599533610">
                  <w:marLeft w:val="0"/>
                  <w:marRight w:val="0"/>
                  <w:marTop w:val="0"/>
                  <w:marBottom w:val="0"/>
                  <w:divBdr>
                    <w:top w:val="none" w:sz="0" w:space="0" w:color="auto"/>
                    <w:left w:val="none" w:sz="0" w:space="0" w:color="auto"/>
                    <w:bottom w:val="none" w:sz="0" w:space="0" w:color="auto"/>
                    <w:right w:val="none" w:sz="0" w:space="0" w:color="auto"/>
                  </w:divBdr>
                  <w:divsChild>
                    <w:div w:id="849949253">
                      <w:marLeft w:val="0"/>
                      <w:marRight w:val="0"/>
                      <w:marTop w:val="0"/>
                      <w:marBottom w:val="0"/>
                      <w:divBdr>
                        <w:top w:val="none" w:sz="0" w:space="0" w:color="auto"/>
                        <w:left w:val="none" w:sz="0" w:space="0" w:color="auto"/>
                        <w:bottom w:val="none" w:sz="0" w:space="0" w:color="auto"/>
                        <w:right w:val="none" w:sz="0" w:space="0" w:color="auto"/>
                      </w:divBdr>
                    </w:div>
                  </w:divsChild>
                </w:div>
                <w:div w:id="1702514469">
                  <w:marLeft w:val="0"/>
                  <w:marRight w:val="0"/>
                  <w:marTop w:val="0"/>
                  <w:marBottom w:val="0"/>
                  <w:divBdr>
                    <w:top w:val="none" w:sz="0" w:space="0" w:color="auto"/>
                    <w:left w:val="none" w:sz="0" w:space="0" w:color="auto"/>
                    <w:bottom w:val="none" w:sz="0" w:space="0" w:color="auto"/>
                    <w:right w:val="none" w:sz="0" w:space="0" w:color="auto"/>
                  </w:divBdr>
                  <w:divsChild>
                    <w:div w:id="1555039178">
                      <w:marLeft w:val="0"/>
                      <w:marRight w:val="0"/>
                      <w:marTop w:val="0"/>
                      <w:marBottom w:val="0"/>
                      <w:divBdr>
                        <w:top w:val="none" w:sz="0" w:space="0" w:color="auto"/>
                        <w:left w:val="none" w:sz="0" w:space="0" w:color="auto"/>
                        <w:bottom w:val="none" w:sz="0" w:space="0" w:color="auto"/>
                        <w:right w:val="none" w:sz="0" w:space="0" w:color="auto"/>
                      </w:divBdr>
                    </w:div>
                  </w:divsChild>
                </w:div>
                <w:div w:id="607347209">
                  <w:marLeft w:val="0"/>
                  <w:marRight w:val="0"/>
                  <w:marTop w:val="0"/>
                  <w:marBottom w:val="0"/>
                  <w:divBdr>
                    <w:top w:val="none" w:sz="0" w:space="0" w:color="auto"/>
                    <w:left w:val="none" w:sz="0" w:space="0" w:color="auto"/>
                    <w:bottom w:val="none" w:sz="0" w:space="0" w:color="auto"/>
                    <w:right w:val="none" w:sz="0" w:space="0" w:color="auto"/>
                  </w:divBdr>
                  <w:divsChild>
                    <w:div w:id="1738895595">
                      <w:marLeft w:val="0"/>
                      <w:marRight w:val="0"/>
                      <w:marTop w:val="0"/>
                      <w:marBottom w:val="0"/>
                      <w:divBdr>
                        <w:top w:val="none" w:sz="0" w:space="0" w:color="auto"/>
                        <w:left w:val="none" w:sz="0" w:space="0" w:color="auto"/>
                        <w:bottom w:val="none" w:sz="0" w:space="0" w:color="auto"/>
                        <w:right w:val="none" w:sz="0" w:space="0" w:color="auto"/>
                      </w:divBdr>
                    </w:div>
                  </w:divsChild>
                </w:div>
                <w:div w:id="296495995">
                  <w:marLeft w:val="0"/>
                  <w:marRight w:val="0"/>
                  <w:marTop w:val="0"/>
                  <w:marBottom w:val="0"/>
                  <w:divBdr>
                    <w:top w:val="none" w:sz="0" w:space="0" w:color="auto"/>
                    <w:left w:val="none" w:sz="0" w:space="0" w:color="auto"/>
                    <w:bottom w:val="none" w:sz="0" w:space="0" w:color="auto"/>
                    <w:right w:val="none" w:sz="0" w:space="0" w:color="auto"/>
                  </w:divBdr>
                  <w:divsChild>
                    <w:div w:id="949555325">
                      <w:marLeft w:val="0"/>
                      <w:marRight w:val="0"/>
                      <w:marTop w:val="0"/>
                      <w:marBottom w:val="0"/>
                      <w:divBdr>
                        <w:top w:val="none" w:sz="0" w:space="0" w:color="auto"/>
                        <w:left w:val="none" w:sz="0" w:space="0" w:color="auto"/>
                        <w:bottom w:val="none" w:sz="0" w:space="0" w:color="auto"/>
                        <w:right w:val="none" w:sz="0" w:space="0" w:color="auto"/>
                      </w:divBdr>
                    </w:div>
                  </w:divsChild>
                </w:div>
                <w:div w:id="1299802544">
                  <w:marLeft w:val="0"/>
                  <w:marRight w:val="0"/>
                  <w:marTop w:val="0"/>
                  <w:marBottom w:val="0"/>
                  <w:divBdr>
                    <w:top w:val="none" w:sz="0" w:space="0" w:color="auto"/>
                    <w:left w:val="none" w:sz="0" w:space="0" w:color="auto"/>
                    <w:bottom w:val="none" w:sz="0" w:space="0" w:color="auto"/>
                    <w:right w:val="none" w:sz="0" w:space="0" w:color="auto"/>
                  </w:divBdr>
                  <w:divsChild>
                    <w:div w:id="398751451">
                      <w:marLeft w:val="0"/>
                      <w:marRight w:val="0"/>
                      <w:marTop w:val="0"/>
                      <w:marBottom w:val="0"/>
                      <w:divBdr>
                        <w:top w:val="none" w:sz="0" w:space="0" w:color="auto"/>
                        <w:left w:val="none" w:sz="0" w:space="0" w:color="auto"/>
                        <w:bottom w:val="none" w:sz="0" w:space="0" w:color="auto"/>
                        <w:right w:val="none" w:sz="0" w:space="0" w:color="auto"/>
                      </w:divBdr>
                    </w:div>
                  </w:divsChild>
                </w:div>
                <w:div w:id="1605767751">
                  <w:marLeft w:val="0"/>
                  <w:marRight w:val="0"/>
                  <w:marTop w:val="0"/>
                  <w:marBottom w:val="0"/>
                  <w:divBdr>
                    <w:top w:val="none" w:sz="0" w:space="0" w:color="auto"/>
                    <w:left w:val="none" w:sz="0" w:space="0" w:color="auto"/>
                    <w:bottom w:val="none" w:sz="0" w:space="0" w:color="auto"/>
                    <w:right w:val="none" w:sz="0" w:space="0" w:color="auto"/>
                  </w:divBdr>
                  <w:divsChild>
                    <w:div w:id="622542044">
                      <w:marLeft w:val="0"/>
                      <w:marRight w:val="0"/>
                      <w:marTop w:val="0"/>
                      <w:marBottom w:val="0"/>
                      <w:divBdr>
                        <w:top w:val="none" w:sz="0" w:space="0" w:color="auto"/>
                        <w:left w:val="none" w:sz="0" w:space="0" w:color="auto"/>
                        <w:bottom w:val="none" w:sz="0" w:space="0" w:color="auto"/>
                        <w:right w:val="none" w:sz="0" w:space="0" w:color="auto"/>
                      </w:divBdr>
                    </w:div>
                  </w:divsChild>
                </w:div>
                <w:div w:id="1424498973">
                  <w:marLeft w:val="0"/>
                  <w:marRight w:val="0"/>
                  <w:marTop w:val="0"/>
                  <w:marBottom w:val="0"/>
                  <w:divBdr>
                    <w:top w:val="none" w:sz="0" w:space="0" w:color="auto"/>
                    <w:left w:val="none" w:sz="0" w:space="0" w:color="auto"/>
                    <w:bottom w:val="none" w:sz="0" w:space="0" w:color="auto"/>
                    <w:right w:val="none" w:sz="0" w:space="0" w:color="auto"/>
                  </w:divBdr>
                  <w:divsChild>
                    <w:div w:id="1579094083">
                      <w:marLeft w:val="0"/>
                      <w:marRight w:val="0"/>
                      <w:marTop w:val="0"/>
                      <w:marBottom w:val="0"/>
                      <w:divBdr>
                        <w:top w:val="none" w:sz="0" w:space="0" w:color="auto"/>
                        <w:left w:val="none" w:sz="0" w:space="0" w:color="auto"/>
                        <w:bottom w:val="none" w:sz="0" w:space="0" w:color="auto"/>
                        <w:right w:val="none" w:sz="0" w:space="0" w:color="auto"/>
                      </w:divBdr>
                    </w:div>
                  </w:divsChild>
                </w:div>
                <w:div w:id="1166288823">
                  <w:marLeft w:val="0"/>
                  <w:marRight w:val="0"/>
                  <w:marTop w:val="0"/>
                  <w:marBottom w:val="0"/>
                  <w:divBdr>
                    <w:top w:val="none" w:sz="0" w:space="0" w:color="auto"/>
                    <w:left w:val="none" w:sz="0" w:space="0" w:color="auto"/>
                    <w:bottom w:val="none" w:sz="0" w:space="0" w:color="auto"/>
                    <w:right w:val="none" w:sz="0" w:space="0" w:color="auto"/>
                  </w:divBdr>
                  <w:divsChild>
                    <w:div w:id="1782874066">
                      <w:marLeft w:val="0"/>
                      <w:marRight w:val="0"/>
                      <w:marTop w:val="0"/>
                      <w:marBottom w:val="0"/>
                      <w:divBdr>
                        <w:top w:val="none" w:sz="0" w:space="0" w:color="auto"/>
                        <w:left w:val="none" w:sz="0" w:space="0" w:color="auto"/>
                        <w:bottom w:val="none" w:sz="0" w:space="0" w:color="auto"/>
                        <w:right w:val="none" w:sz="0" w:space="0" w:color="auto"/>
                      </w:divBdr>
                    </w:div>
                  </w:divsChild>
                </w:div>
                <w:div w:id="206576483">
                  <w:marLeft w:val="0"/>
                  <w:marRight w:val="0"/>
                  <w:marTop w:val="0"/>
                  <w:marBottom w:val="0"/>
                  <w:divBdr>
                    <w:top w:val="none" w:sz="0" w:space="0" w:color="auto"/>
                    <w:left w:val="none" w:sz="0" w:space="0" w:color="auto"/>
                    <w:bottom w:val="none" w:sz="0" w:space="0" w:color="auto"/>
                    <w:right w:val="none" w:sz="0" w:space="0" w:color="auto"/>
                  </w:divBdr>
                  <w:divsChild>
                    <w:div w:id="796338840">
                      <w:marLeft w:val="0"/>
                      <w:marRight w:val="0"/>
                      <w:marTop w:val="0"/>
                      <w:marBottom w:val="0"/>
                      <w:divBdr>
                        <w:top w:val="none" w:sz="0" w:space="0" w:color="auto"/>
                        <w:left w:val="none" w:sz="0" w:space="0" w:color="auto"/>
                        <w:bottom w:val="none" w:sz="0" w:space="0" w:color="auto"/>
                        <w:right w:val="none" w:sz="0" w:space="0" w:color="auto"/>
                      </w:divBdr>
                    </w:div>
                  </w:divsChild>
                </w:div>
                <w:div w:id="891843298">
                  <w:marLeft w:val="0"/>
                  <w:marRight w:val="0"/>
                  <w:marTop w:val="0"/>
                  <w:marBottom w:val="0"/>
                  <w:divBdr>
                    <w:top w:val="none" w:sz="0" w:space="0" w:color="auto"/>
                    <w:left w:val="none" w:sz="0" w:space="0" w:color="auto"/>
                    <w:bottom w:val="none" w:sz="0" w:space="0" w:color="auto"/>
                    <w:right w:val="none" w:sz="0" w:space="0" w:color="auto"/>
                  </w:divBdr>
                  <w:divsChild>
                    <w:div w:id="313801393">
                      <w:marLeft w:val="0"/>
                      <w:marRight w:val="0"/>
                      <w:marTop w:val="0"/>
                      <w:marBottom w:val="0"/>
                      <w:divBdr>
                        <w:top w:val="none" w:sz="0" w:space="0" w:color="auto"/>
                        <w:left w:val="none" w:sz="0" w:space="0" w:color="auto"/>
                        <w:bottom w:val="none" w:sz="0" w:space="0" w:color="auto"/>
                        <w:right w:val="none" w:sz="0" w:space="0" w:color="auto"/>
                      </w:divBdr>
                    </w:div>
                  </w:divsChild>
                </w:div>
                <w:div w:id="237253512">
                  <w:marLeft w:val="0"/>
                  <w:marRight w:val="0"/>
                  <w:marTop w:val="0"/>
                  <w:marBottom w:val="0"/>
                  <w:divBdr>
                    <w:top w:val="none" w:sz="0" w:space="0" w:color="auto"/>
                    <w:left w:val="none" w:sz="0" w:space="0" w:color="auto"/>
                    <w:bottom w:val="none" w:sz="0" w:space="0" w:color="auto"/>
                    <w:right w:val="none" w:sz="0" w:space="0" w:color="auto"/>
                  </w:divBdr>
                  <w:divsChild>
                    <w:div w:id="1814517543">
                      <w:marLeft w:val="0"/>
                      <w:marRight w:val="0"/>
                      <w:marTop w:val="0"/>
                      <w:marBottom w:val="0"/>
                      <w:divBdr>
                        <w:top w:val="none" w:sz="0" w:space="0" w:color="auto"/>
                        <w:left w:val="none" w:sz="0" w:space="0" w:color="auto"/>
                        <w:bottom w:val="none" w:sz="0" w:space="0" w:color="auto"/>
                        <w:right w:val="none" w:sz="0" w:space="0" w:color="auto"/>
                      </w:divBdr>
                    </w:div>
                  </w:divsChild>
                </w:div>
                <w:div w:id="1143624675">
                  <w:marLeft w:val="0"/>
                  <w:marRight w:val="0"/>
                  <w:marTop w:val="0"/>
                  <w:marBottom w:val="0"/>
                  <w:divBdr>
                    <w:top w:val="none" w:sz="0" w:space="0" w:color="auto"/>
                    <w:left w:val="none" w:sz="0" w:space="0" w:color="auto"/>
                    <w:bottom w:val="none" w:sz="0" w:space="0" w:color="auto"/>
                    <w:right w:val="none" w:sz="0" w:space="0" w:color="auto"/>
                  </w:divBdr>
                  <w:divsChild>
                    <w:div w:id="257447533">
                      <w:marLeft w:val="0"/>
                      <w:marRight w:val="0"/>
                      <w:marTop w:val="0"/>
                      <w:marBottom w:val="0"/>
                      <w:divBdr>
                        <w:top w:val="none" w:sz="0" w:space="0" w:color="auto"/>
                        <w:left w:val="none" w:sz="0" w:space="0" w:color="auto"/>
                        <w:bottom w:val="none" w:sz="0" w:space="0" w:color="auto"/>
                        <w:right w:val="none" w:sz="0" w:space="0" w:color="auto"/>
                      </w:divBdr>
                    </w:div>
                  </w:divsChild>
                </w:div>
                <w:div w:id="335888038">
                  <w:marLeft w:val="0"/>
                  <w:marRight w:val="0"/>
                  <w:marTop w:val="0"/>
                  <w:marBottom w:val="0"/>
                  <w:divBdr>
                    <w:top w:val="none" w:sz="0" w:space="0" w:color="auto"/>
                    <w:left w:val="none" w:sz="0" w:space="0" w:color="auto"/>
                    <w:bottom w:val="none" w:sz="0" w:space="0" w:color="auto"/>
                    <w:right w:val="none" w:sz="0" w:space="0" w:color="auto"/>
                  </w:divBdr>
                  <w:divsChild>
                    <w:div w:id="1481574037">
                      <w:marLeft w:val="0"/>
                      <w:marRight w:val="0"/>
                      <w:marTop w:val="0"/>
                      <w:marBottom w:val="0"/>
                      <w:divBdr>
                        <w:top w:val="none" w:sz="0" w:space="0" w:color="auto"/>
                        <w:left w:val="none" w:sz="0" w:space="0" w:color="auto"/>
                        <w:bottom w:val="none" w:sz="0" w:space="0" w:color="auto"/>
                        <w:right w:val="none" w:sz="0" w:space="0" w:color="auto"/>
                      </w:divBdr>
                    </w:div>
                  </w:divsChild>
                </w:div>
                <w:div w:id="1709529620">
                  <w:marLeft w:val="0"/>
                  <w:marRight w:val="0"/>
                  <w:marTop w:val="0"/>
                  <w:marBottom w:val="0"/>
                  <w:divBdr>
                    <w:top w:val="none" w:sz="0" w:space="0" w:color="auto"/>
                    <w:left w:val="none" w:sz="0" w:space="0" w:color="auto"/>
                    <w:bottom w:val="none" w:sz="0" w:space="0" w:color="auto"/>
                    <w:right w:val="none" w:sz="0" w:space="0" w:color="auto"/>
                  </w:divBdr>
                  <w:divsChild>
                    <w:div w:id="114106373">
                      <w:marLeft w:val="0"/>
                      <w:marRight w:val="0"/>
                      <w:marTop w:val="0"/>
                      <w:marBottom w:val="0"/>
                      <w:divBdr>
                        <w:top w:val="none" w:sz="0" w:space="0" w:color="auto"/>
                        <w:left w:val="none" w:sz="0" w:space="0" w:color="auto"/>
                        <w:bottom w:val="none" w:sz="0" w:space="0" w:color="auto"/>
                        <w:right w:val="none" w:sz="0" w:space="0" w:color="auto"/>
                      </w:divBdr>
                    </w:div>
                  </w:divsChild>
                </w:div>
                <w:div w:id="1686203238">
                  <w:marLeft w:val="0"/>
                  <w:marRight w:val="0"/>
                  <w:marTop w:val="0"/>
                  <w:marBottom w:val="0"/>
                  <w:divBdr>
                    <w:top w:val="none" w:sz="0" w:space="0" w:color="auto"/>
                    <w:left w:val="none" w:sz="0" w:space="0" w:color="auto"/>
                    <w:bottom w:val="none" w:sz="0" w:space="0" w:color="auto"/>
                    <w:right w:val="none" w:sz="0" w:space="0" w:color="auto"/>
                  </w:divBdr>
                  <w:divsChild>
                    <w:div w:id="1116023497">
                      <w:marLeft w:val="0"/>
                      <w:marRight w:val="0"/>
                      <w:marTop w:val="0"/>
                      <w:marBottom w:val="0"/>
                      <w:divBdr>
                        <w:top w:val="none" w:sz="0" w:space="0" w:color="auto"/>
                        <w:left w:val="none" w:sz="0" w:space="0" w:color="auto"/>
                        <w:bottom w:val="none" w:sz="0" w:space="0" w:color="auto"/>
                        <w:right w:val="none" w:sz="0" w:space="0" w:color="auto"/>
                      </w:divBdr>
                    </w:div>
                  </w:divsChild>
                </w:div>
                <w:div w:id="1533149331">
                  <w:marLeft w:val="0"/>
                  <w:marRight w:val="0"/>
                  <w:marTop w:val="0"/>
                  <w:marBottom w:val="0"/>
                  <w:divBdr>
                    <w:top w:val="none" w:sz="0" w:space="0" w:color="auto"/>
                    <w:left w:val="none" w:sz="0" w:space="0" w:color="auto"/>
                    <w:bottom w:val="none" w:sz="0" w:space="0" w:color="auto"/>
                    <w:right w:val="none" w:sz="0" w:space="0" w:color="auto"/>
                  </w:divBdr>
                  <w:divsChild>
                    <w:div w:id="910503668">
                      <w:marLeft w:val="0"/>
                      <w:marRight w:val="0"/>
                      <w:marTop w:val="0"/>
                      <w:marBottom w:val="0"/>
                      <w:divBdr>
                        <w:top w:val="none" w:sz="0" w:space="0" w:color="auto"/>
                        <w:left w:val="none" w:sz="0" w:space="0" w:color="auto"/>
                        <w:bottom w:val="none" w:sz="0" w:space="0" w:color="auto"/>
                        <w:right w:val="none" w:sz="0" w:space="0" w:color="auto"/>
                      </w:divBdr>
                    </w:div>
                  </w:divsChild>
                </w:div>
                <w:div w:id="294146956">
                  <w:marLeft w:val="0"/>
                  <w:marRight w:val="0"/>
                  <w:marTop w:val="0"/>
                  <w:marBottom w:val="0"/>
                  <w:divBdr>
                    <w:top w:val="none" w:sz="0" w:space="0" w:color="auto"/>
                    <w:left w:val="none" w:sz="0" w:space="0" w:color="auto"/>
                    <w:bottom w:val="none" w:sz="0" w:space="0" w:color="auto"/>
                    <w:right w:val="none" w:sz="0" w:space="0" w:color="auto"/>
                  </w:divBdr>
                  <w:divsChild>
                    <w:div w:id="316880830">
                      <w:marLeft w:val="0"/>
                      <w:marRight w:val="0"/>
                      <w:marTop w:val="0"/>
                      <w:marBottom w:val="0"/>
                      <w:divBdr>
                        <w:top w:val="none" w:sz="0" w:space="0" w:color="auto"/>
                        <w:left w:val="none" w:sz="0" w:space="0" w:color="auto"/>
                        <w:bottom w:val="none" w:sz="0" w:space="0" w:color="auto"/>
                        <w:right w:val="none" w:sz="0" w:space="0" w:color="auto"/>
                      </w:divBdr>
                    </w:div>
                  </w:divsChild>
                </w:div>
                <w:div w:id="1105611221">
                  <w:marLeft w:val="0"/>
                  <w:marRight w:val="0"/>
                  <w:marTop w:val="0"/>
                  <w:marBottom w:val="0"/>
                  <w:divBdr>
                    <w:top w:val="none" w:sz="0" w:space="0" w:color="auto"/>
                    <w:left w:val="none" w:sz="0" w:space="0" w:color="auto"/>
                    <w:bottom w:val="none" w:sz="0" w:space="0" w:color="auto"/>
                    <w:right w:val="none" w:sz="0" w:space="0" w:color="auto"/>
                  </w:divBdr>
                  <w:divsChild>
                    <w:div w:id="1106072977">
                      <w:marLeft w:val="0"/>
                      <w:marRight w:val="0"/>
                      <w:marTop w:val="0"/>
                      <w:marBottom w:val="0"/>
                      <w:divBdr>
                        <w:top w:val="none" w:sz="0" w:space="0" w:color="auto"/>
                        <w:left w:val="none" w:sz="0" w:space="0" w:color="auto"/>
                        <w:bottom w:val="none" w:sz="0" w:space="0" w:color="auto"/>
                        <w:right w:val="none" w:sz="0" w:space="0" w:color="auto"/>
                      </w:divBdr>
                    </w:div>
                  </w:divsChild>
                </w:div>
                <w:div w:id="1502626860">
                  <w:marLeft w:val="0"/>
                  <w:marRight w:val="0"/>
                  <w:marTop w:val="0"/>
                  <w:marBottom w:val="0"/>
                  <w:divBdr>
                    <w:top w:val="none" w:sz="0" w:space="0" w:color="auto"/>
                    <w:left w:val="none" w:sz="0" w:space="0" w:color="auto"/>
                    <w:bottom w:val="none" w:sz="0" w:space="0" w:color="auto"/>
                    <w:right w:val="none" w:sz="0" w:space="0" w:color="auto"/>
                  </w:divBdr>
                  <w:divsChild>
                    <w:div w:id="1165827160">
                      <w:marLeft w:val="0"/>
                      <w:marRight w:val="0"/>
                      <w:marTop w:val="0"/>
                      <w:marBottom w:val="0"/>
                      <w:divBdr>
                        <w:top w:val="none" w:sz="0" w:space="0" w:color="auto"/>
                        <w:left w:val="none" w:sz="0" w:space="0" w:color="auto"/>
                        <w:bottom w:val="none" w:sz="0" w:space="0" w:color="auto"/>
                        <w:right w:val="none" w:sz="0" w:space="0" w:color="auto"/>
                      </w:divBdr>
                    </w:div>
                  </w:divsChild>
                </w:div>
                <w:div w:id="1743212038">
                  <w:marLeft w:val="0"/>
                  <w:marRight w:val="0"/>
                  <w:marTop w:val="0"/>
                  <w:marBottom w:val="0"/>
                  <w:divBdr>
                    <w:top w:val="none" w:sz="0" w:space="0" w:color="auto"/>
                    <w:left w:val="none" w:sz="0" w:space="0" w:color="auto"/>
                    <w:bottom w:val="none" w:sz="0" w:space="0" w:color="auto"/>
                    <w:right w:val="none" w:sz="0" w:space="0" w:color="auto"/>
                  </w:divBdr>
                  <w:divsChild>
                    <w:div w:id="1952324939">
                      <w:marLeft w:val="0"/>
                      <w:marRight w:val="0"/>
                      <w:marTop w:val="0"/>
                      <w:marBottom w:val="0"/>
                      <w:divBdr>
                        <w:top w:val="none" w:sz="0" w:space="0" w:color="auto"/>
                        <w:left w:val="none" w:sz="0" w:space="0" w:color="auto"/>
                        <w:bottom w:val="none" w:sz="0" w:space="0" w:color="auto"/>
                        <w:right w:val="none" w:sz="0" w:space="0" w:color="auto"/>
                      </w:divBdr>
                    </w:div>
                  </w:divsChild>
                </w:div>
                <w:div w:id="1498837701">
                  <w:marLeft w:val="0"/>
                  <w:marRight w:val="0"/>
                  <w:marTop w:val="0"/>
                  <w:marBottom w:val="0"/>
                  <w:divBdr>
                    <w:top w:val="none" w:sz="0" w:space="0" w:color="auto"/>
                    <w:left w:val="none" w:sz="0" w:space="0" w:color="auto"/>
                    <w:bottom w:val="none" w:sz="0" w:space="0" w:color="auto"/>
                    <w:right w:val="none" w:sz="0" w:space="0" w:color="auto"/>
                  </w:divBdr>
                  <w:divsChild>
                    <w:div w:id="1664695966">
                      <w:marLeft w:val="0"/>
                      <w:marRight w:val="0"/>
                      <w:marTop w:val="0"/>
                      <w:marBottom w:val="0"/>
                      <w:divBdr>
                        <w:top w:val="none" w:sz="0" w:space="0" w:color="auto"/>
                        <w:left w:val="none" w:sz="0" w:space="0" w:color="auto"/>
                        <w:bottom w:val="none" w:sz="0" w:space="0" w:color="auto"/>
                        <w:right w:val="none" w:sz="0" w:space="0" w:color="auto"/>
                      </w:divBdr>
                    </w:div>
                  </w:divsChild>
                </w:div>
                <w:div w:id="1523321334">
                  <w:marLeft w:val="0"/>
                  <w:marRight w:val="0"/>
                  <w:marTop w:val="0"/>
                  <w:marBottom w:val="0"/>
                  <w:divBdr>
                    <w:top w:val="none" w:sz="0" w:space="0" w:color="auto"/>
                    <w:left w:val="none" w:sz="0" w:space="0" w:color="auto"/>
                    <w:bottom w:val="none" w:sz="0" w:space="0" w:color="auto"/>
                    <w:right w:val="none" w:sz="0" w:space="0" w:color="auto"/>
                  </w:divBdr>
                  <w:divsChild>
                    <w:div w:id="806509043">
                      <w:marLeft w:val="0"/>
                      <w:marRight w:val="0"/>
                      <w:marTop w:val="0"/>
                      <w:marBottom w:val="0"/>
                      <w:divBdr>
                        <w:top w:val="none" w:sz="0" w:space="0" w:color="auto"/>
                        <w:left w:val="none" w:sz="0" w:space="0" w:color="auto"/>
                        <w:bottom w:val="none" w:sz="0" w:space="0" w:color="auto"/>
                        <w:right w:val="none" w:sz="0" w:space="0" w:color="auto"/>
                      </w:divBdr>
                    </w:div>
                  </w:divsChild>
                </w:div>
                <w:div w:id="1102141926">
                  <w:marLeft w:val="0"/>
                  <w:marRight w:val="0"/>
                  <w:marTop w:val="0"/>
                  <w:marBottom w:val="0"/>
                  <w:divBdr>
                    <w:top w:val="none" w:sz="0" w:space="0" w:color="auto"/>
                    <w:left w:val="none" w:sz="0" w:space="0" w:color="auto"/>
                    <w:bottom w:val="none" w:sz="0" w:space="0" w:color="auto"/>
                    <w:right w:val="none" w:sz="0" w:space="0" w:color="auto"/>
                  </w:divBdr>
                  <w:divsChild>
                    <w:div w:id="671836522">
                      <w:marLeft w:val="0"/>
                      <w:marRight w:val="0"/>
                      <w:marTop w:val="0"/>
                      <w:marBottom w:val="0"/>
                      <w:divBdr>
                        <w:top w:val="none" w:sz="0" w:space="0" w:color="auto"/>
                        <w:left w:val="none" w:sz="0" w:space="0" w:color="auto"/>
                        <w:bottom w:val="none" w:sz="0" w:space="0" w:color="auto"/>
                        <w:right w:val="none" w:sz="0" w:space="0" w:color="auto"/>
                      </w:divBdr>
                    </w:div>
                    <w:div w:id="855194857">
                      <w:marLeft w:val="0"/>
                      <w:marRight w:val="0"/>
                      <w:marTop w:val="0"/>
                      <w:marBottom w:val="0"/>
                      <w:divBdr>
                        <w:top w:val="none" w:sz="0" w:space="0" w:color="auto"/>
                        <w:left w:val="none" w:sz="0" w:space="0" w:color="auto"/>
                        <w:bottom w:val="none" w:sz="0" w:space="0" w:color="auto"/>
                        <w:right w:val="none" w:sz="0" w:space="0" w:color="auto"/>
                      </w:divBdr>
                    </w:div>
                  </w:divsChild>
                </w:div>
                <w:div w:id="638657017">
                  <w:marLeft w:val="0"/>
                  <w:marRight w:val="0"/>
                  <w:marTop w:val="0"/>
                  <w:marBottom w:val="0"/>
                  <w:divBdr>
                    <w:top w:val="none" w:sz="0" w:space="0" w:color="auto"/>
                    <w:left w:val="none" w:sz="0" w:space="0" w:color="auto"/>
                    <w:bottom w:val="none" w:sz="0" w:space="0" w:color="auto"/>
                    <w:right w:val="none" w:sz="0" w:space="0" w:color="auto"/>
                  </w:divBdr>
                  <w:divsChild>
                    <w:div w:id="167464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053348">
          <w:marLeft w:val="0"/>
          <w:marRight w:val="0"/>
          <w:marTop w:val="0"/>
          <w:marBottom w:val="0"/>
          <w:divBdr>
            <w:top w:val="none" w:sz="0" w:space="0" w:color="auto"/>
            <w:left w:val="none" w:sz="0" w:space="0" w:color="auto"/>
            <w:bottom w:val="none" w:sz="0" w:space="0" w:color="auto"/>
            <w:right w:val="none" w:sz="0" w:space="0" w:color="auto"/>
          </w:divBdr>
        </w:div>
        <w:div w:id="1594900667">
          <w:marLeft w:val="0"/>
          <w:marRight w:val="0"/>
          <w:marTop w:val="0"/>
          <w:marBottom w:val="0"/>
          <w:divBdr>
            <w:top w:val="none" w:sz="0" w:space="0" w:color="auto"/>
            <w:left w:val="none" w:sz="0" w:space="0" w:color="auto"/>
            <w:bottom w:val="none" w:sz="0" w:space="0" w:color="auto"/>
            <w:right w:val="none" w:sz="0" w:space="0" w:color="auto"/>
          </w:divBdr>
        </w:div>
        <w:div w:id="1395228648">
          <w:marLeft w:val="0"/>
          <w:marRight w:val="0"/>
          <w:marTop w:val="0"/>
          <w:marBottom w:val="0"/>
          <w:divBdr>
            <w:top w:val="none" w:sz="0" w:space="0" w:color="auto"/>
            <w:left w:val="none" w:sz="0" w:space="0" w:color="auto"/>
            <w:bottom w:val="none" w:sz="0" w:space="0" w:color="auto"/>
            <w:right w:val="none" w:sz="0" w:space="0" w:color="auto"/>
          </w:divBdr>
        </w:div>
        <w:div w:id="545723290">
          <w:marLeft w:val="0"/>
          <w:marRight w:val="0"/>
          <w:marTop w:val="0"/>
          <w:marBottom w:val="0"/>
          <w:divBdr>
            <w:top w:val="none" w:sz="0" w:space="0" w:color="auto"/>
            <w:left w:val="none" w:sz="0" w:space="0" w:color="auto"/>
            <w:bottom w:val="none" w:sz="0" w:space="0" w:color="auto"/>
            <w:right w:val="none" w:sz="0" w:space="0" w:color="auto"/>
          </w:divBdr>
        </w:div>
      </w:divsChild>
    </w:div>
    <w:div w:id="446319513">
      <w:bodyDiv w:val="1"/>
      <w:marLeft w:val="0"/>
      <w:marRight w:val="0"/>
      <w:marTop w:val="0"/>
      <w:marBottom w:val="0"/>
      <w:divBdr>
        <w:top w:val="none" w:sz="0" w:space="0" w:color="auto"/>
        <w:left w:val="none" w:sz="0" w:space="0" w:color="auto"/>
        <w:bottom w:val="none" w:sz="0" w:space="0" w:color="auto"/>
        <w:right w:val="none" w:sz="0" w:space="0" w:color="auto"/>
      </w:divBdr>
      <w:divsChild>
        <w:div w:id="1136220925">
          <w:marLeft w:val="0"/>
          <w:marRight w:val="0"/>
          <w:marTop w:val="0"/>
          <w:marBottom w:val="0"/>
          <w:divBdr>
            <w:top w:val="none" w:sz="0" w:space="0" w:color="auto"/>
            <w:left w:val="none" w:sz="0" w:space="0" w:color="auto"/>
            <w:bottom w:val="none" w:sz="0" w:space="0" w:color="auto"/>
            <w:right w:val="none" w:sz="0" w:space="0" w:color="auto"/>
          </w:divBdr>
        </w:div>
        <w:div w:id="1282609877">
          <w:marLeft w:val="0"/>
          <w:marRight w:val="0"/>
          <w:marTop w:val="0"/>
          <w:marBottom w:val="0"/>
          <w:divBdr>
            <w:top w:val="none" w:sz="0" w:space="0" w:color="auto"/>
            <w:left w:val="none" w:sz="0" w:space="0" w:color="auto"/>
            <w:bottom w:val="none" w:sz="0" w:space="0" w:color="auto"/>
            <w:right w:val="none" w:sz="0" w:space="0" w:color="auto"/>
          </w:divBdr>
        </w:div>
        <w:div w:id="97221072">
          <w:marLeft w:val="0"/>
          <w:marRight w:val="0"/>
          <w:marTop w:val="0"/>
          <w:marBottom w:val="0"/>
          <w:divBdr>
            <w:top w:val="none" w:sz="0" w:space="0" w:color="auto"/>
            <w:left w:val="none" w:sz="0" w:space="0" w:color="auto"/>
            <w:bottom w:val="none" w:sz="0" w:space="0" w:color="auto"/>
            <w:right w:val="none" w:sz="0" w:space="0" w:color="auto"/>
          </w:divBdr>
        </w:div>
        <w:div w:id="979311730">
          <w:marLeft w:val="0"/>
          <w:marRight w:val="0"/>
          <w:marTop w:val="0"/>
          <w:marBottom w:val="0"/>
          <w:divBdr>
            <w:top w:val="none" w:sz="0" w:space="0" w:color="auto"/>
            <w:left w:val="none" w:sz="0" w:space="0" w:color="auto"/>
            <w:bottom w:val="none" w:sz="0" w:space="0" w:color="auto"/>
            <w:right w:val="none" w:sz="0" w:space="0" w:color="auto"/>
          </w:divBdr>
        </w:div>
        <w:div w:id="1540164574">
          <w:marLeft w:val="0"/>
          <w:marRight w:val="0"/>
          <w:marTop w:val="0"/>
          <w:marBottom w:val="0"/>
          <w:divBdr>
            <w:top w:val="none" w:sz="0" w:space="0" w:color="auto"/>
            <w:left w:val="none" w:sz="0" w:space="0" w:color="auto"/>
            <w:bottom w:val="none" w:sz="0" w:space="0" w:color="auto"/>
            <w:right w:val="none" w:sz="0" w:space="0" w:color="auto"/>
          </w:divBdr>
          <w:divsChild>
            <w:div w:id="2101561181">
              <w:marLeft w:val="-75"/>
              <w:marRight w:val="0"/>
              <w:marTop w:val="30"/>
              <w:marBottom w:val="30"/>
              <w:divBdr>
                <w:top w:val="none" w:sz="0" w:space="0" w:color="auto"/>
                <w:left w:val="none" w:sz="0" w:space="0" w:color="auto"/>
                <w:bottom w:val="none" w:sz="0" w:space="0" w:color="auto"/>
                <w:right w:val="none" w:sz="0" w:space="0" w:color="auto"/>
              </w:divBdr>
              <w:divsChild>
                <w:div w:id="1745683917">
                  <w:marLeft w:val="0"/>
                  <w:marRight w:val="0"/>
                  <w:marTop w:val="0"/>
                  <w:marBottom w:val="0"/>
                  <w:divBdr>
                    <w:top w:val="none" w:sz="0" w:space="0" w:color="auto"/>
                    <w:left w:val="none" w:sz="0" w:space="0" w:color="auto"/>
                    <w:bottom w:val="none" w:sz="0" w:space="0" w:color="auto"/>
                    <w:right w:val="none" w:sz="0" w:space="0" w:color="auto"/>
                  </w:divBdr>
                  <w:divsChild>
                    <w:div w:id="1512912779">
                      <w:marLeft w:val="0"/>
                      <w:marRight w:val="0"/>
                      <w:marTop w:val="0"/>
                      <w:marBottom w:val="0"/>
                      <w:divBdr>
                        <w:top w:val="none" w:sz="0" w:space="0" w:color="auto"/>
                        <w:left w:val="none" w:sz="0" w:space="0" w:color="auto"/>
                        <w:bottom w:val="none" w:sz="0" w:space="0" w:color="auto"/>
                        <w:right w:val="none" w:sz="0" w:space="0" w:color="auto"/>
                      </w:divBdr>
                    </w:div>
                  </w:divsChild>
                </w:div>
                <w:div w:id="1036928334">
                  <w:marLeft w:val="0"/>
                  <w:marRight w:val="0"/>
                  <w:marTop w:val="0"/>
                  <w:marBottom w:val="0"/>
                  <w:divBdr>
                    <w:top w:val="none" w:sz="0" w:space="0" w:color="auto"/>
                    <w:left w:val="none" w:sz="0" w:space="0" w:color="auto"/>
                    <w:bottom w:val="none" w:sz="0" w:space="0" w:color="auto"/>
                    <w:right w:val="none" w:sz="0" w:space="0" w:color="auto"/>
                  </w:divBdr>
                  <w:divsChild>
                    <w:div w:id="605046175">
                      <w:marLeft w:val="0"/>
                      <w:marRight w:val="0"/>
                      <w:marTop w:val="0"/>
                      <w:marBottom w:val="0"/>
                      <w:divBdr>
                        <w:top w:val="none" w:sz="0" w:space="0" w:color="auto"/>
                        <w:left w:val="none" w:sz="0" w:space="0" w:color="auto"/>
                        <w:bottom w:val="none" w:sz="0" w:space="0" w:color="auto"/>
                        <w:right w:val="none" w:sz="0" w:space="0" w:color="auto"/>
                      </w:divBdr>
                    </w:div>
                    <w:div w:id="293947225">
                      <w:marLeft w:val="0"/>
                      <w:marRight w:val="0"/>
                      <w:marTop w:val="0"/>
                      <w:marBottom w:val="0"/>
                      <w:divBdr>
                        <w:top w:val="none" w:sz="0" w:space="0" w:color="auto"/>
                        <w:left w:val="none" w:sz="0" w:space="0" w:color="auto"/>
                        <w:bottom w:val="none" w:sz="0" w:space="0" w:color="auto"/>
                        <w:right w:val="none" w:sz="0" w:space="0" w:color="auto"/>
                      </w:divBdr>
                    </w:div>
                  </w:divsChild>
                </w:div>
                <w:div w:id="948777569">
                  <w:marLeft w:val="0"/>
                  <w:marRight w:val="0"/>
                  <w:marTop w:val="0"/>
                  <w:marBottom w:val="0"/>
                  <w:divBdr>
                    <w:top w:val="none" w:sz="0" w:space="0" w:color="auto"/>
                    <w:left w:val="none" w:sz="0" w:space="0" w:color="auto"/>
                    <w:bottom w:val="none" w:sz="0" w:space="0" w:color="auto"/>
                    <w:right w:val="none" w:sz="0" w:space="0" w:color="auto"/>
                  </w:divBdr>
                  <w:divsChild>
                    <w:div w:id="1342126943">
                      <w:marLeft w:val="0"/>
                      <w:marRight w:val="0"/>
                      <w:marTop w:val="0"/>
                      <w:marBottom w:val="0"/>
                      <w:divBdr>
                        <w:top w:val="none" w:sz="0" w:space="0" w:color="auto"/>
                        <w:left w:val="none" w:sz="0" w:space="0" w:color="auto"/>
                        <w:bottom w:val="none" w:sz="0" w:space="0" w:color="auto"/>
                        <w:right w:val="none" w:sz="0" w:space="0" w:color="auto"/>
                      </w:divBdr>
                    </w:div>
                  </w:divsChild>
                </w:div>
                <w:div w:id="1159611943">
                  <w:marLeft w:val="0"/>
                  <w:marRight w:val="0"/>
                  <w:marTop w:val="0"/>
                  <w:marBottom w:val="0"/>
                  <w:divBdr>
                    <w:top w:val="none" w:sz="0" w:space="0" w:color="auto"/>
                    <w:left w:val="none" w:sz="0" w:space="0" w:color="auto"/>
                    <w:bottom w:val="none" w:sz="0" w:space="0" w:color="auto"/>
                    <w:right w:val="none" w:sz="0" w:space="0" w:color="auto"/>
                  </w:divBdr>
                  <w:divsChild>
                    <w:div w:id="1170950071">
                      <w:marLeft w:val="0"/>
                      <w:marRight w:val="0"/>
                      <w:marTop w:val="0"/>
                      <w:marBottom w:val="0"/>
                      <w:divBdr>
                        <w:top w:val="none" w:sz="0" w:space="0" w:color="auto"/>
                        <w:left w:val="none" w:sz="0" w:space="0" w:color="auto"/>
                        <w:bottom w:val="none" w:sz="0" w:space="0" w:color="auto"/>
                        <w:right w:val="none" w:sz="0" w:space="0" w:color="auto"/>
                      </w:divBdr>
                    </w:div>
                    <w:div w:id="1141264709">
                      <w:marLeft w:val="0"/>
                      <w:marRight w:val="0"/>
                      <w:marTop w:val="0"/>
                      <w:marBottom w:val="0"/>
                      <w:divBdr>
                        <w:top w:val="none" w:sz="0" w:space="0" w:color="auto"/>
                        <w:left w:val="none" w:sz="0" w:space="0" w:color="auto"/>
                        <w:bottom w:val="none" w:sz="0" w:space="0" w:color="auto"/>
                        <w:right w:val="none" w:sz="0" w:space="0" w:color="auto"/>
                      </w:divBdr>
                    </w:div>
                    <w:div w:id="1964459329">
                      <w:marLeft w:val="0"/>
                      <w:marRight w:val="0"/>
                      <w:marTop w:val="0"/>
                      <w:marBottom w:val="0"/>
                      <w:divBdr>
                        <w:top w:val="none" w:sz="0" w:space="0" w:color="auto"/>
                        <w:left w:val="none" w:sz="0" w:space="0" w:color="auto"/>
                        <w:bottom w:val="none" w:sz="0" w:space="0" w:color="auto"/>
                        <w:right w:val="none" w:sz="0" w:space="0" w:color="auto"/>
                      </w:divBdr>
                    </w:div>
                    <w:div w:id="1802652717">
                      <w:marLeft w:val="0"/>
                      <w:marRight w:val="0"/>
                      <w:marTop w:val="0"/>
                      <w:marBottom w:val="0"/>
                      <w:divBdr>
                        <w:top w:val="none" w:sz="0" w:space="0" w:color="auto"/>
                        <w:left w:val="none" w:sz="0" w:space="0" w:color="auto"/>
                        <w:bottom w:val="none" w:sz="0" w:space="0" w:color="auto"/>
                        <w:right w:val="none" w:sz="0" w:space="0" w:color="auto"/>
                      </w:divBdr>
                    </w:div>
                    <w:div w:id="201943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605932">
          <w:marLeft w:val="0"/>
          <w:marRight w:val="0"/>
          <w:marTop w:val="0"/>
          <w:marBottom w:val="0"/>
          <w:divBdr>
            <w:top w:val="none" w:sz="0" w:space="0" w:color="auto"/>
            <w:left w:val="none" w:sz="0" w:space="0" w:color="auto"/>
            <w:bottom w:val="none" w:sz="0" w:space="0" w:color="auto"/>
            <w:right w:val="none" w:sz="0" w:space="0" w:color="auto"/>
          </w:divBdr>
        </w:div>
        <w:div w:id="623653793">
          <w:marLeft w:val="0"/>
          <w:marRight w:val="0"/>
          <w:marTop w:val="0"/>
          <w:marBottom w:val="0"/>
          <w:divBdr>
            <w:top w:val="none" w:sz="0" w:space="0" w:color="auto"/>
            <w:left w:val="none" w:sz="0" w:space="0" w:color="auto"/>
            <w:bottom w:val="none" w:sz="0" w:space="0" w:color="auto"/>
            <w:right w:val="none" w:sz="0" w:space="0" w:color="auto"/>
          </w:divBdr>
        </w:div>
        <w:div w:id="75830576">
          <w:marLeft w:val="0"/>
          <w:marRight w:val="0"/>
          <w:marTop w:val="0"/>
          <w:marBottom w:val="0"/>
          <w:divBdr>
            <w:top w:val="none" w:sz="0" w:space="0" w:color="auto"/>
            <w:left w:val="none" w:sz="0" w:space="0" w:color="auto"/>
            <w:bottom w:val="none" w:sz="0" w:space="0" w:color="auto"/>
            <w:right w:val="none" w:sz="0" w:space="0" w:color="auto"/>
          </w:divBdr>
          <w:divsChild>
            <w:div w:id="1756828460">
              <w:marLeft w:val="-75"/>
              <w:marRight w:val="0"/>
              <w:marTop w:val="30"/>
              <w:marBottom w:val="30"/>
              <w:divBdr>
                <w:top w:val="none" w:sz="0" w:space="0" w:color="auto"/>
                <w:left w:val="none" w:sz="0" w:space="0" w:color="auto"/>
                <w:bottom w:val="none" w:sz="0" w:space="0" w:color="auto"/>
                <w:right w:val="none" w:sz="0" w:space="0" w:color="auto"/>
              </w:divBdr>
              <w:divsChild>
                <w:div w:id="91318630">
                  <w:marLeft w:val="0"/>
                  <w:marRight w:val="0"/>
                  <w:marTop w:val="0"/>
                  <w:marBottom w:val="0"/>
                  <w:divBdr>
                    <w:top w:val="none" w:sz="0" w:space="0" w:color="auto"/>
                    <w:left w:val="none" w:sz="0" w:space="0" w:color="auto"/>
                    <w:bottom w:val="none" w:sz="0" w:space="0" w:color="auto"/>
                    <w:right w:val="none" w:sz="0" w:space="0" w:color="auto"/>
                  </w:divBdr>
                  <w:divsChild>
                    <w:div w:id="1036588060">
                      <w:marLeft w:val="0"/>
                      <w:marRight w:val="0"/>
                      <w:marTop w:val="0"/>
                      <w:marBottom w:val="0"/>
                      <w:divBdr>
                        <w:top w:val="none" w:sz="0" w:space="0" w:color="auto"/>
                        <w:left w:val="none" w:sz="0" w:space="0" w:color="auto"/>
                        <w:bottom w:val="none" w:sz="0" w:space="0" w:color="auto"/>
                        <w:right w:val="none" w:sz="0" w:space="0" w:color="auto"/>
                      </w:divBdr>
                    </w:div>
                  </w:divsChild>
                </w:div>
                <w:div w:id="1792749649">
                  <w:marLeft w:val="0"/>
                  <w:marRight w:val="0"/>
                  <w:marTop w:val="0"/>
                  <w:marBottom w:val="0"/>
                  <w:divBdr>
                    <w:top w:val="none" w:sz="0" w:space="0" w:color="auto"/>
                    <w:left w:val="none" w:sz="0" w:space="0" w:color="auto"/>
                    <w:bottom w:val="none" w:sz="0" w:space="0" w:color="auto"/>
                    <w:right w:val="none" w:sz="0" w:space="0" w:color="auto"/>
                  </w:divBdr>
                  <w:divsChild>
                    <w:div w:id="198783226">
                      <w:marLeft w:val="0"/>
                      <w:marRight w:val="0"/>
                      <w:marTop w:val="0"/>
                      <w:marBottom w:val="0"/>
                      <w:divBdr>
                        <w:top w:val="none" w:sz="0" w:space="0" w:color="auto"/>
                        <w:left w:val="none" w:sz="0" w:space="0" w:color="auto"/>
                        <w:bottom w:val="none" w:sz="0" w:space="0" w:color="auto"/>
                        <w:right w:val="none" w:sz="0" w:space="0" w:color="auto"/>
                      </w:divBdr>
                    </w:div>
                  </w:divsChild>
                </w:div>
                <w:div w:id="522133054">
                  <w:marLeft w:val="0"/>
                  <w:marRight w:val="0"/>
                  <w:marTop w:val="0"/>
                  <w:marBottom w:val="0"/>
                  <w:divBdr>
                    <w:top w:val="none" w:sz="0" w:space="0" w:color="auto"/>
                    <w:left w:val="none" w:sz="0" w:space="0" w:color="auto"/>
                    <w:bottom w:val="none" w:sz="0" w:space="0" w:color="auto"/>
                    <w:right w:val="none" w:sz="0" w:space="0" w:color="auto"/>
                  </w:divBdr>
                  <w:divsChild>
                    <w:div w:id="921988051">
                      <w:marLeft w:val="0"/>
                      <w:marRight w:val="0"/>
                      <w:marTop w:val="0"/>
                      <w:marBottom w:val="0"/>
                      <w:divBdr>
                        <w:top w:val="none" w:sz="0" w:space="0" w:color="auto"/>
                        <w:left w:val="none" w:sz="0" w:space="0" w:color="auto"/>
                        <w:bottom w:val="none" w:sz="0" w:space="0" w:color="auto"/>
                        <w:right w:val="none" w:sz="0" w:space="0" w:color="auto"/>
                      </w:divBdr>
                    </w:div>
                  </w:divsChild>
                </w:div>
                <w:div w:id="1697391777">
                  <w:marLeft w:val="0"/>
                  <w:marRight w:val="0"/>
                  <w:marTop w:val="0"/>
                  <w:marBottom w:val="0"/>
                  <w:divBdr>
                    <w:top w:val="none" w:sz="0" w:space="0" w:color="auto"/>
                    <w:left w:val="none" w:sz="0" w:space="0" w:color="auto"/>
                    <w:bottom w:val="none" w:sz="0" w:space="0" w:color="auto"/>
                    <w:right w:val="none" w:sz="0" w:space="0" w:color="auto"/>
                  </w:divBdr>
                  <w:divsChild>
                    <w:div w:id="1165777172">
                      <w:marLeft w:val="0"/>
                      <w:marRight w:val="0"/>
                      <w:marTop w:val="0"/>
                      <w:marBottom w:val="0"/>
                      <w:divBdr>
                        <w:top w:val="none" w:sz="0" w:space="0" w:color="auto"/>
                        <w:left w:val="none" w:sz="0" w:space="0" w:color="auto"/>
                        <w:bottom w:val="none" w:sz="0" w:space="0" w:color="auto"/>
                        <w:right w:val="none" w:sz="0" w:space="0" w:color="auto"/>
                      </w:divBdr>
                    </w:div>
                  </w:divsChild>
                </w:div>
                <w:div w:id="1468401868">
                  <w:marLeft w:val="0"/>
                  <w:marRight w:val="0"/>
                  <w:marTop w:val="0"/>
                  <w:marBottom w:val="0"/>
                  <w:divBdr>
                    <w:top w:val="none" w:sz="0" w:space="0" w:color="auto"/>
                    <w:left w:val="none" w:sz="0" w:space="0" w:color="auto"/>
                    <w:bottom w:val="none" w:sz="0" w:space="0" w:color="auto"/>
                    <w:right w:val="none" w:sz="0" w:space="0" w:color="auto"/>
                  </w:divBdr>
                  <w:divsChild>
                    <w:div w:id="1489830080">
                      <w:marLeft w:val="0"/>
                      <w:marRight w:val="0"/>
                      <w:marTop w:val="0"/>
                      <w:marBottom w:val="0"/>
                      <w:divBdr>
                        <w:top w:val="none" w:sz="0" w:space="0" w:color="auto"/>
                        <w:left w:val="none" w:sz="0" w:space="0" w:color="auto"/>
                        <w:bottom w:val="none" w:sz="0" w:space="0" w:color="auto"/>
                        <w:right w:val="none" w:sz="0" w:space="0" w:color="auto"/>
                      </w:divBdr>
                    </w:div>
                  </w:divsChild>
                </w:div>
                <w:div w:id="1439987576">
                  <w:marLeft w:val="0"/>
                  <w:marRight w:val="0"/>
                  <w:marTop w:val="0"/>
                  <w:marBottom w:val="0"/>
                  <w:divBdr>
                    <w:top w:val="none" w:sz="0" w:space="0" w:color="auto"/>
                    <w:left w:val="none" w:sz="0" w:space="0" w:color="auto"/>
                    <w:bottom w:val="none" w:sz="0" w:space="0" w:color="auto"/>
                    <w:right w:val="none" w:sz="0" w:space="0" w:color="auto"/>
                  </w:divBdr>
                  <w:divsChild>
                    <w:div w:id="797525569">
                      <w:marLeft w:val="0"/>
                      <w:marRight w:val="0"/>
                      <w:marTop w:val="0"/>
                      <w:marBottom w:val="0"/>
                      <w:divBdr>
                        <w:top w:val="none" w:sz="0" w:space="0" w:color="auto"/>
                        <w:left w:val="none" w:sz="0" w:space="0" w:color="auto"/>
                        <w:bottom w:val="none" w:sz="0" w:space="0" w:color="auto"/>
                        <w:right w:val="none" w:sz="0" w:space="0" w:color="auto"/>
                      </w:divBdr>
                    </w:div>
                  </w:divsChild>
                </w:div>
                <w:div w:id="291179761">
                  <w:marLeft w:val="0"/>
                  <w:marRight w:val="0"/>
                  <w:marTop w:val="0"/>
                  <w:marBottom w:val="0"/>
                  <w:divBdr>
                    <w:top w:val="none" w:sz="0" w:space="0" w:color="auto"/>
                    <w:left w:val="none" w:sz="0" w:space="0" w:color="auto"/>
                    <w:bottom w:val="none" w:sz="0" w:space="0" w:color="auto"/>
                    <w:right w:val="none" w:sz="0" w:space="0" w:color="auto"/>
                  </w:divBdr>
                  <w:divsChild>
                    <w:div w:id="1515454898">
                      <w:marLeft w:val="0"/>
                      <w:marRight w:val="0"/>
                      <w:marTop w:val="0"/>
                      <w:marBottom w:val="0"/>
                      <w:divBdr>
                        <w:top w:val="none" w:sz="0" w:space="0" w:color="auto"/>
                        <w:left w:val="none" w:sz="0" w:space="0" w:color="auto"/>
                        <w:bottom w:val="none" w:sz="0" w:space="0" w:color="auto"/>
                        <w:right w:val="none" w:sz="0" w:space="0" w:color="auto"/>
                      </w:divBdr>
                    </w:div>
                  </w:divsChild>
                </w:div>
                <w:div w:id="170990413">
                  <w:marLeft w:val="0"/>
                  <w:marRight w:val="0"/>
                  <w:marTop w:val="0"/>
                  <w:marBottom w:val="0"/>
                  <w:divBdr>
                    <w:top w:val="none" w:sz="0" w:space="0" w:color="auto"/>
                    <w:left w:val="none" w:sz="0" w:space="0" w:color="auto"/>
                    <w:bottom w:val="none" w:sz="0" w:space="0" w:color="auto"/>
                    <w:right w:val="none" w:sz="0" w:space="0" w:color="auto"/>
                  </w:divBdr>
                  <w:divsChild>
                    <w:div w:id="183793059">
                      <w:marLeft w:val="0"/>
                      <w:marRight w:val="0"/>
                      <w:marTop w:val="0"/>
                      <w:marBottom w:val="0"/>
                      <w:divBdr>
                        <w:top w:val="none" w:sz="0" w:space="0" w:color="auto"/>
                        <w:left w:val="none" w:sz="0" w:space="0" w:color="auto"/>
                        <w:bottom w:val="none" w:sz="0" w:space="0" w:color="auto"/>
                        <w:right w:val="none" w:sz="0" w:space="0" w:color="auto"/>
                      </w:divBdr>
                    </w:div>
                  </w:divsChild>
                </w:div>
                <w:div w:id="1289433854">
                  <w:marLeft w:val="0"/>
                  <w:marRight w:val="0"/>
                  <w:marTop w:val="0"/>
                  <w:marBottom w:val="0"/>
                  <w:divBdr>
                    <w:top w:val="none" w:sz="0" w:space="0" w:color="auto"/>
                    <w:left w:val="none" w:sz="0" w:space="0" w:color="auto"/>
                    <w:bottom w:val="none" w:sz="0" w:space="0" w:color="auto"/>
                    <w:right w:val="none" w:sz="0" w:space="0" w:color="auto"/>
                  </w:divBdr>
                  <w:divsChild>
                    <w:div w:id="1954284299">
                      <w:marLeft w:val="0"/>
                      <w:marRight w:val="0"/>
                      <w:marTop w:val="0"/>
                      <w:marBottom w:val="0"/>
                      <w:divBdr>
                        <w:top w:val="none" w:sz="0" w:space="0" w:color="auto"/>
                        <w:left w:val="none" w:sz="0" w:space="0" w:color="auto"/>
                        <w:bottom w:val="none" w:sz="0" w:space="0" w:color="auto"/>
                        <w:right w:val="none" w:sz="0" w:space="0" w:color="auto"/>
                      </w:divBdr>
                    </w:div>
                  </w:divsChild>
                </w:div>
                <w:div w:id="1563448476">
                  <w:marLeft w:val="0"/>
                  <w:marRight w:val="0"/>
                  <w:marTop w:val="0"/>
                  <w:marBottom w:val="0"/>
                  <w:divBdr>
                    <w:top w:val="none" w:sz="0" w:space="0" w:color="auto"/>
                    <w:left w:val="none" w:sz="0" w:space="0" w:color="auto"/>
                    <w:bottom w:val="none" w:sz="0" w:space="0" w:color="auto"/>
                    <w:right w:val="none" w:sz="0" w:space="0" w:color="auto"/>
                  </w:divBdr>
                  <w:divsChild>
                    <w:div w:id="1548955480">
                      <w:marLeft w:val="0"/>
                      <w:marRight w:val="0"/>
                      <w:marTop w:val="0"/>
                      <w:marBottom w:val="0"/>
                      <w:divBdr>
                        <w:top w:val="none" w:sz="0" w:space="0" w:color="auto"/>
                        <w:left w:val="none" w:sz="0" w:space="0" w:color="auto"/>
                        <w:bottom w:val="none" w:sz="0" w:space="0" w:color="auto"/>
                        <w:right w:val="none" w:sz="0" w:space="0" w:color="auto"/>
                      </w:divBdr>
                    </w:div>
                  </w:divsChild>
                </w:div>
                <w:div w:id="849418401">
                  <w:marLeft w:val="0"/>
                  <w:marRight w:val="0"/>
                  <w:marTop w:val="0"/>
                  <w:marBottom w:val="0"/>
                  <w:divBdr>
                    <w:top w:val="none" w:sz="0" w:space="0" w:color="auto"/>
                    <w:left w:val="none" w:sz="0" w:space="0" w:color="auto"/>
                    <w:bottom w:val="none" w:sz="0" w:space="0" w:color="auto"/>
                    <w:right w:val="none" w:sz="0" w:space="0" w:color="auto"/>
                  </w:divBdr>
                  <w:divsChild>
                    <w:div w:id="472793831">
                      <w:marLeft w:val="0"/>
                      <w:marRight w:val="0"/>
                      <w:marTop w:val="0"/>
                      <w:marBottom w:val="0"/>
                      <w:divBdr>
                        <w:top w:val="none" w:sz="0" w:space="0" w:color="auto"/>
                        <w:left w:val="none" w:sz="0" w:space="0" w:color="auto"/>
                        <w:bottom w:val="none" w:sz="0" w:space="0" w:color="auto"/>
                        <w:right w:val="none" w:sz="0" w:space="0" w:color="auto"/>
                      </w:divBdr>
                    </w:div>
                  </w:divsChild>
                </w:div>
                <w:div w:id="366953515">
                  <w:marLeft w:val="0"/>
                  <w:marRight w:val="0"/>
                  <w:marTop w:val="0"/>
                  <w:marBottom w:val="0"/>
                  <w:divBdr>
                    <w:top w:val="none" w:sz="0" w:space="0" w:color="auto"/>
                    <w:left w:val="none" w:sz="0" w:space="0" w:color="auto"/>
                    <w:bottom w:val="none" w:sz="0" w:space="0" w:color="auto"/>
                    <w:right w:val="none" w:sz="0" w:space="0" w:color="auto"/>
                  </w:divBdr>
                  <w:divsChild>
                    <w:div w:id="1681543274">
                      <w:marLeft w:val="0"/>
                      <w:marRight w:val="0"/>
                      <w:marTop w:val="0"/>
                      <w:marBottom w:val="0"/>
                      <w:divBdr>
                        <w:top w:val="none" w:sz="0" w:space="0" w:color="auto"/>
                        <w:left w:val="none" w:sz="0" w:space="0" w:color="auto"/>
                        <w:bottom w:val="none" w:sz="0" w:space="0" w:color="auto"/>
                        <w:right w:val="none" w:sz="0" w:space="0" w:color="auto"/>
                      </w:divBdr>
                    </w:div>
                  </w:divsChild>
                </w:div>
                <w:div w:id="1542666548">
                  <w:marLeft w:val="0"/>
                  <w:marRight w:val="0"/>
                  <w:marTop w:val="0"/>
                  <w:marBottom w:val="0"/>
                  <w:divBdr>
                    <w:top w:val="none" w:sz="0" w:space="0" w:color="auto"/>
                    <w:left w:val="none" w:sz="0" w:space="0" w:color="auto"/>
                    <w:bottom w:val="none" w:sz="0" w:space="0" w:color="auto"/>
                    <w:right w:val="none" w:sz="0" w:space="0" w:color="auto"/>
                  </w:divBdr>
                  <w:divsChild>
                    <w:div w:id="1091659986">
                      <w:marLeft w:val="0"/>
                      <w:marRight w:val="0"/>
                      <w:marTop w:val="0"/>
                      <w:marBottom w:val="0"/>
                      <w:divBdr>
                        <w:top w:val="none" w:sz="0" w:space="0" w:color="auto"/>
                        <w:left w:val="none" w:sz="0" w:space="0" w:color="auto"/>
                        <w:bottom w:val="none" w:sz="0" w:space="0" w:color="auto"/>
                        <w:right w:val="none" w:sz="0" w:space="0" w:color="auto"/>
                      </w:divBdr>
                    </w:div>
                  </w:divsChild>
                </w:div>
                <w:div w:id="832842332">
                  <w:marLeft w:val="0"/>
                  <w:marRight w:val="0"/>
                  <w:marTop w:val="0"/>
                  <w:marBottom w:val="0"/>
                  <w:divBdr>
                    <w:top w:val="none" w:sz="0" w:space="0" w:color="auto"/>
                    <w:left w:val="none" w:sz="0" w:space="0" w:color="auto"/>
                    <w:bottom w:val="none" w:sz="0" w:space="0" w:color="auto"/>
                    <w:right w:val="none" w:sz="0" w:space="0" w:color="auto"/>
                  </w:divBdr>
                  <w:divsChild>
                    <w:div w:id="338433187">
                      <w:marLeft w:val="0"/>
                      <w:marRight w:val="0"/>
                      <w:marTop w:val="0"/>
                      <w:marBottom w:val="0"/>
                      <w:divBdr>
                        <w:top w:val="none" w:sz="0" w:space="0" w:color="auto"/>
                        <w:left w:val="none" w:sz="0" w:space="0" w:color="auto"/>
                        <w:bottom w:val="none" w:sz="0" w:space="0" w:color="auto"/>
                        <w:right w:val="none" w:sz="0" w:space="0" w:color="auto"/>
                      </w:divBdr>
                    </w:div>
                  </w:divsChild>
                </w:div>
                <w:div w:id="952831547">
                  <w:marLeft w:val="0"/>
                  <w:marRight w:val="0"/>
                  <w:marTop w:val="0"/>
                  <w:marBottom w:val="0"/>
                  <w:divBdr>
                    <w:top w:val="none" w:sz="0" w:space="0" w:color="auto"/>
                    <w:left w:val="none" w:sz="0" w:space="0" w:color="auto"/>
                    <w:bottom w:val="none" w:sz="0" w:space="0" w:color="auto"/>
                    <w:right w:val="none" w:sz="0" w:space="0" w:color="auto"/>
                  </w:divBdr>
                  <w:divsChild>
                    <w:div w:id="33620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208342">
          <w:marLeft w:val="0"/>
          <w:marRight w:val="0"/>
          <w:marTop w:val="0"/>
          <w:marBottom w:val="0"/>
          <w:divBdr>
            <w:top w:val="none" w:sz="0" w:space="0" w:color="auto"/>
            <w:left w:val="none" w:sz="0" w:space="0" w:color="auto"/>
            <w:bottom w:val="none" w:sz="0" w:space="0" w:color="auto"/>
            <w:right w:val="none" w:sz="0" w:space="0" w:color="auto"/>
          </w:divBdr>
        </w:div>
      </w:divsChild>
    </w:div>
    <w:div w:id="575894704">
      <w:bodyDiv w:val="1"/>
      <w:marLeft w:val="0"/>
      <w:marRight w:val="0"/>
      <w:marTop w:val="0"/>
      <w:marBottom w:val="0"/>
      <w:divBdr>
        <w:top w:val="none" w:sz="0" w:space="0" w:color="auto"/>
        <w:left w:val="none" w:sz="0" w:space="0" w:color="auto"/>
        <w:bottom w:val="none" w:sz="0" w:space="0" w:color="auto"/>
        <w:right w:val="none" w:sz="0" w:space="0" w:color="auto"/>
      </w:divBdr>
      <w:divsChild>
        <w:div w:id="191186554">
          <w:marLeft w:val="0"/>
          <w:marRight w:val="0"/>
          <w:marTop w:val="0"/>
          <w:marBottom w:val="0"/>
          <w:divBdr>
            <w:top w:val="none" w:sz="0" w:space="0" w:color="auto"/>
            <w:left w:val="none" w:sz="0" w:space="0" w:color="auto"/>
            <w:bottom w:val="none" w:sz="0" w:space="0" w:color="auto"/>
            <w:right w:val="none" w:sz="0" w:space="0" w:color="auto"/>
          </w:divBdr>
        </w:div>
        <w:div w:id="1268390841">
          <w:marLeft w:val="0"/>
          <w:marRight w:val="0"/>
          <w:marTop w:val="0"/>
          <w:marBottom w:val="0"/>
          <w:divBdr>
            <w:top w:val="none" w:sz="0" w:space="0" w:color="auto"/>
            <w:left w:val="none" w:sz="0" w:space="0" w:color="auto"/>
            <w:bottom w:val="none" w:sz="0" w:space="0" w:color="auto"/>
            <w:right w:val="none" w:sz="0" w:space="0" w:color="auto"/>
          </w:divBdr>
        </w:div>
      </w:divsChild>
    </w:div>
    <w:div w:id="597443762">
      <w:bodyDiv w:val="1"/>
      <w:marLeft w:val="0"/>
      <w:marRight w:val="0"/>
      <w:marTop w:val="0"/>
      <w:marBottom w:val="0"/>
      <w:divBdr>
        <w:top w:val="none" w:sz="0" w:space="0" w:color="auto"/>
        <w:left w:val="none" w:sz="0" w:space="0" w:color="auto"/>
        <w:bottom w:val="none" w:sz="0" w:space="0" w:color="auto"/>
        <w:right w:val="none" w:sz="0" w:space="0" w:color="auto"/>
      </w:divBdr>
      <w:divsChild>
        <w:div w:id="597982297">
          <w:marLeft w:val="0"/>
          <w:marRight w:val="0"/>
          <w:marTop w:val="0"/>
          <w:marBottom w:val="0"/>
          <w:divBdr>
            <w:top w:val="none" w:sz="0" w:space="0" w:color="auto"/>
            <w:left w:val="none" w:sz="0" w:space="0" w:color="auto"/>
            <w:bottom w:val="none" w:sz="0" w:space="0" w:color="auto"/>
            <w:right w:val="none" w:sz="0" w:space="0" w:color="auto"/>
          </w:divBdr>
        </w:div>
        <w:div w:id="2098594894">
          <w:marLeft w:val="0"/>
          <w:marRight w:val="0"/>
          <w:marTop w:val="0"/>
          <w:marBottom w:val="0"/>
          <w:divBdr>
            <w:top w:val="none" w:sz="0" w:space="0" w:color="auto"/>
            <w:left w:val="none" w:sz="0" w:space="0" w:color="auto"/>
            <w:bottom w:val="none" w:sz="0" w:space="0" w:color="auto"/>
            <w:right w:val="none" w:sz="0" w:space="0" w:color="auto"/>
          </w:divBdr>
        </w:div>
        <w:div w:id="862325305">
          <w:marLeft w:val="0"/>
          <w:marRight w:val="0"/>
          <w:marTop w:val="0"/>
          <w:marBottom w:val="0"/>
          <w:divBdr>
            <w:top w:val="none" w:sz="0" w:space="0" w:color="auto"/>
            <w:left w:val="none" w:sz="0" w:space="0" w:color="auto"/>
            <w:bottom w:val="none" w:sz="0" w:space="0" w:color="auto"/>
            <w:right w:val="none" w:sz="0" w:space="0" w:color="auto"/>
          </w:divBdr>
        </w:div>
        <w:div w:id="909463710">
          <w:marLeft w:val="0"/>
          <w:marRight w:val="0"/>
          <w:marTop w:val="0"/>
          <w:marBottom w:val="0"/>
          <w:divBdr>
            <w:top w:val="none" w:sz="0" w:space="0" w:color="auto"/>
            <w:left w:val="none" w:sz="0" w:space="0" w:color="auto"/>
            <w:bottom w:val="none" w:sz="0" w:space="0" w:color="auto"/>
            <w:right w:val="none" w:sz="0" w:space="0" w:color="auto"/>
          </w:divBdr>
        </w:div>
        <w:div w:id="1778599944">
          <w:marLeft w:val="0"/>
          <w:marRight w:val="0"/>
          <w:marTop w:val="0"/>
          <w:marBottom w:val="0"/>
          <w:divBdr>
            <w:top w:val="none" w:sz="0" w:space="0" w:color="auto"/>
            <w:left w:val="none" w:sz="0" w:space="0" w:color="auto"/>
            <w:bottom w:val="none" w:sz="0" w:space="0" w:color="auto"/>
            <w:right w:val="none" w:sz="0" w:space="0" w:color="auto"/>
          </w:divBdr>
          <w:divsChild>
            <w:div w:id="1153451573">
              <w:marLeft w:val="-75"/>
              <w:marRight w:val="0"/>
              <w:marTop w:val="30"/>
              <w:marBottom w:val="30"/>
              <w:divBdr>
                <w:top w:val="none" w:sz="0" w:space="0" w:color="auto"/>
                <w:left w:val="none" w:sz="0" w:space="0" w:color="auto"/>
                <w:bottom w:val="none" w:sz="0" w:space="0" w:color="auto"/>
                <w:right w:val="none" w:sz="0" w:space="0" w:color="auto"/>
              </w:divBdr>
              <w:divsChild>
                <w:div w:id="1923828997">
                  <w:marLeft w:val="0"/>
                  <w:marRight w:val="0"/>
                  <w:marTop w:val="0"/>
                  <w:marBottom w:val="0"/>
                  <w:divBdr>
                    <w:top w:val="none" w:sz="0" w:space="0" w:color="auto"/>
                    <w:left w:val="none" w:sz="0" w:space="0" w:color="auto"/>
                    <w:bottom w:val="none" w:sz="0" w:space="0" w:color="auto"/>
                    <w:right w:val="none" w:sz="0" w:space="0" w:color="auto"/>
                  </w:divBdr>
                  <w:divsChild>
                    <w:div w:id="1346248105">
                      <w:marLeft w:val="0"/>
                      <w:marRight w:val="0"/>
                      <w:marTop w:val="0"/>
                      <w:marBottom w:val="0"/>
                      <w:divBdr>
                        <w:top w:val="none" w:sz="0" w:space="0" w:color="auto"/>
                        <w:left w:val="none" w:sz="0" w:space="0" w:color="auto"/>
                        <w:bottom w:val="none" w:sz="0" w:space="0" w:color="auto"/>
                        <w:right w:val="none" w:sz="0" w:space="0" w:color="auto"/>
                      </w:divBdr>
                    </w:div>
                  </w:divsChild>
                </w:div>
                <w:div w:id="1087116492">
                  <w:marLeft w:val="0"/>
                  <w:marRight w:val="0"/>
                  <w:marTop w:val="0"/>
                  <w:marBottom w:val="0"/>
                  <w:divBdr>
                    <w:top w:val="none" w:sz="0" w:space="0" w:color="auto"/>
                    <w:left w:val="none" w:sz="0" w:space="0" w:color="auto"/>
                    <w:bottom w:val="none" w:sz="0" w:space="0" w:color="auto"/>
                    <w:right w:val="none" w:sz="0" w:space="0" w:color="auto"/>
                  </w:divBdr>
                  <w:divsChild>
                    <w:div w:id="1543638293">
                      <w:marLeft w:val="0"/>
                      <w:marRight w:val="0"/>
                      <w:marTop w:val="0"/>
                      <w:marBottom w:val="0"/>
                      <w:divBdr>
                        <w:top w:val="none" w:sz="0" w:space="0" w:color="auto"/>
                        <w:left w:val="none" w:sz="0" w:space="0" w:color="auto"/>
                        <w:bottom w:val="none" w:sz="0" w:space="0" w:color="auto"/>
                        <w:right w:val="none" w:sz="0" w:space="0" w:color="auto"/>
                      </w:divBdr>
                    </w:div>
                    <w:div w:id="2080251571">
                      <w:marLeft w:val="0"/>
                      <w:marRight w:val="0"/>
                      <w:marTop w:val="0"/>
                      <w:marBottom w:val="0"/>
                      <w:divBdr>
                        <w:top w:val="none" w:sz="0" w:space="0" w:color="auto"/>
                        <w:left w:val="none" w:sz="0" w:space="0" w:color="auto"/>
                        <w:bottom w:val="none" w:sz="0" w:space="0" w:color="auto"/>
                        <w:right w:val="none" w:sz="0" w:space="0" w:color="auto"/>
                      </w:divBdr>
                    </w:div>
                  </w:divsChild>
                </w:div>
                <w:div w:id="9306674">
                  <w:marLeft w:val="0"/>
                  <w:marRight w:val="0"/>
                  <w:marTop w:val="0"/>
                  <w:marBottom w:val="0"/>
                  <w:divBdr>
                    <w:top w:val="none" w:sz="0" w:space="0" w:color="auto"/>
                    <w:left w:val="none" w:sz="0" w:space="0" w:color="auto"/>
                    <w:bottom w:val="none" w:sz="0" w:space="0" w:color="auto"/>
                    <w:right w:val="none" w:sz="0" w:space="0" w:color="auto"/>
                  </w:divBdr>
                  <w:divsChild>
                    <w:div w:id="1797064144">
                      <w:marLeft w:val="0"/>
                      <w:marRight w:val="0"/>
                      <w:marTop w:val="0"/>
                      <w:marBottom w:val="0"/>
                      <w:divBdr>
                        <w:top w:val="none" w:sz="0" w:space="0" w:color="auto"/>
                        <w:left w:val="none" w:sz="0" w:space="0" w:color="auto"/>
                        <w:bottom w:val="none" w:sz="0" w:space="0" w:color="auto"/>
                        <w:right w:val="none" w:sz="0" w:space="0" w:color="auto"/>
                      </w:divBdr>
                    </w:div>
                  </w:divsChild>
                </w:div>
                <w:div w:id="1823157774">
                  <w:marLeft w:val="0"/>
                  <w:marRight w:val="0"/>
                  <w:marTop w:val="0"/>
                  <w:marBottom w:val="0"/>
                  <w:divBdr>
                    <w:top w:val="none" w:sz="0" w:space="0" w:color="auto"/>
                    <w:left w:val="none" w:sz="0" w:space="0" w:color="auto"/>
                    <w:bottom w:val="none" w:sz="0" w:space="0" w:color="auto"/>
                    <w:right w:val="none" w:sz="0" w:space="0" w:color="auto"/>
                  </w:divBdr>
                  <w:divsChild>
                    <w:div w:id="1230924428">
                      <w:marLeft w:val="0"/>
                      <w:marRight w:val="0"/>
                      <w:marTop w:val="0"/>
                      <w:marBottom w:val="0"/>
                      <w:divBdr>
                        <w:top w:val="none" w:sz="0" w:space="0" w:color="auto"/>
                        <w:left w:val="none" w:sz="0" w:space="0" w:color="auto"/>
                        <w:bottom w:val="none" w:sz="0" w:space="0" w:color="auto"/>
                        <w:right w:val="none" w:sz="0" w:space="0" w:color="auto"/>
                      </w:divBdr>
                    </w:div>
                    <w:div w:id="585726137">
                      <w:marLeft w:val="0"/>
                      <w:marRight w:val="0"/>
                      <w:marTop w:val="0"/>
                      <w:marBottom w:val="0"/>
                      <w:divBdr>
                        <w:top w:val="none" w:sz="0" w:space="0" w:color="auto"/>
                        <w:left w:val="none" w:sz="0" w:space="0" w:color="auto"/>
                        <w:bottom w:val="none" w:sz="0" w:space="0" w:color="auto"/>
                        <w:right w:val="none" w:sz="0" w:space="0" w:color="auto"/>
                      </w:divBdr>
                    </w:div>
                    <w:div w:id="2111587241">
                      <w:marLeft w:val="0"/>
                      <w:marRight w:val="0"/>
                      <w:marTop w:val="0"/>
                      <w:marBottom w:val="0"/>
                      <w:divBdr>
                        <w:top w:val="none" w:sz="0" w:space="0" w:color="auto"/>
                        <w:left w:val="none" w:sz="0" w:space="0" w:color="auto"/>
                        <w:bottom w:val="none" w:sz="0" w:space="0" w:color="auto"/>
                        <w:right w:val="none" w:sz="0" w:space="0" w:color="auto"/>
                      </w:divBdr>
                    </w:div>
                    <w:div w:id="1279795561">
                      <w:marLeft w:val="0"/>
                      <w:marRight w:val="0"/>
                      <w:marTop w:val="0"/>
                      <w:marBottom w:val="0"/>
                      <w:divBdr>
                        <w:top w:val="none" w:sz="0" w:space="0" w:color="auto"/>
                        <w:left w:val="none" w:sz="0" w:space="0" w:color="auto"/>
                        <w:bottom w:val="none" w:sz="0" w:space="0" w:color="auto"/>
                        <w:right w:val="none" w:sz="0" w:space="0" w:color="auto"/>
                      </w:divBdr>
                    </w:div>
                    <w:div w:id="152332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60159">
          <w:marLeft w:val="0"/>
          <w:marRight w:val="0"/>
          <w:marTop w:val="0"/>
          <w:marBottom w:val="0"/>
          <w:divBdr>
            <w:top w:val="none" w:sz="0" w:space="0" w:color="auto"/>
            <w:left w:val="none" w:sz="0" w:space="0" w:color="auto"/>
            <w:bottom w:val="none" w:sz="0" w:space="0" w:color="auto"/>
            <w:right w:val="none" w:sz="0" w:space="0" w:color="auto"/>
          </w:divBdr>
        </w:div>
        <w:div w:id="1121728603">
          <w:marLeft w:val="0"/>
          <w:marRight w:val="0"/>
          <w:marTop w:val="0"/>
          <w:marBottom w:val="0"/>
          <w:divBdr>
            <w:top w:val="none" w:sz="0" w:space="0" w:color="auto"/>
            <w:left w:val="none" w:sz="0" w:space="0" w:color="auto"/>
            <w:bottom w:val="none" w:sz="0" w:space="0" w:color="auto"/>
            <w:right w:val="none" w:sz="0" w:space="0" w:color="auto"/>
          </w:divBdr>
        </w:div>
        <w:div w:id="935745179">
          <w:marLeft w:val="0"/>
          <w:marRight w:val="0"/>
          <w:marTop w:val="0"/>
          <w:marBottom w:val="0"/>
          <w:divBdr>
            <w:top w:val="none" w:sz="0" w:space="0" w:color="auto"/>
            <w:left w:val="none" w:sz="0" w:space="0" w:color="auto"/>
            <w:bottom w:val="none" w:sz="0" w:space="0" w:color="auto"/>
            <w:right w:val="none" w:sz="0" w:space="0" w:color="auto"/>
          </w:divBdr>
          <w:divsChild>
            <w:div w:id="1880585222">
              <w:marLeft w:val="-75"/>
              <w:marRight w:val="0"/>
              <w:marTop w:val="30"/>
              <w:marBottom w:val="30"/>
              <w:divBdr>
                <w:top w:val="none" w:sz="0" w:space="0" w:color="auto"/>
                <w:left w:val="none" w:sz="0" w:space="0" w:color="auto"/>
                <w:bottom w:val="none" w:sz="0" w:space="0" w:color="auto"/>
                <w:right w:val="none" w:sz="0" w:space="0" w:color="auto"/>
              </w:divBdr>
              <w:divsChild>
                <w:div w:id="536309806">
                  <w:marLeft w:val="0"/>
                  <w:marRight w:val="0"/>
                  <w:marTop w:val="0"/>
                  <w:marBottom w:val="0"/>
                  <w:divBdr>
                    <w:top w:val="none" w:sz="0" w:space="0" w:color="auto"/>
                    <w:left w:val="none" w:sz="0" w:space="0" w:color="auto"/>
                    <w:bottom w:val="none" w:sz="0" w:space="0" w:color="auto"/>
                    <w:right w:val="none" w:sz="0" w:space="0" w:color="auto"/>
                  </w:divBdr>
                  <w:divsChild>
                    <w:div w:id="371150821">
                      <w:marLeft w:val="0"/>
                      <w:marRight w:val="0"/>
                      <w:marTop w:val="0"/>
                      <w:marBottom w:val="0"/>
                      <w:divBdr>
                        <w:top w:val="none" w:sz="0" w:space="0" w:color="auto"/>
                        <w:left w:val="none" w:sz="0" w:space="0" w:color="auto"/>
                        <w:bottom w:val="none" w:sz="0" w:space="0" w:color="auto"/>
                        <w:right w:val="none" w:sz="0" w:space="0" w:color="auto"/>
                      </w:divBdr>
                    </w:div>
                  </w:divsChild>
                </w:div>
                <w:div w:id="608396962">
                  <w:marLeft w:val="0"/>
                  <w:marRight w:val="0"/>
                  <w:marTop w:val="0"/>
                  <w:marBottom w:val="0"/>
                  <w:divBdr>
                    <w:top w:val="none" w:sz="0" w:space="0" w:color="auto"/>
                    <w:left w:val="none" w:sz="0" w:space="0" w:color="auto"/>
                    <w:bottom w:val="none" w:sz="0" w:space="0" w:color="auto"/>
                    <w:right w:val="none" w:sz="0" w:space="0" w:color="auto"/>
                  </w:divBdr>
                  <w:divsChild>
                    <w:div w:id="1303778196">
                      <w:marLeft w:val="0"/>
                      <w:marRight w:val="0"/>
                      <w:marTop w:val="0"/>
                      <w:marBottom w:val="0"/>
                      <w:divBdr>
                        <w:top w:val="none" w:sz="0" w:space="0" w:color="auto"/>
                        <w:left w:val="none" w:sz="0" w:space="0" w:color="auto"/>
                        <w:bottom w:val="none" w:sz="0" w:space="0" w:color="auto"/>
                        <w:right w:val="none" w:sz="0" w:space="0" w:color="auto"/>
                      </w:divBdr>
                    </w:div>
                  </w:divsChild>
                </w:div>
                <w:div w:id="832183762">
                  <w:marLeft w:val="0"/>
                  <w:marRight w:val="0"/>
                  <w:marTop w:val="0"/>
                  <w:marBottom w:val="0"/>
                  <w:divBdr>
                    <w:top w:val="none" w:sz="0" w:space="0" w:color="auto"/>
                    <w:left w:val="none" w:sz="0" w:space="0" w:color="auto"/>
                    <w:bottom w:val="none" w:sz="0" w:space="0" w:color="auto"/>
                    <w:right w:val="none" w:sz="0" w:space="0" w:color="auto"/>
                  </w:divBdr>
                  <w:divsChild>
                    <w:div w:id="178128040">
                      <w:marLeft w:val="0"/>
                      <w:marRight w:val="0"/>
                      <w:marTop w:val="0"/>
                      <w:marBottom w:val="0"/>
                      <w:divBdr>
                        <w:top w:val="none" w:sz="0" w:space="0" w:color="auto"/>
                        <w:left w:val="none" w:sz="0" w:space="0" w:color="auto"/>
                        <w:bottom w:val="none" w:sz="0" w:space="0" w:color="auto"/>
                        <w:right w:val="none" w:sz="0" w:space="0" w:color="auto"/>
                      </w:divBdr>
                    </w:div>
                  </w:divsChild>
                </w:div>
                <w:div w:id="904923051">
                  <w:marLeft w:val="0"/>
                  <w:marRight w:val="0"/>
                  <w:marTop w:val="0"/>
                  <w:marBottom w:val="0"/>
                  <w:divBdr>
                    <w:top w:val="none" w:sz="0" w:space="0" w:color="auto"/>
                    <w:left w:val="none" w:sz="0" w:space="0" w:color="auto"/>
                    <w:bottom w:val="none" w:sz="0" w:space="0" w:color="auto"/>
                    <w:right w:val="none" w:sz="0" w:space="0" w:color="auto"/>
                  </w:divBdr>
                  <w:divsChild>
                    <w:div w:id="515072515">
                      <w:marLeft w:val="0"/>
                      <w:marRight w:val="0"/>
                      <w:marTop w:val="0"/>
                      <w:marBottom w:val="0"/>
                      <w:divBdr>
                        <w:top w:val="none" w:sz="0" w:space="0" w:color="auto"/>
                        <w:left w:val="none" w:sz="0" w:space="0" w:color="auto"/>
                        <w:bottom w:val="none" w:sz="0" w:space="0" w:color="auto"/>
                        <w:right w:val="none" w:sz="0" w:space="0" w:color="auto"/>
                      </w:divBdr>
                    </w:div>
                  </w:divsChild>
                </w:div>
                <w:div w:id="307905451">
                  <w:marLeft w:val="0"/>
                  <w:marRight w:val="0"/>
                  <w:marTop w:val="0"/>
                  <w:marBottom w:val="0"/>
                  <w:divBdr>
                    <w:top w:val="none" w:sz="0" w:space="0" w:color="auto"/>
                    <w:left w:val="none" w:sz="0" w:space="0" w:color="auto"/>
                    <w:bottom w:val="none" w:sz="0" w:space="0" w:color="auto"/>
                    <w:right w:val="none" w:sz="0" w:space="0" w:color="auto"/>
                  </w:divBdr>
                  <w:divsChild>
                    <w:div w:id="960764183">
                      <w:marLeft w:val="0"/>
                      <w:marRight w:val="0"/>
                      <w:marTop w:val="0"/>
                      <w:marBottom w:val="0"/>
                      <w:divBdr>
                        <w:top w:val="none" w:sz="0" w:space="0" w:color="auto"/>
                        <w:left w:val="none" w:sz="0" w:space="0" w:color="auto"/>
                        <w:bottom w:val="none" w:sz="0" w:space="0" w:color="auto"/>
                        <w:right w:val="none" w:sz="0" w:space="0" w:color="auto"/>
                      </w:divBdr>
                    </w:div>
                  </w:divsChild>
                </w:div>
                <w:div w:id="270207816">
                  <w:marLeft w:val="0"/>
                  <w:marRight w:val="0"/>
                  <w:marTop w:val="0"/>
                  <w:marBottom w:val="0"/>
                  <w:divBdr>
                    <w:top w:val="none" w:sz="0" w:space="0" w:color="auto"/>
                    <w:left w:val="none" w:sz="0" w:space="0" w:color="auto"/>
                    <w:bottom w:val="none" w:sz="0" w:space="0" w:color="auto"/>
                    <w:right w:val="none" w:sz="0" w:space="0" w:color="auto"/>
                  </w:divBdr>
                  <w:divsChild>
                    <w:div w:id="607935038">
                      <w:marLeft w:val="0"/>
                      <w:marRight w:val="0"/>
                      <w:marTop w:val="0"/>
                      <w:marBottom w:val="0"/>
                      <w:divBdr>
                        <w:top w:val="none" w:sz="0" w:space="0" w:color="auto"/>
                        <w:left w:val="none" w:sz="0" w:space="0" w:color="auto"/>
                        <w:bottom w:val="none" w:sz="0" w:space="0" w:color="auto"/>
                        <w:right w:val="none" w:sz="0" w:space="0" w:color="auto"/>
                      </w:divBdr>
                    </w:div>
                  </w:divsChild>
                </w:div>
                <w:div w:id="816999247">
                  <w:marLeft w:val="0"/>
                  <w:marRight w:val="0"/>
                  <w:marTop w:val="0"/>
                  <w:marBottom w:val="0"/>
                  <w:divBdr>
                    <w:top w:val="none" w:sz="0" w:space="0" w:color="auto"/>
                    <w:left w:val="none" w:sz="0" w:space="0" w:color="auto"/>
                    <w:bottom w:val="none" w:sz="0" w:space="0" w:color="auto"/>
                    <w:right w:val="none" w:sz="0" w:space="0" w:color="auto"/>
                  </w:divBdr>
                  <w:divsChild>
                    <w:div w:id="1228808729">
                      <w:marLeft w:val="0"/>
                      <w:marRight w:val="0"/>
                      <w:marTop w:val="0"/>
                      <w:marBottom w:val="0"/>
                      <w:divBdr>
                        <w:top w:val="none" w:sz="0" w:space="0" w:color="auto"/>
                        <w:left w:val="none" w:sz="0" w:space="0" w:color="auto"/>
                        <w:bottom w:val="none" w:sz="0" w:space="0" w:color="auto"/>
                        <w:right w:val="none" w:sz="0" w:space="0" w:color="auto"/>
                      </w:divBdr>
                    </w:div>
                  </w:divsChild>
                </w:div>
                <w:div w:id="1899827728">
                  <w:marLeft w:val="0"/>
                  <w:marRight w:val="0"/>
                  <w:marTop w:val="0"/>
                  <w:marBottom w:val="0"/>
                  <w:divBdr>
                    <w:top w:val="none" w:sz="0" w:space="0" w:color="auto"/>
                    <w:left w:val="none" w:sz="0" w:space="0" w:color="auto"/>
                    <w:bottom w:val="none" w:sz="0" w:space="0" w:color="auto"/>
                    <w:right w:val="none" w:sz="0" w:space="0" w:color="auto"/>
                  </w:divBdr>
                  <w:divsChild>
                    <w:div w:id="1462531200">
                      <w:marLeft w:val="0"/>
                      <w:marRight w:val="0"/>
                      <w:marTop w:val="0"/>
                      <w:marBottom w:val="0"/>
                      <w:divBdr>
                        <w:top w:val="none" w:sz="0" w:space="0" w:color="auto"/>
                        <w:left w:val="none" w:sz="0" w:space="0" w:color="auto"/>
                        <w:bottom w:val="none" w:sz="0" w:space="0" w:color="auto"/>
                        <w:right w:val="none" w:sz="0" w:space="0" w:color="auto"/>
                      </w:divBdr>
                    </w:div>
                  </w:divsChild>
                </w:div>
                <w:div w:id="477648166">
                  <w:marLeft w:val="0"/>
                  <w:marRight w:val="0"/>
                  <w:marTop w:val="0"/>
                  <w:marBottom w:val="0"/>
                  <w:divBdr>
                    <w:top w:val="none" w:sz="0" w:space="0" w:color="auto"/>
                    <w:left w:val="none" w:sz="0" w:space="0" w:color="auto"/>
                    <w:bottom w:val="none" w:sz="0" w:space="0" w:color="auto"/>
                    <w:right w:val="none" w:sz="0" w:space="0" w:color="auto"/>
                  </w:divBdr>
                  <w:divsChild>
                    <w:div w:id="185870066">
                      <w:marLeft w:val="0"/>
                      <w:marRight w:val="0"/>
                      <w:marTop w:val="0"/>
                      <w:marBottom w:val="0"/>
                      <w:divBdr>
                        <w:top w:val="none" w:sz="0" w:space="0" w:color="auto"/>
                        <w:left w:val="none" w:sz="0" w:space="0" w:color="auto"/>
                        <w:bottom w:val="none" w:sz="0" w:space="0" w:color="auto"/>
                        <w:right w:val="none" w:sz="0" w:space="0" w:color="auto"/>
                      </w:divBdr>
                    </w:div>
                  </w:divsChild>
                </w:div>
                <w:div w:id="1684670371">
                  <w:marLeft w:val="0"/>
                  <w:marRight w:val="0"/>
                  <w:marTop w:val="0"/>
                  <w:marBottom w:val="0"/>
                  <w:divBdr>
                    <w:top w:val="none" w:sz="0" w:space="0" w:color="auto"/>
                    <w:left w:val="none" w:sz="0" w:space="0" w:color="auto"/>
                    <w:bottom w:val="none" w:sz="0" w:space="0" w:color="auto"/>
                    <w:right w:val="none" w:sz="0" w:space="0" w:color="auto"/>
                  </w:divBdr>
                  <w:divsChild>
                    <w:div w:id="710494879">
                      <w:marLeft w:val="0"/>
                      <w:marRight w:val="0"/>
                      <w:marTop w:val="0"/>
                      <w:marBottom w:val="0"/>
                      <w:divBdr>
                        <w:top w:val="none" w:sz="0" w:space="0" w:color="auto"/>
                        <w:left w:val="none" w:sz="0" w:space="0" w:color="auto"/>
                        <w:bottom w:val="none" w:sz="0" w:space="0" w:color="auto"/>
                        <w:right w:val="none" w:sz="0" w:space="0" w:color="auto"/>
                      </w:divBdr>
                    </w:div>
                  </w:divsChild>
                </w:div>
                <w:div w:id="383255866">
                  <w:marLeft w:val="0"/>
                  <w:marRight w:val="0"/>
                  <w:marTop w:val="0"/>
                  <w:marBottom w:val="0"/>
                  <w:divBdr>
                    <w:top w:val="none" w:sz="0" w:space="0" w:color="auto"/>
                    <w:left w:val="none" w:sz="0" w:space="0" w:color="auto"/>
                    <w:bottom w:val="none" w:sz="0" w:space="0" w:color="auto"/>
                    <w:right w:val="none" w:sz="0" w:space="0" w:color="auto"/>
                  </w:divBdr>
                  <w:divsChild>
                    <w:div w:id="248387563">
                      <w:marLeft w:val="0"/>
                      <w:marRight w:val="0"/>
                      <w:marTop w:val="0"/>
                      <w:marBottom w:val="0"/>
                      <w:divBdr>
                        <w:top w:val="none" w:sz="0" w:space="0" w:color="auto"/>
                        <w:left w:val="none" w:sz="0" w:space="0" w:color="auto"/>
                        <w:bottom w:val="none" w:sz="0" w:space="0" w:color="auto"/>
                        <w:right w:val="none" w:sz="0" w:space="0" w:color="auto"/>
                      </w:divBdr>
                    </w:div>
                  </w:divsChild>
                </w:div>
                <w:div w:id="1501311909">
                  <w:marLeft w:val="0"/>
                  <w:marRight w:val="0"/>
                  <w:marTop w:val="0"/>
                  <w:marBottom w:val="0"/>
                  <w:divBdr>
                    <w:top w:val="none" w:sz="0" w:space="0" w:color="auto"/>
                    <w:left w:val="none" w:sz="0" w:space="0" w:color="auto"/>
                    <w:bottom w:val="none" w:sz="0" w:space="0" w:color="auto"/>
                    <w:right w:val="none" w:sz="0" w:space="0" w:color="auto"/>
                  </w:divBdr>
                  <w:divsChild>
                    <w:div w:id="327099200">
                      <w:marLeft w:val="0"/>
                      <w:marRight w:val="0"/>
                      <w:marTop w:val="0"/>
                      <w:marBottom w:val="0"/>
                      <w:divBdr>
                        <w:top w:val="none" w:sz="0" w:space="0" w:color="auto"/>
                        <w:left w:val="none" w:sz="0" w:space="0" w:color="auto"/>
                        <w:bottom w:val="none" w:sz="0" w:space="0" w:color="auto"/>
                        <w:right w:val="none" w:sz="0" w:space="0" w:color="auto"/>
                      </w:divBdr>
                    </w:div>
                  </w:divsChild>
                </w:div>
                <w:div w:id="1119642197">
                  <w:marLeft w:val="0"/>
                  <w:marRight w:val="0"/>
                  <w:marTop w:val="0"/>
                  <w:marBottom w:val="0"/>
                  <w:divBdr>
                    <w:top w:val="none" w:sz="0" w:space="0" w:color="auto"/>
                    <w:left w:val="none" w:sz="0" w:space="0" w:color="auto"/>
                    <w:bottom w:val="none" w:sz="0" w:space="0" w:color="auto"/>
                    <w:right w:val="none" w:sz="0" w:space="0" w:color="auto"/>
                  </w:divBdr>
                  <w:divsChild>
                    <w:div w:id="1590771484">
                      <w:marLeft w:val="0"/>
                      <w:marRight w:val="0"/>
                      <w:marTop w:val="0"/>
                      <w:marBottom w:val="0"/>
                      <w:divBdr>
                        <w:top w:val="none" w:sz="0" w:space="0" w:color="auto"/>
                        <w:left w:val="none" w:sz="0" w:space="0" w:color="auto"/>
                        <w:bottom w:val="none" w:sz="0" w:space="0" w:color="auto"/>
                        <w:right w:val="none" w:sz="0" w:space="0" w:color="auto"/>
                      </w:divBdr>
                    </w:div>
                  </w:divsChild>
                </w:div>
                <w:div w:id="444155040">
                  <w:marLeft w:val="0"/>
                  <w:marRight w:val="0"/>
                  <w:marTop w:val="0"/>
                  <w:marBottom w:val="0"/>
                  <w:divBdr>
                    <w:top w:val="none" w:sz="0" w:space="0" w:color="auto"/>
                    <w:left w:val="none" w:sz="0" w:space="0" w:color="auto"/>
                    <w:bottom w:val="none" w:sz="0" w:space="0" w:color="auto"/>
                    <w:right w:val="none" w:sz="0" w:space="0" w:color="auto"/>
                  </w:divBdr>
                  <w:divsChild>
                    <w:div w:id="1999572747">
                      <w:marLeft w:val="0"/>
                      <w:marRight w:val="0"/>
                      <w:marTop w:val="0"/>
                      <w:marBottom w:val="0"/>
                      <w:divBdr>
                        <w:top w:val="none" w:sz="0" w:space="0" w:color="auto"/>
                        <w:left w:val="none" w:sz="0" w:space="0" w:color="auto"/>
                        <w:bottom w:val="none" w:sz="0" w:space="0" w:color="auto"/>
                        <w:right w:val="none" w:sz="0" w:space="0" w:color="auto"/>
                      </w:divBdr>
                    </w:div>
                  </w:divsChild>
                </w:div>
                <w:div w:id="942032240">
                  <w:marLeft w:val="0"/>
                  <w:marRight w:val="0"/>
                  <w:marTop w:val="0"/>
                  <w:marBottom w:val="0"/>
                  <w:divBdr>
                    <w:top w:val="none" w:sz="0" w:space="0" w:color="auto"/>
                    <w:left w:val="none" w:sz="0" w:space="0" w:color="auto"/>
                    <w:bottom w:val="none" w:sz="0" w:space="0" w:color="auto"/>
                    <w:right w:val="none" w:sz="0" w:space="0" w:color="auto"/>
                  </w:divBdr>
                  <w:divsChild>
                    <w:div w:id="105493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87381">
          <w:marLeft w:val="0"/>
          <w:marRight w:val="0"/>
          <w:marTop w:val="0"/>
          <w:marBottom w:val="0"/>
          <w:divBdr>
            <w:top w:val="none" w:sz="0" w:space="0" w:color="auto"/>
            <w:left w:val="none" w:sz="0" w:space="0" w:color="auto"/>
            <w:bottom w:val="none" w:sz="0" w:space="0" w:color="auto"/>
            <w:right w:val="none" w:sz="0" w:space="0" w:color="auto"/>
          </w:divBdr>
        </w:div>
      </w:divsChild>
    </w:div>
    <w:div w:id="603344291">
      <w:bodyDiv w:val="1"/>
      <w:marLeft w:val="0"/>
      <w:marRight w:val="0"/>
      <w:marTop w:val="0"/>
      <w:marBottom w:val="0"/>
      <w:divBdr>
        <w:top w:val="none" w:sz="0" w:space="0" w:color="auto"/>
        <w:left w:val="none" w:sz="0" w:space="0" w:color="auto"/>
        <w:bottom w:val="none" w:sz="0" w:space="0" w:color="auto"/>
        <w:right w:val="none" w:sz="0" w:space="0" w:color="auto"/>
      </w:divBdr>
      <w:divsChild>
        <w:div w:id="1732341282">
          <w:marLeft w:val="0"/>
          <w:marRight w:val="0"/>
          <w:marTop w:val="0"/>
          <w:marBottom w:val="0"/>
          <w:divBdr>
            <w:top w:val="none" w:sz="0" w:space="0" w:color="auto"/>
            <w:left w:val="none" w:sz="0" w:space="0" w:color="auto"/>
            <w:bottom w:val="none" w:sz="0" w:space="0" w:color="auto"/>
            <w:right w:val="none" w:sz="0" w:space="0" w:color="auto"/>
          </w:divBdr>
        </w:div>
        <w:div w:id="1161312823">
          <w:marLeft w:val="0"/>
          <w:marRight w:val="0"/>
          <w:marTop w:val="0"/>
          <w:marBottom w:val="0"/>
          <w:divBdr>
            <w:top w:val="none" w:sz="0" w:space="0" w:color="auto"/>
            <w:left w:val="none" w:sz="0" w:space="0" w:color="auto"/>
            <w:bottom w:val="none" w:sz="0" w:space="0" w:color="auto"/>
            <w:right w:val="none" w:sz="0" w:space="0" w:color="auto"/>
          </w:divBdr>
        </w:div>
        <w:div w:id="1602881422">
          <w:marLeft w:val="0"/>
          <w:marRight w:val="0"/>
          <w:marTop w:val="0"/>
          <w:marBottom w:val="0"/>
          <w:divBdr>
            <w:top w:val="none" w:sz="0" w:space="0" w:color="auto"/>
            <w:left w:val="none" w:sz="0" w:space="0" w:color="auto"/>
            <w:bottom w:val="none" w:sz="0" w:space="0" w:color="auto"/>
            <w:right w:val="none" w:sz="0" w:space="0" w:color="auto"/>
          </w:divBdr>
        </w:div>
        <w:div w:id="276135646">
          <w:marLeft w:val="0"/>
          <w:marRight w:val="0"/>
          <w:marTop w:val="0"/>
          <w:marBottom w:val="0"/>
          <w:divBdr>
            <w:top w:val="none" w:sz="0" w:space="0" w:color="auto"/>
            <w:left w:val="none" w:sz="0" w:space="0" w:color="auto"/>
            <w:bottom w:val="none" w:sz="0" w:space="0" w:color="auto"/>
            <w:right w:val="none" w:sz="0" w:space="0" w:color="auto"/>
          </w:divBdr>
        </w:div>
        <w:div w:id="774835206">
          <w:marLeft w:val="0"/>
          <w:marRight w:val="0"/>
          <w:marTop w:val="0"/>
          <w:marBottom w:val="0"/>
          <w:divBdr>
            <w:top w:val="none" w:sz="0" w:space="0" w:color="auto"/>
            <w:left w:val="none" w:sz="0" w:space="0" w:color="auto"/>
            <w:bottom w:val="none" w:sz="0" w:space="0" w:color="auto"/>
            <w:right w:val="none" w:sz="0" w:space="0" w:color="auto"/>
          </w:divBdr>
        </w:div>
        <w:div w:id="1384983113">
          <w:marLeft w:val="0"/>
          <w:marRight w:val="0"/>
          <w:marTop w:val="0"/>
          <w:marBottom w:val="0"/>
          <w:divBdr>
            <w:top w:val="none" w:sz="0" w:space="0" w:color="auto"/>
            <w:left w:val="none" w:sz="0" w:space="0" w:color="auto"/>
            <w:bottom w:val="none" w:sz="0" w:space="0" w:color="auto"/>
            <w:right w:val="none" w:sz="0" w:space="0" w:color="auto"/>
          </w:divBdr>
        </w:div>
        <w:div w:id="972447504">
          <w:marLeft w:val="0"/>
          <w:marRight w:val="0"/>
          <w:marTop w:val="0"/>
          <w:marBottom w:val="0"/>
          <w:divBdr>
            <w:top w:val="none" w:sz="0" w:space="0" w:color="auto"/>
            <w:left w:val="none" w:sz="0" w:space="0" w:color="auto"/>
            <w:bottom w:val="none" w:sz="0" w:space="0" w:color="auto"/>
            <w:right w:val="none" w:sz="0" w:space="0" w:color="auto"/>
          </w:divBdr>
        </w:div>
        <w:div w:id="226191695">
          <w:marLeft w:val="0"/>
          <w:marRight w:val="0"/>
          <w:marTop w:val="0"/>
          <w:marBottom w:val="0"/>
          <w:divBdr>
            <w:top w:val="none" w:sz="0" w:space="0" w:color="auto"/>
            <w:left w:val="none" w:sz="0" w:space="0" w:color="auto"/>
            <w:bottom w:val="none" w:sz="0" w:space="0" w:color="auto"/>
            <w:right w:val="none" w:sz="0" w:space="0" w:color="auto"/>
          </w:divBdr>
        </w:div>
        <w:div w:id="769007000">
          <w:marLeft w:val="0"/>
          <w:marRight w:val="0"/>
          <w:marTop w:val="0"/>
          <w:marBottom w:val="0"/>
          <w:divBdr>
            <w:top w:val="none" w:sz="0" w:space="0" w:color="auto"/>
            <w:left w:val="none" w:sz="0" w:space="0" w:color="auto"/>
            <w:bottom w:val="none" w:sz="0" w:space="0" w:color="auto"/>
            <w:right w:val="none" w:sz="0" w:space="0" w:color="auto"/>
          </w:divBdr>
        </w:div>
        <w:div w:id="1661081632">
          <w:marLeft w:val="0"/>
          <w:marRight w:val="0"/>
          <w:marTop w:val="0"/>
          <w:marBottom w:val="0"/>
          <w:divBdr>
            <w:top w:val="none" w:sz="0" w:space="0" w:color="auto"/>
            <w:left w:val="none" w:sz="0" w:space="0" w:color="auto"/>
            <w:bottom w:val="none" w:sz="0" w:space="0" w:color="auto"/>
            <w:right w:val="none" w:sz="0" w:space="0" w:color="auto"/>
          </w:divBdr>
        </w:div>
      </w:divsChild>
    </w:div>
    <w:div w:id="638268948">
      <w:bodyDiv w:val="1"/>
      <w:marLeft w:val="0"/>
      <w:marRight w:val="0"/>
      <w:marTop w:val="0"/>
      <w:marBottom w:val="0"/>
      <w:divBdr>
        <w:top w:val="none" w:sz="0" w:space="0" w:color="auto"/>
        <w:left w:val="none" w:sz="0" w:space="0" w:color="auto"/>
        <w:bottom w:val="none" w:sz="0" w:space="0" w:color="auto"/>
        <w:right w:val="none" w:sz="0" w:space="0" w:color="auto"/>
      </w:divBdr>
      <w:divsChild>
        <w:div w:id="741409690">
          <w:marLeft w:val="0"/>
          <w:marRight w:val="0"/>
          <w:marTop w:val="0"/>
          <w:marBottom w:val="0"/>
          <w:divBdr>
            <w:top w:val="none" w:sz="0" w:space="0" w:color="auto"/>
            <w:left w:val="none" w:sz="0" w:space="0" w:color="auto"/>
            <w:bottom w:val="none" w:sz="0" w:space="0" w:color="auto"/>
            <w:right w:val="none" w:sz="0" w:space="0" w:color="auto"/>
          </w:divBdr>
        </w:div>
        <w:div w:id="603807412">
          <w:marLeft w:val="0"/>
          <w:marRight w:val="0"/>
          <w:marTop w:val="0"/>
          <w:marBottom w:val="0"/>
          <w:divBdr>
            <w:top w:val="none" w:sz="0" w:space="0" w:color="auto"/>
            <w:left w:val="none" w:sz="0" w:space="0" w:color="auto"/>
            <w:bottom w:val="none" w:sz="0" w:space="0" w:color="auto"/>
            <w:right w:val="none" w:sz="0" w:space="0" w:color="auto"/>
          </w:divBdr>
        </w:div>
        <w:div w:id="1309557861">
          <w:marLeft w:val="0"/>
          <w:marRight w:val="0"/>
          <w:marTop w:val="0"/>
          <w:marBottom w:val="0"/>
          <w:divBdr>
            <w:top w:val="none" w:sz="0" w:space="0" w:color="auto"/>
            <w:left w:val="none" w:sz="0" w:space="0" w:color="auto"/>
            <w:bottom w:val="none" w:sz="0" w:space="0" w:color="auto"/>
            <w:right w:val="none" w:sz="0" w:space="0" w:color="auto"/>
          </w:divBdr>
          <w:divsChild>
            <w:div w:id="295263110">
              <w:marLeft w:val="-75"/>
              <w:marRight w:val="0"/>
              <w:marTop w:val="30"/>
              <w:marBottom w:val="30"/>
              <w:divBdr>
                <w:top w:val="none" w:sz="0" w:space="0" w:color="auto"/>
                <w:left w:val="none" w:sz="0" w:space="0" w:color="auto"/>
                <w:bottom w:val="none" w:sz="0" w:space="0" w:color="auto"/>
                <w:right w:val="none" w:sz="0" w:space="0" w:color="auto"/>
              </w:divBdr>
              <w:divsChild>
                <w:div w:id="84352350">
                  <w:marLeft w:val="0"/>
                  <w:marRight w:val="0"/>
                  <w:marTop w:val="0"/>
                  <w:marBottom w:val="0"/>
                  <w:divBdr>
                    <w:top w:val="none" w:sz="0" w:space="0" w:color="auto"/>
                    <w:left w:val="none" w:sz="0" w:space="0" w:color="auto"/>
                    <w:bottom w:val="none" w:sz="0" w:space="0" w:color="auto"/>
                    <w:right w:val="none" w:sz="0" w:space="0" w:color="auto"/>
                  </w:divBdr>
                  <w:divsChild>
                    <w:div w:id="1263607330">
                      <w:marLeft w:val="0"/>
                      <w:marRight w:val="0"/>
                      <w:marTop w:val="0"/>
                      <w:marBottom w:val="0"/>
                      <w:divBdr>
                        <w:top w:val="none" w:sz="0" w:space="0" w:color="auto"/>
                        <w:left w:val="none" w:sz="0" w:space="0" w:color="auto"/>
                        <w:bottom w:val="none" w:sz="0" w:space="0" w:color="auto"/>
                        <w:right w:val="none" w:sz="0" w:space="0" w:color="auto"/>
                      </w:divBdr>
                    </w:div>
                  </w:divsChild>
                </w:div>
                <w:div w:id="458033429">
                  <w:marLeft w:val="0"/>
                  <w:marRight w:val="0"/>
                  <w:marTop w:val="0"/>
                  <w:marBottom w:val="0"/>
                  <w:divBdr>
                    <w:top w:val="none" w:sz="0" w:space="0" w:color="auto"/>
                    <w:left w:val="none" w:sz="0" w:space="0" w:color="auto"/>
                    <w:bottom w:val="none" w:sz="0" w:space="0" w:color="auto"/>
                    <w:right w:val="none" w:sz="0" w:space="0" w:color="auto"/>
                  </w:divBdr>
                  <w:divsChild>
                    <w:div w:id="1056784332">
                      <w:marLeft w:val="0"/>
                      <w:marRight w:val="0"/>
                      <w:marTop w:val="0"/>
                      <w:marBottom w:val="0"/>
                      <w:divBdr>
                        <w:top w:val="none" w:sz="0" w:space="0" w:color="auto"/>
                        <w:left w:val="none" w:sz="0" w:space="0" w:color="auto"/>
                        <w:bottom w:val="none" w:sz="0" w:space="0" w:color="auto"/>
                        <w:right w:val="none" w:sz="0" w:space="0" w:color="auto"/>
                      </w:divBdr>
                    </w:div>
                  </w:divsChild>
                </w:div>
                <w:div w:id="806164295">
                  <w:marLeft w:val="0"/>
                  <w:marRight w:val="0"/>
                  <w:marTop w:val="0"/>
                  <w:marBottom w:val="0"/>
                  <w:divBdr>
                    <w:top w:val="none" w:sz="0" w:space="0" w:color="auto"/>
                    <w:left w:val="none" w:sz="0" w:space="0" w:color="auto"/>
                    <w:bottom w:val="none" w:sz="0" w:space="0" w:color="auto"/>
                    <w:right w:val="none" w:sz="0" w:space="0" w:color="auto"/>
                  </w:divBdr>
                  <w:divsChild>
                    <w:div w:id="96413937">
                      <w:marLeft w:val="0"/>
                      <w:marRight w:val="0"/>
                      <w:marTop w:val="0"/>
                      <w:marBottom w:val="0"/>
                      <w:divBdr>
                        <w:top w:val="none" w:sz="0" w:space="0" w:color="auto"/>
                        <w:left w:val="none" w:sz="0" w:space="0" w:color="auto"/>
                        <w:bottom w:val="none" w:sz="0" w:space="0" w:color="auto"/>
                        <w:right w:val="none" w:sz="0" w:space="0" w:color="auto"/>
                      </w:divBdr>
                    </w:div>
                  </w:divsChild>
                </w:div>
                <w:div w:id="783890306">
                  <w:marLeft w:val="0"/>
                  <w:marRight w:val="0"/>
                  <w:marTop w:val="0"/>
                  <w:marBottom w:val="0"/>
                  <w:divBdr>
                    <w:top w:val="none" w:sz="0" w:space="0" w:color="auto"/>
                    <w:left w:val="none" w:sz="0" w:space="0" w:color="auto"/>
                    <w:bottom w:val="none" w:sz="0" w:space="0" w:color="auto"/>
                    <w:right w:val="none" w:sz="0" w:space="0" w:color="auto"/>
                  </w:divBdr>
                  <w:divsChild>
                    <w:div w:id="358043868">
                      <w:marLeft w:val="0"/>
                      <w:marRight w:val="0"/>
                      <w:marTop w:val="0"/>
                      <w:marBottom w:val="0"/>
                      <w:divBdr>
                        <w:top w:val="none" w:sz="0" w:space="0" w:color="auto"/>
                        <w:left w:val="none" w:sz="0" w:space="0" w:color="auto"/>
                        <w:bottom w:val="none" w:sz="0" w:space="0" w:color="auto"/>
                        <w:right w:val="none" w:sz="0" w:space="0" w:color="auto"/>
                      </w:divBdr>
                    </w:div>
                  </w:divsChild>
                </w:div>
                <w:div w:id="192809373">
                  <w:marLeft w:val="0"/>
                  <w:marRight w:val="0"/>
                  <w:marTop w:val="0"/>
                  <w:marBottom w:val="0"/>
                  <w:divBdr>
                    <w:top w:val="none" w:sz="0" w:space="0" w:color="auto"/>
                    <w:left w:val="none" w:sz="0" w:space="0" w:color="auto"/>
                    <w:bottom w:val="none" w:sz="0" w:space="0" w:color="auto"/>
                    <w:right w:val="none" w:sz="0" w:space="0" w:color="auto"/>
                  </w:divBdr>
                  <w:divsChild>
                    <w:div w:id="69887177">
                      <w:marLeft w:val="0"/>
                      <w:marRight w:val="0"/>
                      <w:marTop w:val="0"/>
                      <w:marBottom w:val="0"/>
                      <w:divBdr>
                        <w:top w:val="none" w:sz="0" w:space="0" w:color="auto"/>
                        <w:left w:val="none" w:sz="0" w:space="0" w:color="auto"/>
                        <w:bottom w:val="none" w:sz="0" w:space="0" w:color="auto"/>
                        <w:right w:val="none" w:sz="0" w:space="0" w:color="auto"/>
                      </w:divBdr>
                    </w:div>
                  </w:divsChild>
                </w:div>
                <w:div w:id="1432120246">
                  <w:marLeft w:val="0"/>
                  <w:marRight w:val="0"/>
                  <w:marTop w:val="0"/>
                  <w:marBottom w:val="0"/>
                  <w:divBdr>
                    <w:top w:val="none" w:sz="0" w:space="0" w:color="auto"/>
                    <w:left w:val="none" w:sz="0" w:space="0" w:color="auto"/>
                    <w:bottom w:val="none" w:sz="0" w:space="0" w:color="auto"/>
                    <w:right w:val="none" w:sz="0" w:space="0" w:color="auto"/>
                  </w:divBdr>
                  <w:divsChild>
                    <w:div w:id="1423377420">
                      <w:marLeft w:val="0"/>
                      <w:marRight w:val="0"/>
                      <w:marTop w:val="0"/>
                      <w:marBottom w:val="0"/>
                      <w:divBdr>
                        <w:top w:val="none" w:sz="0" w:space="0" w:color="auto"/>
                        <w:left w:val="none" w:sz="0" w:space="0" w:color="auto"/>
                        <w:bottom w:val="none" w:sz="0" w:space="0" w:color="auto"/>
                        <w:right w:val="none" w:sz="0" w:space="0" w:color="auto"/>
                      </w:divBdr>
                    </w:div>
                  </w:divsChild>
                </w:div>
                <w:div w:id="1618827680">
                  <w:marLeft w:val="0"/>
                  <w:marRight w:val="0"/>
                  <w:marTop w:val="0"/>
                  <w:marBottom w:val="0"/>
                  <w:divBdr>
                    <w:top w:val="none" w:sz="0" w:space="0" w:color="auto"/>
                    <w:left w:val="none" w:sz="0" w:space="0" w:color="auto"/>
                    <w:bottom w:val="none" w:sz="0" w:space="0" w:color="auto"/>
                    <w:right w:val="none" w:sz="0" w:space="0" w:color="auto"/>
                  </w:divBdr>
                  <w:divsChild>
                    <w:div w:id="1291594557">
                      <w:marLeft w:val="0"/>
                      <w:marRight w:val="0"/>
                      <w:marTop w:val="0"/>
                      <w:marBottom w:val="0"/>
                      <w:divBdr>
                        <w:top w:val="none" w:sz="0" w:space="0" w:color="auto"/>
                        <w:left w:val="none" w:sz="0" w:space="0" w:color="auto"/>
                        <w:bottom w:val="none" w:sz="0" w:space="0" w:color="auto"/>
                        <w:right w:val="none" w:sz="0" w:space="0" w:color="auto"/>
                      </w:divBdr>
                    </w:div>
                  </w:divsChild>
                </w:div>
                <w:div w:id="2055227180">
                  <w:marLeft w:val="0"/>
                  <w:marRight w:val="0"/>
                  <w:marTop w:val="0"/>
                  <w:marBottom w:val="0"/>
                  <w:divBdr>
                    <w:top w:val="none" w:sz="0" w:space="0" w:color="auto"/>
                    <w:left w:val="none" w:sz="0" w:space="0" w:color="auto"/>
                    <w:bottom w:val="none" w:sz="0" w:space="0" w:color="auto"/>
                    <w:right w:val="none" w:sz="0" w:space="0" w:color="auto"/>
                  </w:divBdr>
                  <w:divsChild>
                    <w:div w:id="1717242480">
                      <w:marLeft w:val="0"/>
                      <w:marRight w:val="0"/>
                      <w:marTop w:val="0"/>
                      <w:marBottom w:val="0"/>
                      <w:divBdr>
                        <w:top w:val="none" w:sz="0" w:space="0" w:color="auto"/>
                        <w:left w:val="none" w:sz="0" w:space="0" w:color="auto"/>
                        <w:bottom w:val="none" w:sz="0" w:space="0" w:color="auto"/>
                        <w:right w:val="none" w:sz="0" w:space="0" w:color="auto"/>
                      </w:divBdr>
                    </w:div>
                  </w:divsChild>
                </w:div>
                <w:div w:id="1636325069">
                  <w:marLeft w:val="0"/>
                  <w:marRight w:val="0"/>
                  <w:marTop w:val="0"/>
                  <w:marBottom w:val="0"/>
                  <w:divBdr>
                    <w:top w:val="none" w:sz="0" w:space="0" w:color="auto"/>
                    <w:left w:val="none" w:sz="0" w:space="0" w:color="auto"/>
                    <w:bottom w:val="none" w:sz="0" w:space="0" w:color="auto"/>
                    <w:right w:val="none" w:sz="0" w:space="0" w:color="auto"/>
                  </w:divBdr>
                  <w:divsChild>
                    <w:div w:id="2091192424">
                      <w:marLeft w:val="0"/>
                      <w:marRight w:val="0"/>
                      <w:marTop w:val="0"/>
                      <w:marBottom w:val="0"/>
                      <w:divBdr>
                        <w:top w:val="none" w:sz="0" w:space="0" w:color="auto"/>
                        <w:left w:val="none" w:sz="0" w:space="0" w:color="auto"/>
                        <w:bottom w:val="none" w:sz="0" w:space="0" w:color="auto"/>
                        <w:right w:val="none" w:sz="0" w:space="0" w:color="auto"/>
                      </w:divBdr>
                    </w:div>
                  </w:divsChild>
                </w:div>
                <w:div w:id="796097695">
                  <w:marLeft w:val="0"/>
                  <w:marRight w:val="0"/>
                  <w:marTop w:val="0"/>
                  <w:marBottom w:val="0"/>
                  <w:divBdr>
                    <w:top w:val="none" w:sz="0" w:space="0" w:color="auto"/>
                    <w:left w:val="none" w:sz="0" w:space="0" w:color="auto"/>
                    <w:bottom w:val="none" w:sz="0" w:space="0" w:color="auto"/>
                    <w:right w:val="none" w:sz="0" w:space="0" w:color="auto"/>
                  </w:divBdr>
                  <w:divsChild>
                    <w:div w:id="96557987">
                      <w:marLeft w:val="0"/>
                      <w:marRight w:val="0"/>
                      <w:marTop w:val="0"/>
                      <w:marBottom w:val="0"/>
                      <w:divBdr>
                        <w:top w:val="none" w:sz="0" w:space="0" w:color="auto"/>
                        <w:left w:val="none" w:sz="0" w:space="0" w:color="auto"/>
                        <w:bottom w:val="none" w:sz="0" w:space="0" w:color="auto"/>
                        <w:right w:val="none" w:sz="0" w:space="0" w:color="auto"/>
                      </w:divBdr>
                    </w:div>
                  </w:divsChild>
                </w:div>
                <w:div w:id="1630428671">
                  <w:marLeft w:val="0"/>
                  <w:marRight w:val="0"/>
                  <w:marTop w:val="0"/>
                  <w:marBottom w:val="0"/>
                  <w:divBdr>
                    <w:top w:val="none" w:sz="0" w:space="0" w:color="auto"/>
                    <w:left w:val="none" w:sz="0" w:space="0" w:color="auto"/>
                    <w:bottom w:val="none" w:sz="0" w:space="0" w:color="auto"/>
                    <w:right w:val="none" w:sz="0" w:space="0" w:color="auto"/>
                  </w:divBdr>
                  <w:divsChild>
                    <w:div w:id="31858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929064">
          <w:marLeft w:val="0"/>
          <w:marRight w:val="0"/>
          <w:marTop w:val="0"/>
          <w:marBottom w:val="0"/>
          <w:divBdr>
            <w:top w:val="none" w:sz="0" w:space="0" w:color="auto"/>
            <w:left w:val="none" w:sz="0" w:space="0" w:color="auto"/>
            <w:bottom w:val="none" w:sz="0" w:space="0" w:color="auto"/>
            <w:right w:val="none" w:sz="0" w:space="0" w:color="auto"/>
          </w:divBdr>
          <w:divsChild>
            <w:div w:id="2093039168">
              <w:marLeft w:val="0"/>
              <w:marRight w:val="0"/>
              <w:marTop w:val="0"/>
              <w:marBottom w:val="0"/>
              <w:divBdr>
                <w:top w:val="none" w:sz="0" w:space="0" w:color="auto"/>
                <w:left w:val="none" w:sz="0" w:space="0" w:color="auto"/>
                <w:bottom w:val="none" w:sz="0" w:space="0" w:color="auto"/>
                <w:right w:val="none" w:sz="0" w:space="0" w:color="auto"/>
              </w:divBdr>
            </w:div>
            <w:div w:id="1085223344">
              <w:marLeft w:val="0"/>
              <w:marRight w:val="0"/>
              <w:marTop w:val="0"/>
              <w:marBottom w:val="0"/>
              <w:divBdr>
                <w:top w:val="none" w:sz="0" w:space="0" w:color="auto"/>
                <w:left w:val="none" w:sz="0" w:space="0" w:color="auto"/>
                <w:bottom w:val="none" w:sz="0" w:space="0" w:color="auto"/>
                <w:right w:val="none" w:sz="0" w:space="0" w:color="auto"/>
              </w:divBdr>
            </w:div>
            <w:div w:id="970138542">
              <w:marLeft w:val="0"/>
              <w:marRight w:val="0"/>
              <w:marTop w:val="0"/>
              <w:marBottom w:val="0"/>
              <w:divBdr>
                <w:top w:val="none" w:sz="0" w:space="0" w:color="auto"/>
                <w:left w:val="none" w:sz="0" w:space="0" w:color="auto"/>
                <w:bottom w:val="none" w:sz="0" w:space="0" w:color="auto"/>
                <w:right w:val="none" w:sz="0" w:space="0" w:color="auto"/>
              </w:divBdr>
            </w:div>
            <w:div w:id="1306424371">
              <w:marLeft w:val="0"/>
              <w:marRight w:val="0"/>
              <w:marTop w:val="0"/>
              <w:marBottom w:val="0"/>
              <w:divBdr>
                <w:top w:val="none" w:sz="0" w:space="0" w:color="auto"/>
                <w:left w:val="none" w:sz="0" w:space="0" w:color="auto"/>
                <w:bottom w:val="none" w:sz="0" w:space="0" w:color="auto"/>
                <w:right w:val="none" w:sz="0" w:space="0" w:color="auto"/>
              </w:divBdr>
            </w:div>
          </w:divsChild>
        </w:div>
        <w:div w:id="388188181">
          <w:marLeft w:val="0"/>
          <w:marRight w:val="0"/>
          <w:marTop w:val="0"/>
          <w:marBottom w:val="0"/>
          <w:divBdr>
            <w:top w:val="none" w:sz="0" w:space="0" w:color="auto"/>
            <w:left w:val="none" w:sz="0" w:space="0" w:color="auto"/>
            <w:bottom w:val="none" w:sz="0" w:space="0" w:color="auto"/>
            <w:right w:val="none" w:sz="0" w:space="0" w:color="auto"/>
          </w:divBdr>
          <w:divsChild>
            <w:div w:id="821116719">
              <w:marLeft w:val="-75"/>
              <w:marRight w:val="0"/>
              <w:marTop w:val="30"/>
              <w:marBottom w:val="30"/>
              <w:divBdr>
                <w:top w:val="none" w:sz="0" w:space="0" w:color="auto"/>
                <w:left w:val="none" w:sz="0" w:space="0" w:color="auto"/>
                <w:bottom w:val="none" w:sz="0" w:space="0" w:color="auto"/>
                <w:right w:val="none" w:sz="0" w:space="0" w:color="auto"/>
              </w:divBdr>
              <w:divsChild>
                <w:div w:id="2064058578">
                  <w:marLeft w:val="0"/>
                  <w:marRight w:val="0"/>
                  <w:marTop w:val="0"/>
                  <w:marBottom w:val="0"/>
                  <w:divBdr>
                    <w:top w:val="none" w:sz="0" w:space="0" w:color="auto"/>
                    <w:left w:val="none" w:sz="0" w:space="0" w:color="auto"/>
                    <w:bottom w:val="none" w:sz="0" w:space="0" w:color="auto"/>
                    <w:right w:val="none" w:sz="0" w:space="0" w:color="auto"/>
                  </w:divBdr>
                  <w:divsChild>
                    <w:div w:id="1053651802">
                      <w:marLeft w:val="0"/>
                      <w:marRight w:val="0"/>
                      <w:marTop w:val="0"/>
                      <w:marBottom w:val="0"/>
                      <w:divBdr>
                        <w:top w:val="none" w:sz="0" w:space="0" w:color="auto"/>
                        <w:left w:val="none" w:sz="0" w:space="0" w:color="auto"/>
                        <w:bottom w:val="none" w:sz="0" w:space="0" w:color="auto"/>
                        <w:right w:val="none" w:sz="0" w:space="0" w:color="auto"/>
                      </w:divBdr>
                    </w:div>
                  </w:divsChild>
                </w:div>
                <w:div w:id="2134403721">
                  <w:marLeft w:val="0"/>
                  <w:marRight w:val="0"/>
                  <w:marTop w:val="0"/>
                  <w:marBottom w:val="0"/>
                  <w:divBdr>
                    <w:top w:val="none" w:sz="0" w:space="0" w:color="auto"/>
                    <w:left w:val="none" w:sz="0" w:space="0" w:color="auto"/>
                    <w:bottom w:val="none" w:sz="0" w:space="0" w:color="auto"/>
                    <w:right w:val="none" w:sz="0" w:space="0" w:color="auto"/>
                  </w:divBdr>
                  <w:divsChild>
                    <w:div w:id="2083409415">
                      <w:marLeft w:val="0"/>
                      <w:marRight w:val="0"/>
                      <w:marTop w:val="0"/>
                      <w:marBottom w:val="0"/>
                      <w:divBdr>
                        <w:top w:val="none" w:sz="0" w:space="0" w:color="auto"/>
                        <w:left w:val="none" w:sz="0" w:space="0" w:color="auto"/>
                        <w:bottom w:val="none" w:sz="0" w:space="0" w:color="auto"/>
                        <w:right w:val="none" w:sz="0" w:space="0" w:color="auto"/>
                      </w:divBdr>
                    </w:div>
                  </w:divsChild>
                </w:div>
                <w:div w:id="208957216">
                  <w:marLeft w:val="0"/>
                  <w:marRight w:val="0"/>
                  <w:marTop w:val="0"/>
                  <w:marBottom w:val="0"/>
                  <w:divBdr>
                    <w:top w:val="none" w:sz="0" w:space="0" w:color="auto"/>
                    <w:left w:val="none" w:sz="0" w:space="0" w:color="auto"/>
                    <w:bottom w:val="none" w:sz="0" w:space="0" w:color="auto"/>
                    <w:right w:val="none" w:sz="0" w:space="0" w:color="auto"/>
                  </w:divBdr>
                  <w:divsChild>
                    <w:div w:id="844978479">
                      <w:marLeft w:val="0"/>
                      <w:marRight w:val="0"/>
                      <w:marTop w:val="0"/>
                      <w:marBottom w:val="0"/>
                      <w:divBdr>
                        <w:top w:val="none" w:sz="0" w:space="0" w:color="auto"/>
                        <w:left w:val="none" w:sz="0" w:space="0" w:color="auto"/>
                        <w:bottom w:val="none" w:sz="0" w:space="0" w:color="auto"/>
                        <w:right w:val="none" w:sz="0" w:space="0" w:color="auto"/>
                      </w:divBdr>
                    </w:div>
                  </w:divsChild>
                </w:div>
                <w:div w:id="944458127">
                  <w:marLeft w:val="0"/>
                  <w:marRight w:val="0"/>
                  <w:marTop w:val="0"/>
                  <w:marBottom w:val="0"/>
                  <w:divBdr>
                    <w:top w:val="none" w:sz="0" w:space="0" w:color="auto"/>
                    <w:left w:val="none" w:sz="0" w:space="0" w:color="auto"/>
                    <w:bottom w:val="none" w:sz="0" w:space="0" w:color="auto"/>
                    <w:right w:val="none" w:sz="0" w:space="0" w:color="auto"/>
                  </w:divBdr>
                  <w:divsChild>
                    <w:div w:id="1199783272">
                      <w:marLeft w:val="0"/>
                      <w:marRight w:val="0"/>
                      <w:marTop w:val="0"/>
                      <w:marBottom w:val="0"/>
                      <w:divBdr>
                        <w:top w:val="none" w:sz="0" w:space="0" w:color="auto"/>
                        <w:left w:val="none" w:sz="0" w:space="0" w:color="auto"/>
                        <w:bottom w:val="none" w:sz="0" w:space="0" w:color="auto"/>
                        <w:right w:val="none" w:sz="0" w:space="0" w:color="auto"/>
                      </w:divBdr>
                    </w:div>
                    <w:div w:id="1326127708">
                      <w:marLeft w:val="0"/>
                      <w:marRight w:val="0"/>
                      <w:marTop w:val="0"/>
                      <w:marBottom w:val="0"/>
                      <w:divBdr>
                        <w:top w:val="none" w:sz="0" w:space="0" w:color="auto"/>
                        <w:left w:val="none" w:sz="0" w:space="0" w:color="auto"/>
                        <w:bottom w:val="none" w:sz="0" w:space="0" w:color="auto"/>
                        <w:right w:val="none" w:sz="0" w:space="0" w:color="auto"/>
                      </w:divBdr>
                    </w:div>
                  </w:divsChild>
                </w:div>
                <w:div w:id="2134051440">
                  <w:marLeft w:val="0"/>
                  <w:marRight w:val="0"/>
                  <w:marTop w:val="0"/>
                  <w:marBottom w:val="0"/>
                  <w:divBdr>
                    <w:top w:val="none" w:sz="0" w:space="0" w:color="auto"/>
                    <w:left w:val="none" w:sz="0" w:space="0" w:color="auto"/>
                    <w:bottom w:val="none" w:sz="0" w:space="0" w:color="auto"/>
                    <w:right w:val="none" w:sz="0" w:space="0" w:color="auto"/>
                  </w:divBdr>
                  <w:divsChild>
                    <w:div w:id="486557589">
                      <w:marLeft w:val="0"/>
                      <w:marRight w:val="0"/>
                      <w:marTop w:val="0"/>
                      <w:marBottom w:val="0"/>
                      <w:divBdr>
                        <w:top w:val="none" w:sz="0" w:space="0" w:color="auto"/>
                        <w:left w:val="none" w:sz="0" w:space="0" w:color="auto"/>
                        <w:bottom w:val="none" w:sz="0" w:space="0" w:color="auto"/>
                        <w:right w:val="none" w:sz="0" w:space="0" w:color="auto"/>
                      </w:divBdr>
                    </w:div>
                    <w:div w:id="858471164">
                      <w:marLeft w:val="0"/>
                      <w:marRight w:val="0"/>
                      <w:marTop w:val="0"/>
                      <w:marBottom w:val="0"/>
                      <w:divBdr>
                        <w:top w:val="none" w:sz="0" w:space="0" w:color="auto"/>
                        <w:left w:val="none" w:sz="0" w:space="0" w:color="auto"/>
                        <w:bottom w:val="none" w:sz="0" w:space="0" w:color="auto"/>
                        <w:right w:val="none" w:sz="0" w:space="0" w:color="auto"/>
                      </w:divBdr>
                    </w:div>
                  </w:divsChild>
                </w:div>
                <w:div w:id="1541939894">
                  <w:marLeft w:val="0"/>
                  <w:marRight w:val="0"/>
                  <w:marTop w:val="0"/>
                  <w:marBottom w:val="0"/>
                  <w:divBdr>
                    <w:top w:val="none" w:sz="0" w:space="0" w:color="auto"/>
                    <w:left w:val="none" w:sz="0" w:space="0" w:color="auto"/>
                    <w:bottom w:val="none" w:sz="0" w:space="0" w:color="auto"/>
                    <w:right w:val="none" w:sz="0" w:space="0" w:color="auto"/>
                  </w:divBdr>
                  <w:divsChild>
                    <w:div w:id="1712222568">
                      <w:marLeft w:val="0"/>
                      <w:marRight w:val="0"/>
                      <w:marTop w:val="0"/>
                      <w:marBottom w:val="0"/>
                      <w:divBdr>
                        <w:top w:val="none" w:sz="0" w:space="0" w:color="auto"/>
                        <w:left w:val="none" w:sz="0" w:space="0" w:color="auto"/>
                        <w:bottom w:val="none" w:sz="0" w:space="0" w:color="auto"/>
                        <w:right w:val="none" w:sz="0" w:space="0" w:color="auto"/>
                      </w:divBdr>
                    </w:div>
                  </w:divsChild>
                </w:div>
                <w:div w:id="1951205422">
                  <w:marLeft w:val="0"/>
                  <w:marRight w:val="0"/>
                  <w:marTop w:val="0"/>
                  <w:marBottom w:val="0"/>
                  <w:divBdr>
                    <w:top w:val="none" w:sz="0" w:space="0" w:color="auto"/>
                    <w:left w:val="none" w:sz="0" w:space="0" w:color="auto"/>
                    <w:bottom w:val="none" w:sz="0" w:space="0" w:color="auto"/>
                    <w:right w:val="none" w:sz="0" w:space="0" w:color="auto"/>
                  </w:divBdr>
                  <w:divsChild>
                    <w:div w:id="554200615">
                      <w:marLeft w:val="0"/>
                      <w:marRight w:val="0"/>
                      <w:marTop w:val="0"/>
                      <w:marBottom w:val="0"/>
                      <w:divBdr>
                        <w:top w:val="none" w:sz="0" w:space="0" w:color="auto"/>
                        <w:left w:val="none" w:sz="0" w:space="0" w:color="auto"/>
                        <w:bottom w:val="none" w:sz="0" w:space="0" w:color="auto"/>
                        <w:right w:val="none" w:sz="0" w:space="0" w:color="auto"/>
                      </w:divBdr>
                    </w:div>
                  </w:divsChild>
                </w:div>
                <w:div w:id="16388912">
                  <w:marLeft w:val="0"/>
                  <w:marRight w:val="0"/>
                  <w:marTop w:val="0"/>
                  <w:marBottom w:val="0"/>
                  <w:divBdr>
                    <w:top w:val="none" w:sz="0" w:space="0" w:color="auto"/>
                    <w:left w:val="none" w:sz="0" w:space="0" w:color="auto"/>
                    <w:bottom w:val="none" w:sz="0" w:space="0" w:color="auto"/>
                    <w:right w:val="none" w:sz="0" w:space="0" w:color="auto"/>
                  </w:divBdr>
                  <w:divsChild>
                    <w:div w:id="1417554573">
                      <w:marLeft w:val="0"/>
                      <w:marRight w:val="0"/>
                      <w:marTop w:val="0"/>
                      <w:marBottom w:val="0"/>
                      <w:divBdr>
                        <w:top w:val="none" w:sz="0" w:space="0" w:color="auto"/>
                        <w:left w:val="none" w:sz="0" w:space="0" w:color="auto"/>
                        <w:bottom w:val="none" w:sz="0" w:space="0" w:color="auto"/>
                        <w:right w:val="none" w:sz="0" w:space="0" w:color="auto"/>
                      </w:divBdr>
                    </w:div>
                  </w:divsChild>
                </w:div>
                <w:div w:id="1628967717">
                  <w:marLeft w:val="0"/>
                  <w:marRight w:val="0"/>
                  <w:marTop w:val="0"/>
                  <w:marBottom w:val="0"/>
                  <w:divBdr>
                    <w:top w:val="none" w:sz="0" w:space="0" w:color="auto"/>
                    <w:left w:val="none" w:sz="0" w:space="0" w:color="auto"/>
                    <w:bottom w:val="none" w:sz="0" w:space="0" w:color="auto"/>
                    <w:right w:val="none" w:sz="0" w:space="0" w:color="auto"/>
                  </w:divBdr>
                  <w:divsChild>
                    <w:div w:id="809052148">
                      <w:marLeft w:val="0"/>
                      <w:marRight w:val="0"/>
                      <w:marTop w:val="0"/>
                      <w:marBottom w:val="0"/>
                      <w:divBdr>
                        <w:top w:val="none" w:sz="0" w:space="0" w:color="auto"/>
                        <w:left w:val="none" w:sz="0" w:space="0" w:color="auto"/>
                        <w:bottom w:val="none" w:sz="0" w:space="0" w:color="auto"/>
                        <w:right w:val="none" w:sz="0" w:space="0" w:color="auto"/>
                      </w:divBdr>
                    </w:div>
                  </w:divsChild>
                </w:div>
                <w:div w:id="907421188">
                  <w:marLeft w:val="0"/>
                  <w:marRight w:val="0"/>
                  <w:marTop w:val="0"/>
                  <w:marBottom w:val="0"/>
                  <w:divBdr>
                    <w:top w:val="none" w:sz="0" w:space="0" w:color="auto"/>
                    <w:left w:val="none" w:sz="0" w:space="0" w:color="auto"/>
                    <w:bottom w:val="none" w:sz="0" w:space="0" w:color="auto"/>
                    <w:right w:val="none" w:sz="0" w:space="0" w:color="auto"/>
                  </w:divBdr>
                  <w:divsChild>
                    <w:div w:id="26064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322830">
          <w:marLeft w:val="0"/>
          <w:marRight w:val="0"/>
          <w:marTop w:val="0"/>
          <w:marBottom w:val="0"/>
          <w:divBdr>
            <w:top w:val="none" w:sz="0" w:space="0" w:color="auto"/>
            <w:left w:val="none" w:sz="0" w:space="0" w:color="auto"/>
            <w:bottom w:val="none" w:sz="0" w:space="0" w:color="auto"/>
            <w:right w:val="none" w:sz="0" w:space="0" w:color="auto"/>
          </w:divBdr>
        </w:div>
        <w:div w:id="778918500">
          <w:marLeft w:val="0"/>
          <w:marRight w:val="0"/>
          <w:marTop w:val="0"/>
          <w:marBottom w:val="0"/>
          <w:divBdr>
            <w:top w:val="none" w:sz="0" w:space="0" w:color="auto"/>
            <w:left w:val="none" w:sz="0" w:space="0" w:color="auto"/>
            <w:bottom w:val="none" w:sz="0" w:space="0" w:color="auto"/>
            <w:right w:val="none" w:sz="0" w:space="0" w:color="auto"/>
          </w:divBdr>
        </w:div>
        <w:div w:id="1231885661">
          <w:marLeft w:val="0"/>
          <w:marRight w:val="0"/>
          <w:marTop w:val="0"/>
          <w:marBottom w:val="0"/>
          <w:divBdr>
            <w:top w:val="none" w:sz="0" w:space="0" w:color="auto"/>
            <w:left w:val="none" w:sz="0" w:space="0" w:color="auto"/>
            <w:bottom w:val="none" w:sz="0" w:space="0" w:color="auto"/>
            <w:right w:val="none" w:sz="0" w:space="0" w:color="auto"/>
          </w:divBdr>
        </w:div>
      </w:divsChild>
    </w:div>
    <w:div w:id="727799647">
      <w:bodyDiv w:val="1"/>
      <w:marLeft w:val="0"/>
      <w:marRight w:val="0"/>
      <w:marTop w:val="0"/>
      <w:marBottom w:val="0"/>
      <w:divBdr>
        <w:top w:val="none" w:sz="0" w:space="0" w:color="auto"/>
        <w:left w:val="none" w:sz="0" w:space="0" w:color="auto"/>
        <w:bottom w:val="none" w:sz="0" w:space="0" w:color="auto"/>
        <w:right w:val="none" w:sz="0" w:space="0" w:color="auto"/>
      </w:divBdr>
    </w:div>
    <w:div w:id="737901915">
      <w:bodyDiv w:val="1"/>
      <w:marLeft w:val="0"/>
      <w:marRight w:val="0"/>
      <w:marTop w:val="0"/>
      <w:marBottom w:val="0"/>
      <w:divBdr>
        <w:top w:val="none" w:sz="0" w:space="0" w:color="auto"/>
        <w:left w:val="none" w:sz="0" w:space="0" w:color="auto"/>
        <w:bottom w:val="none" w:sz="0" w:space="0" w:color="auto"/>
        <w:right w:val="none" w:sz="0" w:space="0" w:color="auto"/>
      </w:divBdr>
    </w:div>
    <w:div w:id="806357601">
      <w:bodyDiv w:val="1"/>
      <w:marLeft w:val="0"/>
      <w:marRight w:val="0"/>
      <w:marTop w:val="0"/>
      <w:marBottom w:val="0"/>
      <w:divBdr>
        <w:top w:val="none" w:sz="0" w:space="0" w:color="auto"/>
        <w:left w:val="none" w:sz="0" w:space="0" w:color="auto"/>
        <w:bottom w:val="none" w:sz="0" w:space="0" w:color="auto"/>
        <w:right w:val="none" w:sz="0" w:space="0" w:color="auto"/>
      </w:divBdr>
      <w:divsChild>
        <w:div w:id="351801940">
          <w:marLeft w:val="0"/>
          <w:marRight w:val="0"/>
          <w:marTop w:val="0"/>
          <w:marBottom w:val="0"/>
          <w:divBdr>
            <w:top w:val="none" w:sz="0" w:space="0" w:color="auto"/>
            <w:left w:val="none" w:sz="0" w:space="0" w:color="auto"/>
            <w:bottom w:val="none" w:sz="0" w:space="0" w:color="auto"/>
            <w:right w:val="none" w:sz="0" w:space="0" w:color="auto"/>
          </w:divBdr>
        </w:div>
        <w:div w:id="1006133360">
          <w:marLeft w:val="0"/>
          <w:marRight w:val="0"/>
          <w:marTop w:val="0"/>
          <w:marBottom w:val="0"/>
          <w:divBdr>
            <w:top w:val="none" w:sz="0" w:space="0" w:color="auto"/>
            <w:left w:val="none" w:sz="0" w:space="0" w:color="auto"/>
            <w:bottom w:val="none" w:sz="0" w:space="0" w:color="auto"/>
            <w:right w:val="none" w:sz="0" w:space="0" w:color="auto"/>
          </w:divBdr>
        </w:div>
        <w:div w:id="647243287">
          <w:marLeft w:val="0"/>
          <w:marRight w:val="0"/>
          <w:marTop w:val="0"/>
          <w:marBottom w:val="0"/>
          <w:divBdr>
            <w:top w:val="none" w:sz="0" w:space="0" w:color="auto"/>
            <w:left w:val="none" w:sz="0" w:space="0" w:color="auto"/>
            <w:bottom w:val="none" w:sz="0" w:space="0" w:color="auto"/>
            <w:right w:val="none" w:sz="0" w:space="0" w:color="auto"/>
          </w:divBdr>
        </w:div>
        <w:div w:id="757557726">
          <w:marLeft w:val="0"/>
          <w:marRight w:val="0"/>
          <w:marTop w:val="0"/>
          <w:marBottom w:val="0"/>
          <w:divBdr>
            <w:top w:val="none" w:sz="0" w:space="0" w:color="auto"/>
            <w:left w:val="none" w:sz="0" w:space="0" w:color="auto"/>
            <w:bottom w:val="none" w:sz="0" w:space="0" w:color="auto"/>
            <w:right w:val="none" w:sz="0" w:space="0" w:color="auto"/>
          </w:divBdr>
        </w:div>
        <w:div w:id="587812739">
          <w:marLeft w:val="0"/>
          <w:marRight w:val="0"/>
          <w:marTop w:val="0"/>
          <w:marBottom w:val="0"/>
          <w:divBdr>
            <w:top w:val="none" w:sz="0" w:space="0" w:color="auto"/>
            <w:left w:val="none" w:sz="0" w:space="0" w:color="auto"/>
            <w:bottom w:val="none" w:sz="0" w:space="0" w:color="auto"/>
            <w:right w:val="none" w:sz="0" w:space="0" w:color="auto"/>
          </w:divBdr>
        </w:div>
        <w:div w:id="66609163">
          <w:marLeft w:val="0"/>
          <w:marRight w:val="0"/>
          <w:marTop w:val="0"/>
          <w:marBottom w:val="0"/>
          <w:divBdr>
            <w:top w:val="none" w:sz="0" w:space="0" w:color="auto"/>
            <w:left w:val="none" w:sz="0" w:space="0" w:color="auto"/>
            <w:bottom w:val="none" w:sz="0" w:space="0" w:color="auto"/>
            <w:right w:val="none" w:sz="0" w:space="0" w:color="auto"/>
          </w:divBdr>
        </w:div>
        <w:div w:id="1025986119">
          <w:marLeft w:val="0"/>
          <w:marRight w:val="0"/>
          <w:marTop w:val="0"/>
          <w:marBottom w:val="0"/>
          <w:divBdr>
            <w:top w:val="none" w:sz="0" w:space="0" w:color="auto"/>
            <w:left w:val="none" w:sz="0" w:space="0" w:color="auto"/>
            <w:bottom w:val="none" w:sz="0" w:space="0" w:color="auto"/>
            <w:right w:val="none" w:sz="0" w:space="0" w:color="auto"/>
          </w:divBdr>
        </w:div>
        <w:div w:id="317148993">
          <w:marLeft w:val="0"/>
          <w:marRight w:val="0"/>
          <w:marTop w:val="0"/>
          <w:marBottom w:val="0"/>
          <w:divBdr>
            <w:top w:val="none" w:sz="0" w:space="0" w:color="auto"/>
            <w:left w:val="none" w:sz="0" w:space="0" w:color="auto"/>
            <w:bottom w:val="none" w:sz="0" w:space="0" w:color="auto"/>
            <w:right w:val="none" w:sz="0" w:space="0" w:color="auto"/>
          </w:divBdr>
        </w:div>
        <w:div w:id="37902074">
          <w:marLeft w:val="0"/>
          <w:marRight w:val="0"/>
          <w:marTop w:val="0"/>
          <w:marBottom w:val="0"/>
          <w:divBdr>
            <w:top w:val="none" w:sz="0" w:space="0" w:color="auto"/>
            <w:left w:val="none" w:sz="0" w:space="0" w:color="auto"/>
            <w:bottom w:val="none" w:sz="0" w:space="0" w:color="auto"/>
            <w:right w:val="none" w:sz="0" w:space="0" w:color="auto"/>
          </w:divBdr>
        </w:div>
        <w:div w:id="1396047943">
          <w:marLeft w:val="0"/>
          <w:marRight w:val="0"/>
          <w:marTop w:val="0"/>
          <w:marBottom w:val="0"/>
          <w:divBdr>
            <w:top w:val="none" w:sz="0" w:space="0" w:color="auto"/>
            <w:left w:val="none" w:sz="0" w:space="0" w:color="auto"/>
            <w:bottom w:val="none" w:sz="0" w:space="0" w:color="auto"/>
            <w:right w:val="none" w:sz="0" w:space="0" w:color="auto"/>
          </w:divBdr>
        </w:div>
      </w:divsChild>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4344779">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11790919">
      <w:bodyDiv w:val="1"/>
      <w:marLeft w:val="0"/>
      <w:marRight w:val="0"/>
      <w:marTop w:val="0"/>
      <w:marBottom w:val="0"/>
      <w:divBdr>
        <w:top w:val="none" w:sz="0" w:space="0" w:color="auto"/>
        <w:left w:val="none" w:sz="0" w:space="0" w:color="auto"/>
        <w:bottom w:val="none" w:sz="0" w:space="0" w:color="auto"/>
        <w:right w:val="none" w:sz="0" w:space="0" w:color="auto"/>
      </w:divBdr>
      <w:divsChild>
        <w:div w:id="1104153176">
          <w:marLeft w:val="0"/>
          <w:marRight w:val="0"/>
          <w:marTop w:val="0"/>
          <w:marBottom w:val="0"/>
          <w:divBdr>
            <w:top w:val="none" w:sz="0" w:space="0" w:color="auto"/>
            <w:left w:val="none" w:sz="0" w:space="0" w:color="auto"/>
            <w:bottom w:val="none" w:sz="0" w:space="0" w:color="auto"/>
            <w:right w:val="none" w:sz="0" w:space="0" w:color="auto"/>
          </w:divBdr>
          <w:divsChild>
            <w:div w:id="1073502319">
              <w:marLeft w:val="0"/>
              <w:marRight w:val="0"/>
              <w:marTop w:val="30"/>
              <w:marBottom w:val="30"/>
              <w:divBdr>
                <w:top w:val="none" w:sz="0" w:space="0" w:color="auto"/>
                <w:left w:val="none" w:sz="0" w:space="0" w:color="auto"/>
                <w:bottom w:val="none" w:sz="0" w:space="0" w:color="auto"/>
                <w:right w:val="none" w:sz="0" w:space="0" w:color="auto"/>
              </w:divBdr>
              <w:divsChild>
                <w:div w:id="381635956">
                  <w:marLeft w:val="0"/>
                  <w:marRight w:val="0"/>
                  <w:marTop w:val="0"/>
                  <w:marBottom w:val="0"/>
                  <w:divBdr>
                    <w:top w:val="none" w:sz="0" w:space="0" w:color="auto"/>
                    <w:left w:val="none" w:sz="0" w:space="0" w:color="auto"/>
                    <w:bottom w:val="none" w:sz="0" w:space="0" w:color="auto"/>
                    <w:right w:val="none" w:sz="0" w:space="0" w:color="auto"/>
                  </w:divBdr>
                  <w:divsChild>
                    <w:div w:id="804811134">
                      <w:marLeft w:val="0"/>
                      <w:marRight w:val="0"/>
                      <w:marTop w:val="0"/>
                      <w:marBottom w:val="0"/>
                      <w:divBdr>
                        <w:top w:val="none" w:sz="0" w:space="0" w:color="auto"/>
                        <w:left w:val="none" w:sz="0" w:space="0" w:color="auto"/>
                        <w:bottom w:val="none" w:sz="0" w:space="0" w:color="auto"/>
                        <w:right w:val="none" w:sz="0" w:space="0" w:color="auto"/>
                      </w:divBdr>
                    </w:div>
                  </w:divsChild>
                </w:div>
                <w:div w:id="1695880589">
                  <w:marLeft w:val="0"/>
                  <w:marRight w:val="0"/>
                  <w:marTop w:val="0"/>
                  <w:marBottom w:val="0"/>
                  <w:divBdr>
                    <w:top w:val="none" w:sz="0" w:space="0" w:color="auto"/>
                    <w:left w:val="none" w:sz="0" w:space="0" w:color="auto"/>
                    <w:bottom w:val="none" w:sz="0" w:space="0" w:color="auto"/>
                    <w:right w:val="none" w:sz="0" w:space="0" w:color="auto"/>
                  </w:divBdr>
                  <w:divsChild>
                    <w:div w:id="2111851418">
                      <w:marLeft w:val="0"/>
                      <w:marRight w:val="0"/>
                      <w:marTop w:val="0"/>
                      <w:marBottom w:val="0"/>
                      <w:divBdr>
                        <w:top w:val="none" w:sz="0" w:space="0" w:color="auto"/>
                        <w:left w:val="none" w:sz="0" w:space="0" w:color="auto"/>
                        <w:bottom w:val="none" w:sz="0" w:space="0" w:color="auto"/>
                        <w:right w:val="none" w:sz="0" w:space="0" w:color="auto"/>
                      </w:divBdr>
                    </w:div>
                  </w:divsChild>
                </w:div>
                <w:div w:id="430201660">
                  <w:marLeft w:val="0"/>
                  <w:marRight w:val="0"/>
                  <w:marTop w:val="0"/>
                  <w:marBottom w:val="0"/>
                  <w:divBdr>
                    <w:top w:val="none" w:sz="0" w:space="0" w:color="auto"/>
                    <w:left w:val="none" w:sz="0" w:space="0" w:color="auto"/>
                    <w:bottom w:val="none" w:sz="0" w:space="0" w:color="auto"/>
                    <w:right w:val="none" w:sz="0" w:space="0" w:color="auto"/>
                  </w:divBdr>
                  <w:divsChild>
                    <w:div w:id="1545747246">
                      <w:marLeft w:val="0"/>
                      <w:marRight w:val="0"/>
                      <w:marTop w:val="0"/>
                      <w:marBottom w:val="0"/>
                      <w:divBdr>
                        <w:top w:val="none" w:sz="0" w:space="0" w:color="auto"/>
                        <w:left w:val="none" w:sz="0" w:space="0" w:color="auto"/>
                        <w:bottom w:val="none" w:sz="0" w:space="0" w:color="auto"/>
                        <w:right w:val="none" w:sz="0" w:space="0" w:color="auto"/>
                      </w:divBdr>
                    </w:div>
                    <w:div w:id="2085906123">
                      <w:marLeft w:val="0"/>
                      <w:marRight w:val="0"/>
                      <w:marTop w:val="0"/>
                      <w:marBottom w:val="0"/>
                      <w:divBdr>
                        <w:top w:val="none" w:sz="0" w:space="0" w:color="auto"/>
                        <w:left w:val="none" w:sz="0" w:space="0" w:color="auto"/>
                        <w:bottom w:val="none" w:sz="0" w:space="0" w:color="auto"/>
                        <w:right w:val="none" w:sz="0" w:space="0" w:color="auto"/>
                      </w:divBdr>
                    </w:div>
                  </w:divsChild>
                </w:div>
                <w:div w:id="1243561294">
                  <w:marLeft w:val="0"/>
                  <w:marRight w:val="0"/>
                  <w:marTop w:val="0"/>
                  <w:marBottom w:val="0"/>
                  <w:divBdr>
                    <w:top w:val="none" w:sz="0" w:space="0" w:color="auto"/>
                    <w:left w:val="none" w:sz="0" w:space="0" w:color="auto"/>
                    <w:bottom w:val="none" w:sz="0" w:space="0" w:color="auto"/>
                    <w:right w:val="none" w:sz="0" w:space="0" w:color="auto"/>
                  </w:divBdr>
                  <w:divsChild>
                    <w:div w:id="550504392">
                      <w:marLeft w:val="0"/>
                      <w:marRight w:val="0"/>
                      <w:marTop w:val="0"/>
                      <w:marBottom w:val="0"/>
                      <w:divBdr>
                        <w:top w:val="none" w:sz="0" w:space="0" w:color="auto"/>
                        <w:left w:val="none" w:sz="0" w:space="0" w:color="auto"/>
                        <w:bottom w:val="none" w:sz="0" w:space="0" w:color="auto"/>
                        <w:right w:val="none" w:sz="0" w:space="0" w:color="auto"/>
                      </w:divBdr>
                    </w:div>
                    <w:div w:id="443228081">
                      <w:marLeft w:val="0"/>
                      <w:marRight w:val="0"/>
                      <w:marTop w:val="0"/>
                      <w:marBottom w:val="0"/>
                      <w:divBdr>
                        <w:top w:val="none" w:sz="0" w:space="0" w:color="auto"/>
                        <w:left w:val="none" w:sz="0" w:space="0" w:color="auto"/>
                        <w:bottom w:val="none" w:sz="0" w:space="0" w:color="auto"/>
                        <w:right w:val="none" w:sz="0" w:space="0" w:color="auto"/>
                      </w:divBdr>
                    </w:div>
                  </w:divsChild>
                </w:div>
                <w:div w:id="1074932647">
                  <w:marLeft w:val="0"/>
                  <w:marRight w:val="0"/>
                  <w:marTop w:val="0"/>
                  <w:marBottom w:val="0"/>
                  <w:divBdr>
                    <w:top w:val="none" w:sz="0" w:space="0" w:color="auto"/>
                    <w:left w:val="none" w:sz="0" w:space="0" w:color="auto"/>
                    <w:bottom w:val="none" w:sz="0" w:space="0" w:color="auto"/>
                    <w:right w:val="none" w:sz="0" w:space="0" w:color="auto"/>
                  </w:divBdr>
                  <w:divsChild>
                    <w:div w:id="2085830062">
                      <w:marLeft w:val="0"/>
                      <w:marRight w:val="0"/>
                      <w:marTop w:val="0"/>
                      <w:marBottom w:val="0"/>
                      <w:divBdr>
                        <w:top w:val="none" w:sz="0" w:space="0" w:color="auto"/>
                        <w:left w:val="none" w:sz="0" w:space="0" w:color="auto"/>
                        <w:bottom w:val="none" w:sz="0" w:space="0" w:color="auto"/>
                        <w:right w:val="none" w:sz="0" w:space="0" w:color="auto"/>
                      </w:divBdr>
                    </w:div>
                    <w:div w:id="1566453832">
                      <w:marLeft w:val="0"/>
                      <w:marRight w:val="0"/>
                      <w:marTop w:val="0"/>
                      <w:marBottom w:val="0"/>
                      <w:divBdr>
                        <w:top w:val="none" w:sz="0" w:space="0" w:color="auto"/>
                        <w:left w:val="none" w:sz="0" w:space="0" w:color="auto"/>
                        <w:bottom w:val="none" w:sz="0" w:space="0" w:color="auto"/>
                        <w:right w:val="none" w:sz="0" w:space="0" w:color="auto"/>
                      </w:divBdr>
                    </w:div>
                  </w:divsChild>
                </w:div>
                <w:div w:id="1261720049">
                  <w:marLeft w:val="0"/>
                  <w:marRight w:val="0"/>
                  <w:marTop w:val="0"/>
                  <w:marBottom w:val="0"/>
                  <w:divBdr>
                    <w:top w:val="none" w:sz="0" w:space="0" w:color="auto"/>
                    <w:left w:val="none" w:sz="0" w:space="0" w:color="auto"/>
                    <w:bottom w:val="none" w:sz="0" w:space="0" w:color="auto"/>
                    <w:right w:val="none" w:sz="0" w:space="0" w:color="auto"/>
                  </w:divBdr>
                  <w:divsChild>
                    <w:div w:id="681009948">
                      <w:marLeft w:val="0"/>
                      <w:marRight w:val="0"/>
                      <w:marTop w:val="0"/>
                      <w:marBottom w:val="0"/>
                      <w:divBdr>
                        <w:top w:val="none" w:sz="0" w:space="0" w:color="auto"/>
                        <w:left w:val="none" w:sz="0" w:space="0" w:color="auto"/>
                        <w:bottom w:val="none" w:sz="0" w:space="0" w:color="auto"/>
                        <w:right w:val="none" w:sz="0" w:space="0" w:color="auto"/>
                      </w:divBdr>
                    </w:div>
                  </w:divsChild>
                </w:div>
                <w:div w:id="170267358">
                  <w:marLeft w:val="0"/>
                  <w:marRight w:val="0"/>
                  <w:marTop w:val="0"/>
                  <w:marBottom w:val="0"/>
                  <w:divBdr>
                    <w:top w:val="none" w:sz="0" w:space="0" w:color="auto"/>
                    <w:left w:val="none" w:sz="0" w:space="0" w:color="auto"/>
                    <w:bottom w:val="none" w:sz="0" w:space="0" w:color="auto"/>
                    <w:right w:val="none" w:sz="0" w:space="0" w:color="auto"/>
                  </w:divBdr>
                  <w:divsChild>
                    <w:div w:id="942690807">
                      <w:marLeft w:val="0"/>
                      <w:marRight w:val="0"/>
                      <w:marTop w:val="0"/>
                      <w:marBottom w:val="0"/>
                      <w:divBdr>
                        <w:top w:val="none" w:sz="0" w:space="0" w:color="auto"/>
                        <w:left w:val="none" w:sz="0" w:space="0" w:color="auto"/>
                        <w:bottom w:val="none" w:sz="0" w:space="0" w:color="auto"/>
                        <w:right w:val="none" w:sz="0" w:space="0" w:color="auto"/>
                      </w:divBdr>
                    </w:div>
                    <w:div w:id="378554573">
                      <w:marLeft w:val="0"/>
                      <w:marRight w:val="0"/>
                      <w:marTop w:val="0"/>
                      <w:marBottom w:val="0"/>
                      <w:divBdr>
                        <w:top w:val="none" w:sz="0" w:space="0" w:color="auto"/>
                        <w:left w:val="none" w:sz="0" w:space="0" w:color="auto"/>
                        <w:bottom w:val="none" w:sz="0" w:space="0" w:color="auto"/>
                        <w:right w:val="none" w:sz="0" w:space="0" w:color="auto"/>
                      </w:divBdr>
                    </w:div>
                  </w:divsChild>
                </w:div>
                <w:div w:id="444425396">
                  <w:marLeft w:val="0"/>
                  <w:marRight w:val="0"/>
                  <w:marTop w:val="0"/>
                  <w:marBottom w:val="0"/>
                  <w:divBdr>
                    <w:top w:val="none" w:sz="0" w:space="0" w:color="auto"/>
                    <w:left w:val="none" w:sz="0" w:space="0" w:color="auto"/>
                    <w:bottom w:val="none" w:sz="0" w:space="0" w:color="auto"/>
                    <w:right w:val="none" w:sz="0" w:space="0" w:color="auto"/>
                  </w:divBdr>
                  <w:divsChild>
                    <w:div w:id="1365475277">
                      <w:marLeft w:val="0"/>
                      <w:marRight w:val="0"/>
                      <w:marTop w:val="0"/>
                      <w:marBottom w:val="0"/>
                      <w:divBdr>
                        <w:top w:val="none" w:sz="0" w:space="0" w:color="auto"/>
                        <w:left w:val="none" w:sz="0" w:space="0" w:color="auto"/>
                        <w:bottom w:val="none" w:sz="0" w:space="0" w:color="auto"/>
                        <w:right w:val="none" w:sz="0" w:space="0" w:color="auto"/>
                      </w:divBdr>
                    </w:div>
                  </w:divsChild>
                </w:div>
                <w:div w:id="450903149">
                  <w:marLeft w:val="0"/>
                  <w:marRight w:val="0"/>
                  <w:marTop w:val="0"/>
                  <w:marBottom w:val="0"/>
                  <w:divBdr>
                    <w:top w:val="none" w:sz="0" w:space="0" w:color="auto"/>
                    <w:left w:val="none" w:sz="0" w:space="0" w:color="auto"/>
                    <w:bottom w:val="none" w:sz="0" w:space="0" w:color="auto"/>
                    <w:right w:val="none" w:sz="0" w:space="0" w:color="auto"/>
                  </w:divBdr>
                  <w:divsChild>
                    <w:div w:id="1818910580">
                      <w:marLeft w:val="0"/>
                      <w:marRight w:val="0"/>
                      <w:marTop w:val="0"/>
                      <w:marBottom w:val="0"/>
                      <w:divBdr>
                        <w:top w:val="none" w:sz="0" w:space="0" w:color="auto"/>
                        <w:left w:val="none" w:sz="0" w:space="0" w:color="auto"/>
                        <w:bottom w:val="none" w:sz="0" w:space="0" w:color="auto"/>
                        <w:right w:val="none" w:sz="0" w:space="0" w:color="auto"/>
                      </w:divBdr>
                    </w:div>
                  </w:divsChild>
                </w:div>
                <w:div w:id="1048991524">
                  <w:marLeft w:val="0"/>
                  <w:marRight w:val="0"/>
                  <w:marTop w:val="0"/>
                  <w:marBottom w:val="0"/>
                  <w:divBdr>
                    <w:top w:val="none" w:sz="0" w:space="0" w:color="auto"/>
                    <w:left w:val="none" w:sz="0" w:space="0" w:color="auto"/>
                    <w:bottom w:val="none" w:sz="0" w:space="0" w:color="auto"/>
                    <w:right w:val="none" w:sz="0" w:space="0" w:color="auto"/>
                  </w:divBdr>
                  <w:divsChild>
                    <w:div w:id="849639190">
                      <w:marLeft w:val="0"/>
                      <w:marRight w:val="0"/>
                      <w:marTop w:val="0"/>
                      <w:marBottom w:val="0"/>
                      <w:divBdr>
                        <w:top w:val="none" w:sz="0" w:space="0" w:color="auto"/>
                        <w:left w:val="none" w:sz="0" w:space="0" w:color="auto"/>
                        <w:bottom w:val="none" w:sz="0" w:space="0" w:color="auto"/>
                        <w:right w:val="none" w:sz="0" w:space="0" w:color="auto"/>
                      </w:divBdr>
                    </w:div>
                  </w:divsChild>
                </w:div>
                <w:div w:id="1595818303">
                  <w:marLeft w:val="0"/>
                  <w:marRight w:val="0"/>
                  <w:marTop w:val="0"/>
                  <w:marBottom w:val="0"/>
                  <w:divBdr>
                    <w:top w:val="none" w:sz="0" w:space="0" w:color="auto"/>
                    <w:left w:val="none" w:sz="0" w:space="0" w:color="auto"/>
                    <w:bottom w:val="none" w:sz="0" w:space="0" w:color="auto"/>
                    <w:right w:val="none" w:sz="0" w:space="0" w:color="auto"/>
                  </w:divBdr>
                  <w:divsChild>
                    <w:div w:id="537623563">
                      <w:marLeft w:val="0"/>
                      <w:marRight w:val="0"/>
                      <w:marTop w:val="0"/>
                      <w:marBottom w:val="0"/>
                      <w:divBdr>
                        <w:top w:val="none" w:sz="0" w:space="0" w:color="auto"/>
                        <w:left w:val="none" w:sz="0" w:space="0" w:color="auto"/>
                        <w:bottom w:val="none" w:sz="0" w:space="0" w:color="auto"/>
                        <w:right w:val="none" w:sz="0" w:space="0" w:color="auto"/>
                      </w:divBdr>
                    </w:div>
                  </w:divsChild>
                </w:div>
                <w:div w:id="57480642">
                  <w:marLeft w:val="0"/>
                  <w:marRight w:val="0"/>
                  <w:marTop w:val="0"/>
                  <w:marBottom w:val="0"/>
                  <w:divBdr>
                    <w:top w:val="none" w:sz="0" w:space="0" w:color="auto"/>
                    <w:left w:val="none" w:sz="0" w:space="0" w:color="auto"/>
                    <w:bottom w:val="none" w:sz="0" w:space="0" w:color="auto"/>
                    <w:right w:val="none" w:sz="0" w:space="0" w:color="auto"/>
                  </w:divBdr>
                  <w:divsChild>
                    <w:div w:id="462306268">
                      <w:marLeft w:val="0"/>
                      <w:marRight w:val="0"/>
                      <w:marTop w:val="0"/>
                      <w:marBottom w:val="0"/>
                      <w:divBdr>
                        <w:top w:val="none" w:sz="0" w:space="0" w:color="auto"/>
                        <w:left w:val="none" w:sz="0" w:space="0" w:color="auto"/>
                        <w:bottom w:val="none" w:sz="0" w:space="0" w:color="auto"/>
                        <w:right w:val="none" w:sz="0" w:space="0" w:color="auto"/>
                      </w:divBdr>
                    </w:div>
                  </w:divsChild>
                </w:div>
                <w:div w:id="641038066">
                  <w:marLeft w:val="0"/>
                  <w:marRight w:val="0"/>
                  <w:marTop w:val="0"/>
                  <w:marBottom w:val="0"/>
                  <w:divBdr>
                    <w:top w:val="none" w:sz="0" w:space="0" w:color="auto"/>
                    <w:left w:val="none" w:sz="0" w:space="0" w:color="auto"/>
                    <w:bottom w:val="none" w:sz="0" w:space="0" w:color="auto"/>
                    <w:right w:val="none" w:sz="0" w:space="0" w:color="auto"/>
                  </w:divBdr>
                  <w:divsChild>
                    <w:div w:id="855925758">
                      <w:marLeft w:val="0"/>
                      <w:marRight w:val="0"/>
                      <w:marTop w:val="0"/>
                      <w:marBottom w:val="0"/>
                      <w:divBdr>
                        <w:top w:val="none" w:sz="0" w:space="0" w:color="auto"/>
                        <w:left w:val="none" w:sz="0" w:space="0" w:color="auto"/>
                        <w:bottom w:val="none" w:sz="0" w:space="0" w:color="auto"/>
                        <w:right w:val="none" w:sz="0" w:space="0" w:color="auto"/>
                      </w:divBdr>
                    </w:div>
                  </w:divsChild>
                </w:div>
                <w:div w:id="2117207853">
                  <w:marLeft w:val="0"/>
                  <w:marRight w:val="0"/>
                  <w:marTop w:val="0"/>
                  <w:marBottom w:val="0"/>
                  <w:divBdr>
                    <w:top w:val="none" w:sz="0" w:space="0" w:color="auto"/>
                    <w:left w:val="none" w:sz="0" w:space="0" w:color="auto"/>
                    <w:bottom w:val="none" w:sz="0" w:space="0" w:color="auto"/>
                    <w:right w:val="none" w:sz="0" w:space="0" w:color="auto"/>
                  </w:divBdr>
                  <w:divsChild>
                    <w:div w:id="1383165182">
                      <w:marLeft w:val="0"/>
                      <w:marRight w:val="0"/>
                      <w:marTop w:val="0"/>
                      <w:marBottom w:val="0"/>
                      <w:divBdr>
                        <w:top w:val="none" w:sz="0" w:space="0" w:color="auto"/>
                        <w:left w:val="none" w:sz="0" w:space="0" w:color="auto"/>
                        <w:bottom w:val="none" w:sz="0" w:space="0" w:color="auto"/>
                        <w:right w:val="none" w:sz="0" w:space="0" w:color="auto"/>
                      </w:divBdr>
                    </w:div>
                  </w:divsChild>
                </w:div>
                <w:div w:id="1657414061">
                  <w:marLeft w:val="0"/>
                  <w:marRight w:val="0"/>
                  <w:marTop w:val="0"/>
                  <w:marBottom w:val="0"/>
                  <w:divBdr>
                    <w:top w:val="none" w:sz="0" w:space="0" w:color="auto"/>
                    <w:left w:val="none" w:sz="0" w:space="0" w:color="auto"/>
                    <w:bottom w:val="none" w:sz="0" w:space="0" w:color="auto"/>
                    <w:right w:val="none" w:sz="0" w:space="0" w:color="auto"/>
                  </w:divBdr>
                  <w:divsChild>
                    <w:div w:id="1194032610">
                      <w:marLeft w:val="0"/>
                      <w:marRight w:val="0"/>
                      <w:marTop w:val="0"/>
                      <w:marBottom w:val="0"/>
                      <w:divBdr>
                        <w:top w:val="none" w:sz="0" w:space="0" w:color="auto"/>
                        <w:left w:val="none" w:sz="0" w:space="0" w:color="auto"/>
                        <w:bottom w:val="none" w:sz="0" w:space="0" w:color="auto"/>
                        <w:right w:val="none" w:sz="0" w:space="0" w:color="auto"/>
                      </w:divBdr>
                    </w:div>
                  </w:divsChild>
                </w:div>
                <w:div w:id="627711307">
                  <w:marLeft w:val="0"/>
                  <w:marRight w:val="0"/>
                  <w:marTop w:val="0"/>
                  <w:marBottom w:val="0"/>
                  <w:divBdr>
                    <w:top w:val="none" w:sz="0" w:space="0" w:color="auto"/>
                    <w:left w:val="none" w:sz="0" w:space="0" w:color="auto"/>
                    <w:bottom w:val="none" w:sz="0" w:space="0" w:color="auto"/>
                    <w:right w:val="none" w:sz="0" w:space="0" w:color="auto"/>
                  </w:divBdr>
                  <w:divsChild>
                    <w:div w:id="2075425331">
                      <w:marLeft w:val="0"/>
                      <w:marRight w:val="0"/>
                      <w:marTop w:val="0"/>
                      <w:marBottom w:val="0"/>
                      <w:divBdr>
                        <w:top w:val="none" w:sz="0" w:space="0" w:color="auto"/>
                        <w:left w:val="none" w:sz="0" w:space="0" w:color="auto"/>
                        <w:bottom w:val="none" w:sz="0" w:space="0" w:color="auto"/>
                        <w:right w:val="none" w:sz="0" w:space="0" w:color="auto"/>
                      </w:divBdr>
                    </w:div>
                  </w:divsChild>
                </w:div>
                <w:div w:id="1909805402">
                  <w:marLeft w:val="0"/>
                  <w:marRight w:val="0"/>
                  <w:marTop w:val="0"/>
                  <w:marBottom w:val="0"/>
                  <w:divBdr>
                    <w:top w:val="none" w:sz="0" w:space="0" w:color="auto"/>
                    <w:left w:val="none" w:sz="0" w:space="0" w:color="auto"/>
                    <w:bottom w:val="none" w:sz="0" w:space="0" w:color="auto"/>
                    <w:right w:val="none" w:sz="0" w:space="0" w:color="auto"/>
                  </w:divBdr>
                  <w:divsChild>
                    <w:div w:id="1572040534">
                      <w:marLeft w:val="0"/>
                      <w:marRight w:val="0"/>
                      <w:marTop w:val="0"/>
                      <w:marBottom w:val="0"/>
                      <w:divBdr>
                        <w:top w:val="none" w:sz="0" w:space="0" w:color="auto"/>
                        <w:left w:val="none" w:sz="0" w:space="0" w:color="auto"/>
                        <w:bottom w:val="none" w:sz="0" w:space="0" w:color="auto"/>
                        <w:right w:val="none" w:sz="0" w:space="0" w:color="auto"/>
                      </w:divBdr>
                    </w:div>
                  </w:divsChild>
                </w:div>
                <w:div w:id="458451720">
                  <w:marLeft w:val="0"/>
                  <w:marRight w:val="0"/>
                  <w:marTop w:val="0"/>
                  <w:marBottom w:val="0"/>
                  <w:divBdr>
                    <w:top w:val="none" w:sz="0" w:space="0" w:color="auto"/>
                    <w:left w:val="none" w:sz="0" w:space="0" w:color="auto"/>
                    <w:bottom w:val="none" w:sz="0" w:space="0" w:color="auto"/>
                    <w:right w:val="none" w:sz="0" w:space="0" w:color="auto"/>
                  </w:divBdr>
                  <w:divsChild>
                    <w:div w:id="183178579">
                      <w:marLeft w:val="0"/>
                      <w:marRight w:val="0"/>
                      <w:marTop w:val="0"/>
                      <w:marBottom w:val="0"/>
                      <w:divBdr>
                        <w:top w:val="none" w:sz="0" w:space="0" w:color="auto"/>
                        <w:left w:val="none" w:sz="0" w:space="0" w:color="auto"/>
                        <w:bottom w:val="none" w:sz="0" w:space="0" w:color="auto"/>
                        <w:right w:val="none" w:sz="0" w:space="0" w:color="auto"/>
                      </w:divBdr>
                    </w:div>
                  </w:divsChild>
                </w:div>
                <w:div w:id="862477415">
                  <w:marLeft w:val="0"/>
                  <w:marRight w:val="0"/>
                  <w:marTop w:val="0"/>
                  <w:marBottom w:val="0"/>
                  <w:divBdr>
                    <w:top w:val="none" w:sz="0" w:space="0" w:color="auto"/>
                    <w:left w:val="none" w:sz="0" w:space="0" w:color="auto"/>
                    <w:bottom w:val="none" w:sz="0" w:space="0" w:color="auto"/>
                    <w:right w:val="none" w:sz="0" w:space="0" w:color="auto"/>
                  </w:divBdr>
                  <w:divsChild>
                    <w:div w:id="838885087">
                      <w:marLeft w:val="0"/>
                      <w:marRight w:val="0"/>
                      <w:marTop w:val="0"/>
                      <w:marBottom w:val="0"/>
                      <w:divBdr>
                        <w:top w:val="none" w:sz="0" w:space="0" w:color="auto"/>
                        <w:left w:val="none" w:sz="0" w:space="0" w:color="auto"/>
                        <w:bottom w:val="none" w:sz="0" w:space="0" w:color="auto"/>
                        <w:right w:val="none" w:sz="0" w:space="0" w:color="auto"/>
                      </w:divBdr>
                    </w:div>
                  </w:divsChild>
                </w:div>
                <w:div w:id="1584412768">
                  <w:marLeft w:val="0"/>
                  <w:marRight w:val="0"/>
                  <w:marTop w:val="0"/>
                  <w:marBottom w:val="0"/>
                  <w:divBdr>
                    <w:top w:val="none" w:sz="0" w:space="0" w:color="auto"/>
                    <w:left w:val="none" w:sz="0" w:space="0" w:color="auto"/>
                    <w:bottom w:val="none" w:sz="0" w:space="0" w:color="auto"/>
                    <w:right w:val="none" w:sz="0" w:space="0" w:color="auto"/>
                  </w:divBdr>
                  <w:divsChild>
                    <w:div w:id="2129933158">
                      <w:marLeft w:val="0"/>
                      <w:marRight w:val="0"/>
                      <w:marTop w:val="0"/>
                      <w:marBottom w:val="0"/>
                      <w:divBdr>
                        <w:top w:val="none" w:sz="0" w:space="0" w:color="auto"/>
                        <w:left w:val="none" w:sz="0" w:space="0" w:color="auto"/>
                        <w:bottom w:val="none" w:sz="0" w:space="0" w:color="auto"/>
                        <w:right w:val="none" w:sz="0" w:space="0" w:color="auto"/>
                      </w:divBdr>
                    </w:div>
                  </w:divsChild>
                </w:div>
                <w:div w:id="2098867667">
                  <w:marLeft w:val="0"/>
                  <w:marRight w:val="0"/>
                  <w:marTop w:val="0"/>
                  <w:marBottom w:val="0"/>
                  <w:divBdr>
                    <w:top w:val="none" w:sz="0" w:space="0" w:color="auto"/>
                    <w:left w:val="none" w:sz="0" w:space="0" w:color="auto"/>
                    <w:bottom w:val="none" w:sz="0" w:space="0" w:color="auto"/>
                    <w:right w:val="none" w:sz="0" w:space="0" w:color="auto"/>
                  </w:divBdr>
                  <w:divsChild>
                    <w:div w:id="1710182662">
                      <w:marLeft w:val="0"/>
                      <w:marRight w:val="0"/>
                      <w:marTop w:val="0"/>
                      <w:marBottom w:val="0"/>
                      <w:divBdr>
                        <w:top w:val="none" w:sz="0" w:space="0" w:color="auto"/>
                        <w:left w:val="none" w:sz="0" w:space="0" w:color="auto"/>
                        <w:bottom w:val="none" w:sz="0" w:space="0" w:color="auto"/>
                        <w:right w:val="none" w:sz="0" w:space="0" w:color="auto"/>
                      </w:divBdr>
                    </w:div>
                  </w:divsChild>
                </w:div>
                <w:div w:id="203375701">
                  <w:marLeft w:val="0"/>
                  <w:marRight w:val="0"/>
                  <w:marTop w:val="0"/>
                  <w:marBottom w:val="0"/>
                  <w:divBdr>
                    <w:top w:val="none" w:sz="0" w:space="0" w:color="auto"/>
                    <w:left w:val="none" w:sz="0" w:space="0" w:color="auto"/>
                    <w:bottom w:val="none" w:sz="0" w:space="0" w:color="auto"/>
                    <w:right w:val="none" w:sz="0" w:space="0" w:color="auto"/>
                  </w:divBdr>
                  <w:divsChild>
                    <w:div w:id="104351709">
                      <w:marLeft w:val="0"/>
                      <w:marRight w:val="0"/>
                      <w:marTop w:val="0"/>
                      <w:marBottom w:val="0"/>
                      <w:divBdr>
                        <w:top w:val="none" w:sz="0" w:space="0" w:color="auto"/>
                        <w:left w:val="none" w:sz="0" w:space="0" w:color="auto"/>
                        <w:bottom w:val="none" w:sz="0" w:space="0" w:color="auto"/>
                        <w:right w:val="none" w:sz="0" w:space="0" w:color="auto"/>
                      </w:divBdr>
                    </w:div>
                  </w:divsChild>
                </w:div>
                <w:div w:id="985233692">
                  <w:marLeft w:val="0"/>
                  <w:marRight w:val="0"/>
                  <w:marTop w:val="0"/>
                  <w:marBottom w:val="0"/>
                  <w:divBdr>
                    <w:top w:val="none" w:sz="0" w:space="0" w:color="auto"/>
                    <w:left w:val="none" w:sz="0" w:space="0" w:color="auto"/>
                    <w:bottom w:val="none" w:sz="0" w:space="0" w:color="auto"/>
                    <w:right w:val="none" w:sz="0" w:space="0" w:color="auto"/>
                  </w:divBdr>
                  <w:divsChild>
                    <w:div w:id="299070994">
                      <w:marLeft w:val="0"/>
                      <w:marRight w:val="0"/>
                      <w:marTop w:val="0"/>
                      <w:marBottom w:val="0"/>
                      <w:divBdr>
                        <w:top w:val="none" w:sz="0" w:space="0" w:color="auto"/>
                        <w:left w:val="none" w:sz="0" w:space="0" w:color="auto"/>
                        <w:bottom w:val="none" w:sz="0" w:space="0" w:color="auto"/>
                        <w:right w:val="none" w:sz="0" w:space="0" w:color="auto"/>
                      </w:divBdr>
                    </w:div>
                  </w:divsChild>
                </w:div>
                <w:div w:id="688145241">
                  <w:marLeft w:val="0"/>
                  <w:marRight w:val="0"/>
                  <w:marTop w:val="0"/>
                  <w:marBottom w:val="0"/>
                  <w:divBdr>
                    <w:top w:val="none" w:sz="0" w:space="0" w:color="auto"/>
                    <w:left w:val="none" w:sz="0" w:space="0" w:color="auto"/>
                    <w:bottom w:val="none" w:sz="0" w:space="0" w:color="auto"/>
                    <w:right w:val="none" w:sz="0" w:space="0" w:color="auto"/>
                  </w:divBdr>
                  <w:divsChild>
                    <w:div w:id="1116873698">
                      <w:marLeft w:val="0"/>
                      <w:marRight w:val="0"/>
                      <w:marTop w:val="0"/>
                      <w:marBottom w:val="0"/>
                      <w:divBdr>
                        <w:top w:val="none" w:sz="0" w:space="0" w:color="auto"/>
                        <w:left w:val="none" w:sz="0" w:space="0" w:color="auto"/>
                        <w:bottom w:val="none" w:sz="0" w:space="0" w:color="auto"/>
                        <w:right w:val="none" w:sz="0" w:space="0" w:color="auto"/>
                      </w:divBdr>
                    </w:div>
                  </w:divsChild>
                </w:div>
                <w:div w:id="1938437532">
                  <w:marLeft w:val="0"/>
                  <w:marRight w:val="0"/>
                  <w:marTop w:val="0"/>
                  <w:marBottom w:val="0"/>
                  <w:divBdr>
                    <w:top w:val="none" w:sz="0" w:space="0" w:color="auto"/>
                    <w:left w:val="none" w:sz="0" w:space="0" w:color="auto"/>
                    <w:bottom w:val="none" w:sz="0" w:space="0" w:color="auto"/>
                    <w:right w:val="none" w:sz="0" w:space="0" w:color="auto"/>
                  </w:divBdr>
                  <w:divsChild>
                    <w:div w:id="1052655086">
                      <w:marLeft w:val="0"/>
                      <w:marRight w:val="0"/>
                      <w:marTop w:val="0"/>
                      <w:marBottom w:val="0"/>
                      <w:divBdr>
                        <w:top w:val="none" w:sz="0" w:space="0" w:color="auto"/>
                        <w:left w:val="none" w:sz="0" w:space="0" w:color="auto"/>
                        <w:bottom w:val="none" w:sz="0" w:space="0" w:color="auto"/>
                        <w:right w:val="none" w:sz="0" w:space="0" w:color="auto"/>
                      </w:divBdr>
                    </w:div>
                  </w:divsChild>
                </w:div>
                <w:div w:id="2042128939">
                  <w:marLeft w:val="0"/>
                  <w:marRight w:val="0"/>
                  <w:marTop w:val="0"/>
                  <w:marBottom w:val="0"/>
                  <w:divBdr>
                    <w:top w:val="none" w:sz="0" w:space="0" w:color="auto"/>
                    <w:left w:val="none" w:sz="0" w:space="0" w:color="auto"/>
                    <w:bottom w:val="none" w:sz="0" w:space="0" w:color="auto"/>
                    <w:right w:val="none" w:sz="0" w:space="0" w:color="auto"/>
                  </w:divBdr>
                  <w:divsChild>
                    <w:div w:id="824468744">
                      <w:marLeft w:val="0"/>
                      <w:marRight w:val="0"/>
                      <w:marTop w:val="0"/>
                      <w:marBottom w:val="0"/>
                      <w:divBdr>
                        <w:top w:val="none" w:sz="0" w:space="0" w:color="auto"/>
                        <w:left w:val="none" w:sz="0" w:space="0" w:color="auto"/>
                        <w:bottom w:val="none" w:sz="0" w:space="0" w:color="auto"/>
                        <w:right w:val="none" w:sz="0" w:space="0" w:color="auto"/>
                      </w:divBdr>
                    </w:div>
                  </w:divsChild>
                </w:div>
                <w:div w:id="1312903118">
                  <w:marLeft w:val="0"/>
                  <w:marRight w:val="0"/>
                  <w:marTop w:val="0"/>
                  <w:marBottom w:val="0"/>
                  <w:divBdr>
                    <w:top w:val="none" w:sz="0" w:space="0" w:color="auto"/>
                    <w:left w:val="none" w:sz="0" w:space="0" w:color="auto"/>
                    <w:bottom w:val="none" w:sz="0" w:space="0" w:color="auto"/>
                    <w:right w:val="none" w:sz="0" w:space="0" w:color="auto"/>
                  </w:divBdr>
                  <w:divsChild>
                    <w:div w:id="545988559">
                      <w:marLeft w:val="0"/>
                      <w:marRight w:val="0"/>
                      <w:marTop w:val="0"/>
                      <w:marBottom w:val="0"/>
                      <w:divBdr>
                        <w:top w:val="none" w:sz="0" w:space="0" w:color="auto"/>
                        <w:left w:val="none" w:sz="0" w:space="0" w:color="auto"/>
                        <w:bottom w:val="none" w:sz="0" w:space="0" w:color="auto"/>
                        <w:right w:val="none" w:sz="0" w:space="0" w:color="auto"/>
                      </w:divBdr>
                    </w:div>
                  </w:divsChild>
                </w:div>
                <w:div w:id="1766457387">
                  <w:marLeft w:val="0"/>
                  <w:marRight w:val="0"/>
                  <w:marTop w:val="0"/>
                  <w:marBottom w:val="0"/>
                  <w:divBdr>
                    <w:top w:val="none" w:sz="0" w:space="0" w:color="auto"/>
                    <w:left w:val="none" w:sz="0" w:space="0" w:color="auto"/>
                    <w:bottom w:val="none" w:sz="0" w:space="0" w:color="auto"/>
                    <w:right w:val="none" w:sz="0" w:space="0" w:color="auto"/>
                  </w:divBdr>
                  <w:divsChild>
                    <w:div w:id="81529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239351">
          <w:marLeft w:val="0"/>
          <w:marRight w:val="0"/>
          <w:marTop w:val="0"/>
          <w:marBottom w:val="0"/>
          <w:divBdr>
            <w:top w:val="none" w:sz="0" w:space="0" w:color="auto"/>
            <w:left w:val="none" w:sz="0" w:space="0" w:color="auto"/>
            <w:bottom w:val="none" w:sz="0" w:space="0" w:color="auto"/>
            <w:right w:val="none" w:sz="0" w:space="0" w:color="auto"/>
          </w:divBdr>
        </w:div>
        <w:div w:id="1038549508">
          <w:marLeft w:val="0"/>
          <w:marRight w:val="0"/>
          <w:marTop w:val="0"/>
          <w:marBottom w:val="0"/>
          <w:divBdr>
            <w:top w:val="none" w:sz="0" w:space="0" w:color="auto"/>
            <w:left w:val="none" w:sz="0" w:space="0" w:color="auto"/>
            <w:bottom w:val="none" w:sz="0" w:space="0" w:color="auto"/>
            <w:right w:val="none" w:sz="0" w:space="0" w:color="auto"/>
          </w:divBdr>
        </w:div>
      </w:divsChild>
    </w:div>
    <w:div w:id="1385527233">
      <w:bodyDiv w:val="1"/>
      <w:marLeft w:val="0"/>
      <w:marRight w:val="0"/>
      <w:marTop w:val="0"/>
      <w:marBottom w:val="0"/>
      <w:divBdr>
        <w:top w:val="none" w:sz="0" w:space="0" w:color="auto"/>
        <w:left w:val="none" w:sz="0" w:space="0" w:color="auto"/>
        <w:bottom w:val="none" w:sz="0" w:space="0" w:color="auto"/>
        <w:right w:val="none" w:sz="0" w:space="0" w:color="auto"/>
      </w:divBdr>
      <w:divsChild>
        <w:div w:id="1360357543">
          <w:marLeft w:val="0"/>
          <w:marRight w:val="0"/>
          <w:marTop w:val="0"/>
          <w:marBottom w:val="0"/>
          <w:divBdr>
            <w:top w:val="none" w:sz="0" w:space="0" w:color="auto"/>
            <w:left w:val="none" w:sz="0" w:space="0" w:color="auto"/>
            <w:bottom w:val="none" w:sz="0" w:space="0" w:color="auto"/>
            <w:right w:val="none" w:sz="0" w:space="0" w:color="auto"/>
          </w:divBdr>
        </w:div>
        <w:div w:id="1800762091">
          <w:marLeft w:val="0"/>
          <w:marRight w:val="0"/>
          <w:marTop w:val="0"/>
          <w:marBottom w:val="0"/>
          <w:divBdr>
            <w:top w:val="none" w:sz="0" w:space="0" w:color="auto"/>
            <w:left w:val="none" w:sz="0" w:space="0" w:color="auto"/>
            <w:bottom w:val="none" w:sz="0" w:space="0" w:color="auto"/>
            <w:right w:val="none" w:sz="0" w:space="0" w:color="auto"/>
          </w:divBdr>
        </w:div>
      </w:divsChild>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88010694">
      <w:bodyDiv w:val="1"/>
      <w:marLeft w:val="0"/>
      <w:marRight w:val="0"/>
      <w:marTop w:val="0"/>
      <w:marBottom w:val="0"/>
      <w:divBdr>
        <w:top w:val="none" w:sz="0" w:space="0" w:color="auto"/>
        <w:left w:val="none" w:sz="0" w:space="0" w:color="auto"/>
        <w:bottom w:val="none" w:sz="0" w:space="0" w:color="auto"/>
        <w:right w:val="none" w:sz="0" w:space="0" w:color="auto"/>
      </w:divBdr>
    </w:div>
    <w:div w:id="1667322817">
      <w:bodyDiv w:val="1"/>
      <w:marLeft w:val="0"/>
      <w:marRight w:val="0"/>
      <w:marTop w:val="0"/>
      <w:marBottom w:val="0"/>
      <w:divBdr>
        <w:top w:val="none" w:sz="0" w:space="0" w:color="auto"/>
        <w:left w:val="none" w:sz="0" w:space="0" w:color="auto"/>
        <w:bottom w:val="none" w:sz="0" w:space="0" w:color="auto"/>
        <w:right w:val="none" w:sz="0" w:space="0" w:color="auto"/>
      </w:divBdr>
      <w:divsChild>
        <w:div w:id="1673096323">
          <w:marLeft w:val="0"/>
          <w:marRight w:val="0"/>
          <w:marTop w:val="0"/>
          <w:marBottom w:val="0"/>
          <w:divBdr>
            <w:top w:val="none" w:sz="0" w:space="0" w:color="auto"/>
            <w:left w:val="none" w:sz="0" w:space="0" w:color="auto"/>
            <w:bottom w:val="none" w:sz="0" w:space="0" w:color="auto"/>
            <w:right w:val="none" w:sz="0" w:space="0" w:color="auto"/>
          </w:divBdr>
          <w:divsChild>
            <w:div w:id="2097825923">
              <w:marLeft w:val="0"/>
              <w:marRight w:val="0"/>
              <w:marTop w:val="30"/>
              <w:marBottom w:val="30"/>
              <w:divBdr>
                <w:top w:val="none" w:sz="0" w:space="0" w:color="auto"/>
                <w:left w:val="none" w:sz="0" w:space="0" w:color="auto"/>
                <w:bottom w:val="none" w:sz="0" w:space="0" w:color="auto"/>
                <w:right w:val="none" w:sz="0" w:space="0" w:color="auto"/>
              </w:divBdr>
              <w:divsChild>
                <w:div w:id="137499667">
                  <w:marLeft w:val="0"/>
                  <w:marRight w:val="0"/>
                  <w:marTop w:val="0"/>
                  <w:marBottom w:val="0"/>
                  <w:divBdr>
                    <w:top w:val="none" w:sz="0" w:space="0" w:color="auto"/>
                    <w:left w:val="none" w:sz="0" w:space="0" w:color="auto"/>
                    <w:bottom w:val="none" w:sz="0" w:space="0" w:color="auto"/>
                    <w:right w:val="none" w:sz="0" w:space="0" w:color="auto"/>
                  </w:divBdr>
                  <w:divsChild>
                    <w:div w:id="1388918705">
                      <w:marLeft w:val="0"/>
                      <w:marRight w:val="0"/>
                      <w:marTop w:val="0"/>
                      <w:marBottom w:val="0"/>
                      <w:divBdr>
                        <w:top w:val="none" w:sz="0" w:space="0" w:color="auto"/>
                        <w:left w:val="none" w:sz="0" w:space="0" w:color="auto"/>
                        <w:bottom w:val="none" w:sz="0" w:space="0" w:color="auto"/>
                        <w:right w:val="none" w:sz="0" w:space="0" w:color="auto"/>
                      </w:divBdr>
                    </w:div>
                  </w:divsChild>
                </w:div>
                <w:div w:id="1408530147">
                  <w:marLeft w:val="0"/>
                  <w:marRight w:val="0"/>
                  <w:marTop w:val="0"/>
                  <w:marBottom w:val="0"/>
                  <w:divBdr>
                    <w:top w:val="none" w:sz="0" w:space="0" w:color="auto"/>
                    <w:left w:val="none" w:sz="0" w:space="0" w:color="auto"/>
                    <w:bottom w:val="none" w:sz="0" w:space="0" w:color="auto"/>
                    <w:right w:val="none" w:sz="0" w:space="0" w:color="auto"/>
                  </w:divBdr>
                  <w:divsChild>
                    <w:div w:id="633145350">
                      <w:marLeft w:val="0"/>
                      <w:marRight w:val="0"/>
                      <w:marTop w:val="0"/>
                      <w:marBottom w:val="0"/>
                      <w:divBdr>
                        <w:top w:val="none" w:sz="0" w:space="0" w:color="auto"/>
                        <w:left w:val="none" w:sz="0" w:space="0" w:color="auto"/>
                        <w:bottom w:val="none" w:sz="0" w:space="0" w:color="auto"/>
                        <w:right w:val="none" w:sz="0" w:space="0" w:color="auto"/>
                      </w:divBdr>
                    </w:div>
                  </w:divsChild>
                </w:div>
                <w:div w:id="1715615103">
                  <w:marLeft w:val="0"/>
                  <w:marRight w:val="0"/>
                  <w:marTop w:val="0"/>
                  <w:marBottom w:val="0"/>
                  <w:divBdr>
                    <w:top w:val="none" w:sz="0" w:space="0" w:color="auto"/>
                    <w:left w:val="none" w:sz="0" w:space="0" w:color="auto"/>
                    <w:bottom w:val="none" w:sz="0" w:space="0" w:color="auto"/>
                    <w:right w:val="none" w:sz="0" w:space="0" w:color="auto"/>
                  </w:divBdr>
                  <w:divsChild>
                    <w:div w:id="348219323">
                      <w:marLeft w:val="0"/>
                      <w:marRight w:val="0"/>
                      <w:marTop w:val="0"/>
                      <w:marBottom w:val="0"/>
                      <w:divBdr>
                        <w:top w:val="none" w:sz="0" w:space="0" w:color="auto"/>
                        <w:left w:val="none" w:sz="0" w:space="0" w:color="auto"/>
                        <w:bottom w:val="none" w:sz="0" w:space="0" w:color="auto"/>
                        <w:right w:val="none" w:sz="0" w:space="0" w:color="auto"/>
                      </w:divBdr>
                    </w:div>
                    <w:div w:id="366106986">
                      <w:marLeft w:val="0"/>
                      <w:marRight w:val="0"/>
                      <w:marTop w:val="0"/>
                      <w:marBottom w:val="0"/>
                      <w:divBdr>
                        <w:top w:val="none" w:sz="0" w:space="0" w:color="auto"/>
                        <w:left w:val="none" w:sz="0" w:space="0" w:color="auto"/>
                        <w:bottom w:val="none" w:sz="0" w:space="0" w:color="auto"/>
                        <w:right w:val="none" w:sz="0" w:space="0" w:color="auto"/>
                      </w:divBdr>
                    </w:div>
                  </w:divsChild>
                </w:div>
                <w:div w:id="2011836013">
                  <w:marLeft w:val="0"/>
                  <w:marRight w:val="0"/>
                  <w:marTop w:val="0"/>
                  <w:marBottom w:val="0"/>
                  <w:divBdr>
                    <w:top w:val="none" w:sz="0" w:space="0" w:color="auto"/>
                    <w:left w:val="none" w:sz="0" w:space="0" w:color="auto"/>
                    <w:bottom w:val="none" w:sz="0" w:space="0" w:color="auto"/>
                    <w:right w:val="none" w:sz="0" w:space="0" w:color="auto"/>
                  </w:divBdr>
                  <w:divsChild>
                    <w:div w:id="1663309741">
                      <w:marLeft w:val="0"/>
                      <w:marRight w:val="0"/>
                      <w:marTop w:val="0"/>
                      <w:marBottom w:val="0"/>
                      <w:divBdr>
                        <w:top w:val="none" w:sz="0" w:space="0" w:color="auto"/>
                        <w:left w:val="none" w:sz="0" w:space="0" w:color="auto"/>
                        <w:bottom w:val="none" w:sz="0" w:space="0" w:color="auto"/>
                        <w:right w:val="none" w:sz="0" w:space="0" w:color="auto"/>
                      </w:divBdr>
                    </w:div>
                    <w:div w:id="1556428944">
                      <w:marLeft w:val="0"/>
                      <w:marRight w:val="0"/>
                      <w:marTop w:val="0"/>
                      <w:marBottom w:val="0"/>
                      <w:divBdr>
                        <w:top w:val="none" w:sz="0" w:space="0" w:color="auto"/>
                        <w:left w:val="none" w:sz="0" w:space="0" w:color="auto"/>
                        <w:bottom w:val="none" w:sz="0" w:space="0" w:color="auto"/>
                        <w:right w:val="none" w:sz="0" w:space="0" w:color="auto"/>
                      </w:divBdr>
                    </w:div>
                  </w:divsChild>
                </w:div>
                <w:div w:id="2044670085">
                  <w:marLeft w:val="0"/>
                  <w:marRight w:val="0"/>
                  <w:marTop w:val="0"/>
                  <w:marBottom w:val="0"/>
                  <w:divBdr>
                    <w:top w:val="none" w:sz="0" w:space="0" w:color="auto"/>
                    <w:left w:val="none" w:sz="0" w:space="0" w:color="auto"/>
                    <w:bottom w:val="none" w:sz="0" w:space="0" w:color="auto"/>
                    <w:right w:val="none" w:sz="0" w:space="0" w:color="auto"/>
                  </w:divBdr>
                  <w:divsChild>
                    <w:div w:id="866214641">
                      <w:marLeft w:val="0"/>
                      <w:marRight w:val="0"/>
                      <w:marTop w:val="0"/>
                      <w:marBottom w:val="0"/>
                      <w:divBdr>
                        <w:top w:val="none" w:sz="0" w:space="0" w:color="auto"/>
                        <w:left w:val="none" w:sz="0" w:space="0" w:color="auto"/>
                        <w:bottom w:val="none" w:sz="0" w:space="0" w:color="auto"/>
                        <w:right w:val="none" w:sz="0" w:space="0" w:color="auto"/>
                      </w:divBdr>
                    </w:div>
                    <w:div w:id="1335961526">
                      <w:marLeft w:val="0"/>
                      <w:marRight w:val="0"/>
                      <w:marTop w:val="0"/>
                      <w:marBottom w:val="0"/>
                      <w:divBdr>
                        <w:top w:val="none" w:sz="0" w:space="0" w:color="auto"/>
                        <w:left w:val="none" w:sz="0" w:space="0" w:color="auto"/>
                        <w:bottom w:val="none" w:sz="0" w:space="0" w:color="auto"/>
                        <w:right w:val="none" w:sz="0" w:space="0" w:color="auto"/>
                      </w:divBdr>
                    </w:div>
                  </w:divsChild>
                </w:div>
                <w:div w:id="1166894623">
                  <w:marLeft w:val="0"/>
                  <w:marRight w:val="0"/>
                  <w:marTop w:val="0"/>
                  <w:marBottom w:val="0"/>
                  <w:divBdr>
                    <w:top w:val="none" w:sz="0" w:space="0" w:color="auto"/>
                    <w:left w:val="none" w:sz="0" w:space="0" w:color="auto"/>
                    <w:bottom w:val="none" w:sz="0" w:space="0" w:color="auto"/>
                    <w:right w:val="none" w:sz="0" w:space="0" w:color="auto"/>
                  </w:divBdr>
                  <w:divsChild>
                    <w:div w:id="1727146295">
                      <w:marLeft w:val="0"/>
                      <w:marRight w:val="0"/>
                      <w:marTop w:val="0"/>
                      <w:marBottom w:val="0"/>
                      <w:divBdr>
                        <w:top w:val="none" w:sz="0" w:space="0" w:color="auto"/>
                        <w:left w:val="none" w:sz="0" w:space="0" w:color="auto"/>
                        <w:bottom w:val="none" w:sz="0" w:space="0" w:color="auto"/>
                        <w:right w:val="none" w:sz="0" w:space="0" w:color="auto"/>
                      </w:divBdr>
                    </w:div>
                  </w:divsChild>
                </w:div>
                <w:div w:id="394857071">
                  <w:marLeft w:val="0"/>
                  <w:marRight w:val="0"/>
                  <w:marTop w:val="0"/>
                  <w:marBottom w:val="0"/>
                  <w:divBdr>
                    <w:top w:val="none" w:sz="0" w:space="0" w:color="auto"/>
                    <w:left w:val="none" w:sz="0" w:space="0" w:color="auto"/>
                    <w:bottom w:val="none" w:sz="0" w:space="0" w:color="auto"/>
                    <w:right w:val="none" w:sz="0" w:space="0" w:color="auto"/>
                  </w:divBdr>
                  <w:divsChild>
                    <w:div w:id="1445075667">
                      <w:marLeft w:val="0"/>
                      <w:marRight w:val="0"/>
                      <w:marTop w:val="0"/>
                      <w:marBottom w:val="0"/>
                      <w:divBdr>
                        <w:top w:val="none" w:sz="0" w:space="0" w:color="auto"/>
                        <w:left w:val="none" w:sz="0" w:space="0" w:color="auto"/>
                        <w:bottom w:val="none" w:sz="0" w:space="0" w:color="auto"/>
                        <w:right w:val="none" w:sz="0" w:space="0" w:color="auto"/>
                      </w:divBdr>
                    </w:div>
                    <w:div w:id="287013237">
                      <w:marLeft w:val="0"/>
                      <w:marRight w:val="0"/>
                      <w:marTop w:val="0"/>
                      <w:marBottom w:val="0"/>
                      <w:divBdr>
                        <w:top w:val="none" w:sz="0" w:space="0" w:color="auto"/>
                        <w:left w:val="none" w:sz="0" w:space="0" w:color="auto"/>
                        <w:bottom w:val="none" w:sz="0" w:space="0" w:color="auto"/>
                        <w:right w:val="none" w:sz="0" w:space="0" w:color="auto"/>
                      </w:divBdr>
                    </w:div>
                  </w:divsChild>
                </w:div>
                <w:div w:id="1389915260">
                  <w:marLeft w:val="0"/>
                  <w:marRight w:val="0"/>
                  <w:marTop w:val="0"/>
                  <w:marBottom w:val="0"/>
                  <w:divBdr>
                    <w:top w:val="none" w:sz="0" w:space="0" w:color="auto"/>
                    <w:left w:val="none" w:sz="0" w:space="0" w:color="auto"/>
                    <w:bottom w:val="none" w:sz="0" w:space="0" w:color="auto"/>
                    <w:right w:val="none" w:sz="0" w:space="0" w:color="auto"/>
                  </w:divBdr>
                  <w:divsChild>
                    <w:div w:id="1619680224">
                      <w:marLeft w:val="0"/>
                      <w:marRight w:val="0"/>
                      <w:marTop w:val="0"/>
                      <w:marBottom w:val="0"/>
                      <w:divBdr>
                        <w:top w:val="none" w:sz="0" w:space="0" w:color="auto"/>
                        <w:left w:val="none" w:sz="0" w:space="0" w:color="auto"/>
                        <w:bottom w:val="none" w:sz="0" w:space="0" w:color="auto"/>
                        <w:right w:val="none" w:sz="0" w:space="0" w:color="auto"/>
                      </w:divBdr>
                    </w:div>
                  </w:divsChild>
                </w:div>
                <w:div w:id="102650941">
                  <w:marLeft w:val="0"/>
                  <w:marRight w:val="0"/>
                  <w:marTop w:val="0"/>
                  <w:marBottom w:val="0"/>
                  <w:divBdr>
                    <w:top w:val="none" w:sz="0" w:space="0" w:color="auto"/>
                    <w:left w:val="none" w:sz="0" w:space="0" w:color="auto"/>
                    <w:bottom w:val="none" w:sz="0" w:space="0" w:color="auto"/>
                    <w:right w:val="none" w:sz="0" w:space="0" w:color="auto"/>
                  </w:divBdr>
                  <w:divsChild>
                    <w:div w:id="182785656">
                      <w:marLeft w:val="0"/>
                      <w:marRight w:val="0"/>
                      <w:marTop w:val="0"/>
                      <w:marBottom w:val="0"/>
                      <w:divBdr>
                        <w:top w:val="none" w:sz="0" w:space="0" w:color="auto"/>
                        <w:left w:val="none" w:sz="0" w:space="0" w:color="auto"/>
                        <w:bottom w:val="none" w:sz="0" w:space="0" w:color="auto"/>
                        <w:right w:val="none" w:sz="0" w:space="0" w:color="auto"/>
                      </w:divBdr>
                    </w:div>
                  </w:divsChild>
                </w:div>
                <w:div w:id="1839154336">
                  <w:marLeft w:val="0"/>
                  <w:marRight w:val="0"/>
                  <w:marTop w:val="0"/>
                  <w:marBottom w:val="0"/>
                  <w:divBdr>
                    <w:top w:val="none" w:sz="0" w:space="0" w:color="auto"/>
                    <w:left w:val="none" w:sz="0" w:space="0" w:color="auto"/>
                    <w:bottom w:val="none" w:sz="0" w:space="0" w:color="auto"/>
                    <w:right w:val="none" w:sz="0" w:space="0" w:color="auto"/>
                  </w:divBdr>
                  <w:divsChild>
                    <w:div w:id="909774635">
                      <w:marLeft w:val="0"/>
                      <w:marRight w:val="0"/>
                      <w:marTop w:val="0"/>
                      <w:marBottom w:val="0"/>
                      <w:divBdr>
                        <w:top w:val="none" w:sz="0" w:space="0" w:color="auto"/>
                        <w:left w:val="none" w:sz="0" w:space="0" w:color="auto"/>
                        <w:bottom w:val="none" w:sz="0" w:space="0" w:color="auto"/>
                        <w:right w:val="none" w:sz="0" w:space="0" w:color="auto"/>
                      </w:divBdr>
                    </w:div>
                  </w:divsChild>
                </w:div>
                <w:div w:id="1959141201">
                  <w:marLeft w:val="0"/>
                  <w:marRight w:val="0"/>
                  <w:marTop w:val="0"/>
                  <w:marBottom w:val="0"/>
                  <w:divBdr>
                    <w:top w:val="none" w:sz="0" w:space="0" w:color="auto"/>
                    <w:left w:val="none" w:sz="0" w:space="0" w:color="auto"/>
                    <w:bottom w:val="none" w:sz="0" w:space="0" w:color="auto"/>
                    <w:right w:val="none" w:sz="0" w:space="0" w:color="auto"/>
                  </w:divBdr>
                  <w:divsChild>
                    <w:div w:id="1115828627">
                      <w:marLeft w:val="0"/>
                      <w:marRight w:val="0"/>
                      <w:marTop w:val="0"/>
                      <w:marBottom w:val="0"/>
                      <w:divBdr>
                        <w:top w:val="none" w:sz="0" w:space="0" w:color="auto"/>
                        <w:left w:val="none" w:sz="0" w:space="0" w:color="auto"/>
                        <w:bottom w:val="none" w:sz="0" w:space="0" w:color="auto"/>
                        <w:right w:val="none" w:sz="0" w:space="0" w:color="auto"/>
                      </w:divBdr>
                    </w:div>
                  </w:divsChild>
                </w:div>
                <w:div w:id="659888718">
                  <w:marLeft w:val="0"/>
                  <w:marRight w:val="0"/>
                  <w:marTop w:val="0"/>
                  <w:marBottom w:val="0"/>
                  <w:divBdr>
                    <w:top w:val="none" w:sz="0" w:space="0" w:color="auto"/>
                    <w:left w:val="none" w:sz="0" w:space="0" w:color="auto"/>
                    <w:bottom w:val="none" w:sz="0" w:space="0" w:color="auto"/>
                    <w:right w:val="none" w:sz="0" w:space="0" w:color="auto"/>
                  </w:divBdr>
                  <w:divsChild>
                    <w:div w:id="2141654772">
                      <w:marLeft w:val="0"/>
                      <w:marRight w:val="0"/>
                      <w:marTop w:val="0"/>
                      <w:marBottom w:val="0"/>
                      <w:divBdr>
                        <w:top w:val="none" w:sz="0" w:space="0" w:color="auto"/>
                        <w:left w:val="none" w:sz="0" w:space="0" w:color="auto"/>
                        <w:bottom w:val="none" w:sz="0" w:space="0" w:color="auto"/>
                        <w:right w:val="none" w:sz="0" w:space="0" w:color="auto"/>
                      </w:divBdr>
                    </w:div>
                  </w:divsChild>
                </w:div>
                <w:div w:id="2115051274">
                  <w:marLeft w:val="0"/>
                  <w:marRight w:val="0"/>
                  <w:marTop w:val="0"/>
                  <w:marBottom w:val="0"/>
                  <w:divBdr>
                    <w:top w:val="none" w:sz="0" w:space="0" w:color="auto"/>
                    <w:left w:val="none" w:sz="0" w:space="0" w:color="auto"/>
                    <w:bottom w:val="none" w:sz="0" w:space="0" w:color="auto"/>
                    <w:right w:val="none" w:sz="0" w:space="0" w:color="auto"/>
                  </w:divBdr>
                  <w:divsChild>
                    <w:div w:id="1079792729">
                      <w:marLeft w:val="0"/>
                      <w:marRight w:val="0"/>
                      <w:marTop w:val="0"/>
                      <w:marBottom w:val="0"/>
                      <w:divBdr>
                        <w:top w:val="none" w:sz="0" w:space="0" w:color="auto"/>
                        <w:left w:val="none" w:sz="0" w:space="0" w:color="auto"/>
                        <w:bottom w:val="none" w:sz="0" w:space="0" w:color="auto"/>
                        <w:right w:val="none" w:sz="0" w:space="0" w:color="auto"/>
                      </w:divBdr>
                    </w:div>
                  </w:divsChild>
                </w:div>
                <w:div w:id="2090275265">
                  <w:marLeft w:val="0"/>
                  <w:marRight w:val="0"/>
                  <w:marTop w:val="0"/>
                  <w:marBottom w:val="0"/>
                  <w:divBdr>
                    <w:top w:val="none" w:sz="0" w:space="0" w:color="auto"/>
                    <w:left w:val="none" w:sz="0" w:space="0" w:color="auto"/>
                    <w:bottom w:val="none" w:sz="0" w:space="0" w:color="auto"/>
                    <w:right w:val="none" w:sz="0" w:space="0" w:color="auto"/>
                  </w:divBdr>
                  <w:divsChild>
                    <w:div w:id="1239752876">
                      <w:marLeft w:val="0"/>
                      <w:marRight w:val="0"/>
                      <w:marTop w:val="0"/>
                      <w:marBottom w:val="0"/>
                      <w:divBdr>
                        <w:top w:val="none" w:sz="0" w:space="0" w:color="auto"/>
                        <w:left w:val="none" w:sz="0" w:space="0" w:color="auto"/>
                        <w:bottom w:val="none" w:sz="0" w:space="0" w:color="auto"/>
                        <w:right w:val="none" w:sz="0" w:space="0" w:color="auto"/>
                      </w:divBdr>
                    </w:div>
                  </w:divsChild>
                </w:div>
                <w:div w:id="664821484">
                  <w:marLeft w:val="0"/>
                  <w:marRight w:val="0"/>
                  <w:marTop w:val="0"/>
                  <w:marBottom w:val="0"/>
                  <w:divBdr>
                    <w:top w:val="none" w:sz="0" w:space="0" w:color="auto"/>
                    <w:left w:val="none" w:sz="0" w:space="0" w:color="auto"/>
                    <w:bottom w:val="none" w:sz="0" w:space="0" w:color="auto"/>
                    <w:right w:val="none" w:sz="0" w:space="0" w:color="auto"/>
                  </w:divBdr>
                  <w:divsChild>
                    <w:div w:id="650182980">
                      <w:marLeft w:val="0"/>
                      <w:marRight w:val="0"/>
                      <w:marTop w:val="0"/>
                      <w:marBottom w:val="0"/>
                      <w:divBdr>
                        <w:top w:val="none" w:sz="0" w:space="0" w:color="auto"/>
                        <w:left w:val="none" w:sz="0" w:space="0" w:color="auto"/>
                        <w:bottom w:val="none" w:sz="0" w:space="0" w:color="auto"/>
                        <w:right w:val="none" w:sz="0" w:space="0" w:color="auto"/>
                      </w:divBdr>
                    </w:div>
                  </w:divsChild>
                </w:div>
                <w:div w:id="253131112">
                  <w:marLeft w:val="0"/>
                  <w:marRight w:val="0"/>
                  <w:marTop w:val="0"/>
                  <w:marBottom w:val="0"/>
                  <w:divBdr>
                    <w:top w:val="none" w:sz="0" w:space="0" w:color="auto"/>
                    <w:left w:val="none" w:sz="0" w:space="0" w:color="auto"/>
                    <w:bottom w:val="none" w:sz="0" w:space="0" w:color="auto"/>
                    <w:right w:val="none" w:sz="0" w:space="0" w:color="auto"/>
                  </w:divBdr>
                  <w:divsChild>
                    <w:div w:id="382758433">
                      <w:marLeft w:val="0"/>
                      <w:marRight w:val="0"/>
                      <w:marTop w:val="0"/>
                      <w:marBottom w:val="0"/>
                      <w:divBdr>
                        <w:top w:val="none" w:sz="0" w:space="0" w:color="auto"/>
                        <w:left w:val="none" w:sz="0" w:space="0" w:color="auto"/>
                        <w:bottom w:val="none" w:sz="0" w:space="0" w:color="auto"/>
                        <w:right w:val="none" w:sz="0" w:space="0" w:color="auto"/>
                      </w:divBdr>
                    </w:div>
                  </w:divsChild>
                </w:div>
                <w:div w:id="1720402437">
                  <w:marLeft w:val="0"/>
                  <w:marRight w:val="0"/>
                  <w:marTop w:val="0"/>
                  <w:marBottom w:val="0"/>
                  <w:divBdr>
                    <w:top w:val="none" w:sz="0" w:space="0" w:color="auto"/>
                    <w:left w:val="none" w:sz="0" w:space="0" w:color="auto"/>
                    <w:bottom w:val="none" w:sz="0" w:space="0" w:color="auto"/>
                    <w:right w:val="none" w:sz="0" w:space="0" w:color="auto"/>
                  </w:divBdr>
                  <w:divsChild>
                    <w:div w:id="623465107">
                      <w:marLeft w:val="0"/>
                      <w:marRight w:val="0"/>
                      <w:marTop w:val="0"/>
                      <w:marBottom w:val="0"/>
                      <w:divBdr>
                        <w:top w:val="none" w:sz="0" w:space="0" w:color="auto"/>
                        <w:left w:val="none" w:sz="0" w:space="0" w:color="auto"/>
                        <w:bottom w:val="none" w:sz="0" w:space="0" w:color="auto"/>
                        <w:right w:val="none" w:sz="0" w:space="0" w:color="auto"/>
                      </w:divBdr>
                    </w:div>
                  </w:divsChild>
                </w:div>
                <w:div w:id="213927984">
                  <w:marLeft w:val="0"/>
                  <w:marRight w:val="0"/>
                  <w:marTop w:val="0"/>
                  <w:marBottom w:val="0"/>
                  <w:divBdr>
                    <w:top w:val="none" w:sz="0" w:space="0" w:color="auto"/>
                    <w:left w:val="none" w:sz="0" w:space="0" w:color="auto"/>
                    <w:bottom w:val="none" w:sz="0" w:space="0" w:color="auto"/>
                    <w:right w:val="none" w:sz="0" w:space="0" w:color="auto"/>
                  </w:divBdr>
                  <w:divsChild>
                    <w:div w:id="1158767229">
                      <w:marLeft w:val="0"/>
                      <w:marRight w:val="0"/>
                      <w:marTop w:val="0"/>
                      <w:marBottom w:val="0"/>
                      <w:divBdr>
                        <w:top w:val="none" w:sz="0" w:space="0" w:color="auto"/>
                        <w:left w:val="none" w:sz="0" w:space="0" w:color="auto"/>
                        <w:bottom w:val="none" w:sz="0" w:space="0" w:color="auto"/>
                        <w:right w:val="none" w:sz="0" w:space="0" w:color="auto"/>
                      </w:divBdr>
                    </w:div>
                  </w:divsChild>
                </w:div>
                <w:div w:id="70280552">
                  <w:marLeft w:val="0"/>
                  <w:marRight w:val="0"/>
                  <w:marTop w:val="0"/>
                  <w:marBottom w:val="0"/>
                  <w:divBdr>
                    <w:top w:val="none" w:sz="0" w:space="0" w:color="auto"/>
                    <w:left w:val="none" w:sz="0" w:space="0" w:color="auto"/>
                    <w:bottom w:val="none" w:sz="0" w:space="0" w:color="auto"/>
                    <w:right w:val="none" w:sz="0" w:space="0" w:color="auto"/>
                  </w:divBdr>
                  <w:divsChild>
                    <w:div w:id="1675957857">
                      <w:marLeft w:val="0"/>
                      <w:marRight w:val="0"/>
                      <w:marTop w:val="0"/>
                      <w:marBottom w:val="0"/>
                      <w:divBdr>
                        <w:top w:val="none" w:sz="0" w:space="0" w:color="auto"/>
                        <w:left w:val="none" w:sz="0" w:space="0" w:color="auto"/>
                        <w:bottom w:val="none" w:sz="0" w:space="0" w:color="auto"/>
                        <w:right w:val="none" w:sz="0" w:space="0" w:color="auto"/>
                      </w:divBdr>
                    </w:div>
                  </w:divsChild>
                </w:div>
                <w:div w:id="1275360743">
                  <w:marLeft w:val="0"/>
                  <w:marRight w:val="0"/>
                  <w:marTop w:val="0"/>
                  <w:marBottom w:val="0"/>
                  <w:divBdr>
                    <w:top w:val="none" w:sz="0" w:space="0" w:color="auto"/>
                    <w:left w:val="none" w:sz="0" w:space="0" w:color="auto"/>
                    <w:bottom w:val="none" w:sz="0" w:space="0" w:color="auto"/>
                    <w:right w:val="none" w:sz="0" w:space="0" w:color="auto"/>
                  </w:divBdr>
                  <w:divsChild>
                    <w:div w:id="1703624647">
                      <w:marLeft w:val="0"/>
                      <w:marRight w:val="0"/>
                      <w:marTop w:val="0"/>
                      <w:marBottom w:val="0"/>
                      <w:divBdr>
                        <w:top w:val="none" w:sz="0" w:space="0" w:color="auto"/>
                        <w:left w:val="none" w:sz="0" w:space="0" w:color="auto"/>
                        <w:bottom w:val="none" w:sz="0" w:space="0" w:color="auto"/>
                        <w:right w:val="none" w:sz="0" w:space="0" w:color="auto"/>
                      </w:divBdr>
                    </w:div>
                  </w:divsChild>
                </w:div>
                <w:div w:id="831874241">
                  <w:marLeft w:val="0"/>
                  <w:marRight w:val="0"/>
                  <w:marTop w:val="0"/>
                  <w:marBottom w:val="0"/>
                  <w:divBdr>
                    <w:top w:val="none" w:sz="0" w:space="0" w:color="auto"/>
                    <w:left w:val="none" w:sz="0" w:space="0" w:color="auto"/>
                    <w:bottom w:val="none" w:sz="0" w:space="0" w:color="auto"/>
                    <w:right w:val="none" w:sz="0" w:space="0" w:color="auto"/>
                  </w:divBdr>
                  <w:divsChild>
                    <w:div w:id="1267275589">
                      <w:marLeft w:val="0"/>
                      <w:marRight w:val="0"/>
                      <w:marTop w:val="0"/>
                      <w:marBottom w:val="0"/>
                      <w:divBdr>
                        <w:top w:val="none" w:sz="0" w:space="0" w:color="auto"/>
                        <w:left w:val="none" w:sz="0" w:space="0" w:color="auto"/>
                        <w:bottom w:val="none" w:sz="0" w:space="0" w:color="auto"/>
                        <w:right w:val="none" w:sz="0" w:space="0" w:color="auto"/>
                      </w:divBdr>
                    </w:div>
                  </w:divsChild>
                </w:div>
                <w:div w:id="1507862806">
                  <w:marLeft w:val="0"/>
                  <w:marRight w:val="0"/>
                  <w:marTop w:val="0"/>
                  <w:marBottom w:val="0"/>
                  <w:divBdr>
                    <w:top w:val="none" w:sz="0" w:space="0" w:color="auto"/>
                    <w:left w:val="none" w:sz="0" w:space="0" w:color="auto"/>
                    <w:bottom w:val="none" w:sz="0" w:space="0" w:color="auto"/>
                    <w:right w:val="none" w:sz="0" w:space="0" w:color="auto"/>
                  </w:divBdr>
                  <w:divsChild>
                    <w:div w:id="1499424577">
                      <w:marLeft w:val="0"/>
                      <w:marRight w:val="0"/>
                      <w:marTop w:val="0"/>
                      <w:marBottom w:val="0"/>
                      <w:divBdr>
                        <w:top w:val="none" w:sz="0" w:space="0" w:color="auto"/>
                        <w:left w:val="none" w:sz="0" w:space="0" w:color="auto"/>
                        <w:bottom w:val="none" w:sz="0" w:space="0" w:color="auto"/>
                        <w:right w:val="none" w:sz="0" w:space="0" w:color="auto"/>
                      </w:divBdr>
                    </w:div>
                  </w:divsChild>
                </w:div>
                <w:div w:id="425274776">
                  <w:marLeft w:val="0"/>
                  <w:marRight w:val="0"/>
                  <w:marTop w:val="0"/>
                  <w:marBottom w:val="0"/>
                  <w:divBdr>
                    <w:top w:val="none" w:sz="0" w:space="0" w:color="auto"/>
                    <w:left w:val="none" w:sz="0" w:space="0" w:color="auto"/>
                    <w:bottom w:val="none" w:sz="0" w:space="0" w:color="auto"/>
                    <w:right w:val="none" w:sz="0" w:space="0" w:color="auto"/>
                  </w:divBdr>
                  <w:divsChild>
                    <w:div w:id="1239825212">
                      <w:marLeft w:val="0"/>
                      <w:marRight w:val="0"/>
                      <w:marTop w:val="0"/>
                      <w:marBottom w:val="0"/>
                      <w:divBdr>
                        <w:top w:val="none" w:sz="0" w:space="0" w:color="auto"/>
                        <w:left w:val="none" w:sz="0" w:space="0" w:color="auto"/>
                        <w:bottom w:val="none" w:sz="0" w:space="0" w:color="auto"/>
                        <w:right w:val="none" w:sz="0" w:space="0" w:color="auto"/>
                      </w:divBdr>
                    </w:div>
                  </w:divsChild>
                </w:div>
                <w:div w:id="1212575923">
                  <w:marLeft w:val="0"/>
                  <w:marRight w:val="0"/>
                  <w:marTop w:val="0"/>
                  <w:marBottom w:val="0"/>
                  <w:divBdr>
                    <w:top w:val="none" w:sz="0" w:space="0" w:color="auto"/>
                    <w:left w:val="none" w:sz="0" w:space="0" w:color="auto"/>
                    <w:bottom w:val="none" w:sz="0" w:space="0" w:color="auto"/>
                    <w:right w:val="none" w:sz="0" w:space="0" w:color="auto"/>
                  </w:divBdr>
                  <w:divsChild>
                    <w:div w:id="1003820028">
                      <w:marLeft w:val="0"/>
                      <w:marRight w:val="0"/>
                      <w:marTop w:val="0"/>
                      <w:marBottom w:val="0"/>
                      <w:divBdr>
                        <w:top w:val="none" w:sz="0" w:space="0" w:color="auto"/>
                        <w:left w:val="none" w:sz="0" w:space="0" w:color="auto"/>
                        <w:bottom w:val="none" w:sz="0" w:space="0" w:color="auto"/>
                        <w:right w:val="none" w:sz="0" w:space="0" w:color="auto"/>
                      </w:divBdr>
                    </w:div>
                  </w:divsChild>
                </w:div>
                <w:div w:id="1801652955">
                  <w:marLeft w:val="0"/>
                  <w:marRight w:val="0"/>
                  <w:marTop w:val="0"/>
                  <w:marBottom w:val="0"/>
                  <w:divBdr>
                    <w:top w:val="none" w:sz="0" w:space="0" w:color="auto"/>
                    <w:left w:val="none" w:sz="0" w:space="0" w:color="auto"/>
                    <w:bottom w:val="none" w:sz="0" w:space="0" w:color="auto"/>
                    <w:right w:val="none" w:sz="0" w:space="0" w:color="auto"/>
                  </w:divBdr>
                  <w:divsChild>
                    <w:div w:id="672995175">
                      <w:marLeft w:val="0"/>
                      <w:marRight w:val="0"/>
                      <w:marTop w:val="0"/>
                      <w:marBottom w:val="0"/>
                      <w:divBdr>
                        <w:top w:val="none" w:sz="0" w:space="0" w:color="auto"/>
                        <w:left w:val="none" w:sz="0" w:space="0" w:color="auto"/>
                        <w:bottom w:val="none" w:sz="0" w:space="0" w:color="auto"/>
                        <w:right w:val="none" w:sz="0" w:space="0" w:color="auto"/>
                      </w:divBdr>
                    </w:div>
                  </w:divsChild>
                </w:div>
                <w:div w:id="1383552221">
                  <w:marLeft w:val="0"/>
                  <w:marRight w:val="0"/>
                  <w:marTop w:val="0"/>
                  <w:marBottom w:val="0"/>
                  <w:divBdr>
                    <w:top w:val="none" w:sz="0" w:space="0" w:color="auto"/>
                    <w:left w:val="none" w:sz="0" w:space="0" w:color="auto"/>
                    <w:bottom w:val="none" w:sz="0" w:space="0" w:color="auto"/>
                    <w:right w:val="none" w:sz="0" w:space="0" w:color="auto"/>
                  </w:divBdr>
                  <w:divsChild>
                    <w:div w:id="57017033">
                      <w:marLeft w:val="0"/>
                      <w:marRight w:val="0"/>
                      <w:marTop w:val="0"/>
                      <w:marBottom w:val="0"/>
                      <w:divBdr>
                        <w:top w:val="none" w:sz="0" w:space="0" w:color="auto"/>
                        <w:left w:val="none" w:sz="0" w:space="0" w:color="auto"/>
                        <w:bottom w:val="none" w:sz="0" w:space="0" w:color="auto"/>
                        <w:right w:val="none" w:sz="0" w:space="0" w:color="auto"/>
                      </w:divBdr>
                    </w:div>
                  </w:divsChild>
                </w:div>
                <w:div w:id="1131438202">
                  <w:marLeft w:val="0"/>
                  <w:marRight w:val="0"/>
                  <w:marTop w:val="0"/>
                  <w:marBottom w:val="0"/>
                  <w:divBdr>
                    <w:top w:val="none" w:sz="0" w:space="0" w:color="auto"/>
                    <w:left w:val="none" w:sz="0" w:space="0" w:color="auto"/>
                    <w:bottom w:val="none" w:sz="0" w:space="0" w:color="auto"/>
                    <w:right w:val="none" w:sz="0" w:space="0" w:color="auto"/>
                  </w:divBdr>
                  <w:divsChild>
                    <w:div w:id="1128545326">
                      <w:marLeft w:val="0"/>
                      <w:marRight w:val="0"/>
                      <w:marTop w:val="0"/>
                      <w:marBottom w:val="0"/>
                      <w:divBdr>
                        <w:top w:val="none" w:sz="0" w:space="0" w:color="auto"/>
                        <w:left w:val="none" w:sz="0" w:space="0" w:color="auto"/>
                        <w:bottom w:val="none" w:sz="0" w:space="0" w:color="auto"/>
                        <w:right w:val="none" w:sz="0" w:space="0" w:color="auto"/>
                      </w:divBdr>
                    </w:div>
                  </w:divsChild>
                </w:div>
                <w:div w:id="1827435250">
                  <w:marLeft w:val="0"/>
                  <w:marRight w:val="0"/>
                  <w:marTop w:val="0"/>
                  <w:marBottom w:val="0"/>
                  <w:divBdr>
                    <w:top w:val="none" w:sz="0" w:space="0" w:color="auto"/>
                    <w:left w:val="none" w:sz="0" w:space="0" w:color="auto"/>
                    <w:bottom w:val="none" w:sz="0" w:space="0" w:color="auto"/>
                    <w:right w:val="none" w:sz="0" w:space="0" w:color="auto"/>
                  </w:divBdr>
                  <w:divsChild>
                    <w:div w:id="121781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97798">
          <w:marLeft w:val="0"/>
          <w:marRight w:val="0"/>
          <w:marTop w:val="0"/>
          <w:marBottom w:val="0"/>
          <w:divBdr>
            <w:top w:val="none" w:sz="0" w:space="0" w:color="auto"/>
            <w:left w:val="none" w:sz="0" w:space="0" w:color="auto"/>
            <w:bottom w:val="none" w:sz="0" w:space="0" w:color="auto"/>
            <w:right w:val="none" w:sz="0" w:space="0" w:color="auto"/>
          </w:divBdr>
        </w:div>
        <w:div w:id="1648121701">
          <w:marLeft w:val="0"/>
          <w:marRight w:val="0"/>
          <w:marTop w:val="0"/>
          <w:marBottom w:val="0"/>
          <w:divBdr>
            <w:top w:val="none" w:sz="0" w:space="0" w:color="auto"/>
            <w:left w:val="none" w:sz="0" w:space="0" w:color="auto"/>
            <w:bottom w:val="none" w:sz="0" w:space="0" w:color="auto"/>
            <w:right w:val="none" w:sz="0" w:space="0" w:color="auto"/>
          </w:divBdr>
        </w:div>
      </w:divsChild>
    </w:div>
    <w:div w:id="1811946249">
      <w:bodyDiv w:val="1"/>
      <w:marLeft w:val="0"/>
      <w:marRight w:val="0"/>
      <w:marTop w:val="0"/>
      <w:marBottom w:val="0"/>
      <w:divBdr>
        <w:top w:val="none" w:sz="0" w:space="0" w:color="auto"/>
        <w:left w:val="none" w:sz="0" w:space="0" w:color="auto"/>
        <w:bottom w:val="none" w:sz="0" w:space="0" w:color="auto"/>
        <w:right w:val="none" w:sz="0" w:space="0" w:color="auto"/>
      </w:divBdr>
      <w:divsChild>
        <w:div w:id="886256123">
          <w:marLeft w:val="0"/>
          <w:marRight w:val="0"/>
          <w:marTop w:val="0"/>
          <w:marBottom w:val="0"/>
          <w:divBdr>
            <w:top w:val="none" w:sz="0" w:space="0" w:color="auto"/>
            <w:left w:val="none" w:sz="0" w:space="0" w:color="auto"/>
            <w:bottom w:val="none" w:sz="0" w:space="0" w:color="auto"/>
            <w:right w:val="none" w:sz="0" w:space="0" w:color="auto"/>
          </w:divBdr>
        </w:div>
        <w:div w:id="2138446882">
          <w:marLeft w:val="0"/>
          <w:marRight w:val="0"/>
          <w:marTop w:val="0"/>
          <w:marBottom w:val="0"/>
          <w:divBdr>
            <w:top w:val="none" w:sz="0" w:space="0" w:color="auto"/>
            <w:left w:val="none" w:sz="0" w:space="0" w:color="auto"/>
            <w:bottom w:val="none" w:sz="0" w:space="0" w:color="auto"/>
            <w:right w:val="none" w:sz="0" w:space="0" w:color="auto"/>
          </w:divBdr>
        </w:div>
        <w:div w:id="368263807">
          <w:marLeft w:val="0"/>
          <w:marRight w:val="0"/>
          <w:marTop w:val="0"/>
          <w:marBottom w:val="0"/>
          <w:divBdr>
            <w:top w:val="none" w:sz="0" w:space="0" w:color="auto"/>
            <w:left w:val="none" w:sz="0" w:space="0" w:color="auto"/>
            <w:bottom w:val="none" w:sz="0" w:space="0" w:color="auto"/>
            <w:right w:val="none" w:sz="0" w:space="0" w:color="auto"/>
          </w:divBdr>
          <w:divsChild>
            <w:div w:id="996498973">
              <w:marLeft w:val="-75"/>
              <w:marRight w:val="0"/>
              <w:marTop w:val="30"/>
              <w:marBottom w:val="30"/>
              <w:divBdr>
                <w:top w:val="none" w:sz="0" w:space="0" w:color="auto"/>
                <w:left w:val="none" w:sz="0" w:space="0" w:color="auto"/>
                <w:bottom w:val="none" w:sz="0" w:space="0" w:color="auto"/>
                <w:right w:val="none" w:sz="0" w:space="0" w:color="auto"/>
              </w:divBdr>
              <w:divsChild>
                <w:div w:id="1410269211">
                  <w:marLeft w:val="0"/>
                  <w:marRight w:val="0"/>
                  <w:marTop w:val="0"/>
                  <w:marBottom w:val="0"/>
                  <w:divBdr>
                    <w:top w:val="none" w:sz="0" w:space="0" w:color="auto"/>
                    <w:left w:val="none" w:sz="0" w:space="0" w:color="auto"/>
                    <w:bottom w:val="none" w:sz="0" w:space="0" w:color="auto"/>
                    <w:right w:val="none" w:sz="0" w:space="0" w:color="auto"/>
                  </w:divBdr>
                  <w:divsChild>
                    <w:div w:id="1687245071">
                      <w:marLeft w:val="0"/>
                      <w:marRight w:val="0"/>
                      <w:marTop w:val="0"/>
                      <w:marBottom w:val="0"/>
                      <w:divBdr>
                        <w:top w:val="none" w:sz="0" w:space="0" w:color="auto"/>
                        <w:left w:val="none" w:sz="0" w:space="0" w:color="auto"/>
                        <w:bottom w:val="none" w:sz="0" w:space="0" w:color="auto"/>
                        <w:right w:val="none" w:sz="0" w:space="0" w:color="auto"/>
                      </w:divBdr>
                    </w:div>
                  </w:divsChild>
                </w:div>
                <w:div w:id="1742170592">
                  <w:marLeft w:val="0"/>
                  <w:marRight w:val="0"/>
                  <w:marTop w:val="0"/>
                  <w:marBottom w:val="0"/>
                  <w:divBdr>
                    <w:top w:val="none" w:sz="0" w:space="0" w:color="auto"/>
                    <w:left w:val="none" w:sz="0" w:space="0" w:color="auto"/>
                    <w:bottom w:val="none" w:sz="0" w:space="0" w:color="auto"/>
                    <w:right w:val="none" w:sz="0" w:space="0" w:color="auto"/>
                  </w:divBdr>
                  <w:divsChild>
                    <w:div w:id="25177471">
                      <w:marLeft w:val="0"/>
                      <w:marRight w:val="0"/>
                      <w:marTop w:val="0"/>
                      <w:marBottom w:val="0"/>
                      <w:divBdr>
                        <w:top w:val="none" w:sz="0" w:space="0" w:color="auto"/>
                        <w:left w:val="none" w:sz="0" w:space="0" w:color="auto"/>
                        <w:bottom w:val="none" w:sz="0" w:space="0" w:color="auto"/>
                        <w:right w:val="none" w:sz="0" w:space="0" w:color="auto"/>
                      </w:divBdr>
                    </w:div>
                  </w:divsChild>
                </w:div>
                <w:div w:id="573973844">
                  <w:marLeft w:val="0"/>
                  <w:marRight w:val="0"/>
                  <w:marTop w:val="0"/>
                  <w:marBottom w:val="0"/>
                  <w:divBdr>
                    <w:top w:val="none" w:sz="0" w:space="0" w:color="auto"/>
                    <w:left w:val="none" w:sz="0" w:space="0" w:color="auto"/>
                    <w:bottom w:val="none" w:sz="0" w:space="0" w:color="auto"/>
                    <w:right w:val="none" w:sz="0" w:space="0" w:color="auto"/>
                  </w:divBdr>
                  <w:divsChild>
                    <w:div w:id="1598630986">
                      <w:marLeft w:val="0"/>
                      <w:marRight w:val="0"/>
                      <w:marTop w:val="0"/>
                      <w:marBottom w:val="0"/>
                      <w:divBdr>
                        <w:top w:val="none" w:sz="0" w:space="0" w:color="auto"/>
                        <w:left w:val="none" w:sz="0" w:space="0" w:color="auto"/>
                        <w:bottom w:val="none" w:sz="0" w:space="0" w:color="auto"/>
                        <w:right w:val="none" w:sz="0" w:space="0" w:color="auto"/>
                      </w:divBdr>
                    </w:div>
                  </w:divsChild>
                </w:div>
                <w:div w:id="1751463259">
                  <w:marLeft w:val="0"/>
                  <w:marRight w:val="0"/>
                  <w:marTop w:val="0"/>
                  <w:marBottom w:val="0"/>
                  <w:divBdr>
                    <w:top w:val="none" w:sz="0" w:space="0" w:color="auto"/>
                    <w:left w:val="none" w:sz="0" w:space="0" w:color="auto"/>
                    <w:bottom w:val="none" w:sz="0" w:space="0" w:color="auto"/>
                    <w:right w:val="none" w:sz="0" w:space="0" w:color="auto"/>
                  </w:divBdr>
                  <w:divsChild>
                    <w:div w:id="718476529">
                      <w:marLeft w:val="0"/>
                      <w:marRight w:val="0"/>
                      <w:marTop w:val="0"/>
                      <w:marBottom w:val="0"/>
                      <w:divBdr>
                        <w:top w:val="none" w:sz="0" w:space="0" w:color="auto"/>
                        <w:left w:val="none" w:sz="0" w:space="0" w:color="auto"/>
                        <w:bottom w:val="none" w:sz="0" w:space="0" w:color="auto"/>
                        <w:right w:val="none" w:sz="0" w:space="0" w:color="auto"/>
                      </w:divBdr>
                    </w:div>
                  </w:divsChild>
                </w:div>
                <w:div w:id="1967655631">
                  <w:marLeft w:val="0"/>
                  <w:marRight w:val="0"/>
                  <w:marTop w:val="0"/>
                  <w:marBottom w:val="0"/>
                  <w:divBdr>
                    <w:top w:val="none" w:sz="0" w:space="0" w:color="auto"/>
                    <w:left w:val="none" w:sz="0" w:space="0" w:color="auto"/>
                    <w:bottom w:val="none" w:sz="0" w:space="0" w:color="auto"/>
                    <w:right w:val="none" w:sz="0" w:space="0" w:color="auto"/>
                  </w:divBdr>
                  <w:divsChild>
                    <w:div w:id="1839345497">
                      <w:marLeft w:val="0"/>
                      <w:marRight w:val="0"/>
                      <w:marTop w:val="0"/>
                      <w:marBottom w:val="0"/>
                      <w:divBdr>
                        <w:top w:val="none" w:sz="0" w:space="0" w:color="auto"/>
                        <w:left w:val="none" w:sz="0" w:space="0" w:color="auto"/>
                        <w:bottom w:val="none" w:sz="0" w:space="0" w:color="auto"/>
                        <w:right w:val="none" w:sz="0" w:space="0" w:color="auto"/>
                      </w:divBdr>
                    </w:div>
                  </w:divsChild>
                </w:div>
                <w:div w:id="1043866119">
                  <w:marLeft w:val="0"/>
                  <w:marRight w:val="0"/>
                  <w:marTop w:val="0"/>
                  <w:marBottom w:val="0"/>
                  <w:divBdr>
                    <w:top w:val="none" w:sz="0" w:space="0" w:color="auto"/>
                    <w:left w:val="none" w:sz="0" w:space="0" w:color="auto"/>
                    <w:bottom w:val="none" w:sz="0" w:space="0" w:color="auto"/>
                    <w:right w:val="none" w:sz="0" w:space="0" w:color="auto"/>
                  </w:divBdr>
                  <w:divsChild>
                    <w:div w:id="895243552">
                      <w:marLeft w:val="0"/>
                      <w:marRight w:val="0"/>
                      <w:marTop w:val="0"/>
                      <w:marBottom w:val="0"/>
                      <w:divBdr>
                        <w:top w:val="none" w:sz="0" w:space="0" w:color="auto"/>
                        <w:left w:val="none" w:sz="0" w:space="0" w:color="auto"/>
                        <w:bottom w:val="none" w:sz="0" w:space="0" w:color="auto"/>
                        <w:right w:val="none" w:sz="0" w:space="0" w:color="auto"/>
                      </w:divBdr>
                    </w:div>
                  </w:divsChild>
                </w:div>
                <w:div w:id="1452747170">
                  <w:marLeft w:val="0"/>
                  <w:marRight w:val="0"/>
                  <w:marTop w:val="0"/>
                  <w:marBottom w:val="0"/>
                  <w:divBdr>
                    <w:top w:val="none" w:sz="0" w:space="0" w:color="auto"/>
                    <w:left w:val="none" w:sz="0" w:space="0" w:color="auto"/>
                    <w:bottom w:val="none" w:sz="0" w:space="0" w:color="auto"/>
                    <w:right w:val="none" w:sz="0" w:space="0" w:color="auto"/>
                  </w:divBdr>
                  <w:divsChild>
                    <w:div w:id="161434138">
                      <w:marLeft w:val="0"/>
                      <w:marRight w:val="0"/>
                      <w:marTop w:val="0"/>
                      <w:marBottom w:val="0"/>
                      <w:divBdr>
                        <w:top w:val="none" w:sz="0" w:space="0" w:color="auto"/>
                        <w:left w:val="none" w:sz="0" w:space="0" w:color="auto"/>
                        <w:bottom w:val="none" w:sz="0" w:space="0" w:color="auto"/>
                        <w:right w:val="none" w:sz="0" w:space="0" w:color="auto"/>
                      </w:divBdr>
                    </w:div>
                  </w:divsChild>
                </w:div>
                <w:div w:id="1044402719">
                  <w:marLeft w:val="0"/>
                  <w:marRight w:val="0"/>
                  <w:marTop w:val="0"/>
                  <w:marBottom w:val="0"/>
                  <w:divBdr>
                    <w:top w:val="none" w:sz="0" w:space="0" w:color="auto"/>
                    <w:left w:val="none" w:sz="0" w:space="0" w:color="auto"/>
                    <w:bottom w:val="none" w:sz="0" w:space="0" w:color="auto"/>
                    <w:right w:val="none" w:sz="0" w:space="0" w:color="auto"/>
                  </w:divBdr>
                  <w:divsChild>
                    <w:div w:id="1221282135">
                      <w:marLeft w:val="0"/>
                      <w:marRight w:val="0"/>
                      <w:marTop w:val="0"/>
                      <w:marBottom w:val="0"/>
                      <w:divBdr>
                        <w:top w:val="none" w:sz="0" w:space="0" w:color="auto"/>
                        <w:left w:val="none" w:sz="0" w:space="0" w:color="auto"/>
                        <w:bottom w:val="none" w:sz="0" w:space="0" w:color="auto"/>
                        <w:right w:val="none" w:sz="0" w:space="0" w:color="auto"/>
                      </w:divBdr>
                    </w:div>
                  </w:divsChild>
                </w:div>
                <w:div w:id="2108886649">
                  <w:marLeft w:val="0"/>
                  <w:marRight w:val="0"/>
                  <w:marTop w:val="0"/>
                  <w:marBottom w:val="0"/>
                  <w:divBdr>
                    <w:top w:val="none" w:sz="0" w:space="0" w:color="auto"/>
                    <w:left w:val="none" w:sz="0" w:space="0" w:color="auto"/>
                    <w:bottom w:val="none" w:sz="0" w:space="0" w:color="auto"/>
                    <w:right w:val="none" w:sz="0" w:space="0" w:color="auto"/>
                  </w:divBdr>
                  <w:divsChild>
                    <w:div w:id="336419389">
                      <w:marLeft w:val="0"/>
                      <w:marRight w:val="0"/>
                      <w:marTop w:val="0"/>
                      <w:marBottom w:val="0"/>
                      <w:divBdr>
                        <w:top w:val="none" w:sz="0" w:space="0" w:color="auto"/>
                        <w:left w:val="none" w:sz="0" w:space="0" w:color="auto"/>
                        <w:bottom w:val="none" w:sz="0" w:space="0" w:color="auto"/>
                        <w:right w:val="none" w:sz="0" w:space="0" w:color="auto"/>
                      </w:divBdr>
                    </w:div>
                  </w:divsChild>
                </w:div>
                <w:div w:id="536088134">
                  <w:marLeft w:val="0"/>
                  <w:marRight w:val="0"/>
                  <w:marTop w:val="0"/>
                  <w:marBottom w:val="0"/>
                  <w:divBdr>
                    <w:top w:val="none" w:sz="0" w:space="0" w:color="auto"/>
                    <w:left w:val="none" w:sz="0" w:space="0" w:color="auto"/>
                    <w:bottom w:val="none" w:sz="0" w:space="0" w:color="auto"/>
                    <w:right w:val="none" w:sz="0" w:space="0" w:color="auto"/>
                  </w:divBdr>
                  <w:divsChild>
                    <w:div w:id="1304846817">
                      <w:marLeft w:val="0"/>
                      <w:marRight w:val="0"/>
                      <w:marTop w:val="0"/>
                      <w:marBottom w:val="0"/>
                      <w:divBdr>
                        <w:top w:val="none" w:sz="0" w:space="0" w:color="auto"/>
                        <w:left w:val="none" w:sz="0" w:space="0" w:color="auto"/>
                        <w:bottom w:val="none" w:sz="0" w:space="0" w:color="auto"/>
                        <w:right w:val="none" w:sz="0" w:space="0" w:color="auto"/>
                      </w:divBdr>
                    </w:div>
                  </w:divsChild>
                </w:div>
                <w:div w:id="935135544">
                  <w:marLeft w:val="0"/>
                  <w:marRight w:val="0"/>
                  <w:marTop w:val="0"/>
                  <w:marBottom w:val="0"/>
                  <w:divBdr>
                    <w:top w:val="none" w:sz="0" w:space="0" w:color="auto"/>
                    <w:left w:val="none" w:sz="0" w:space="0" w:color="auto"/>
                    <w:bottom w:val="none" w:sz="0" w:space="0" w:color="auto"/>
                    <w:right w:val="none" w:sz="0" w:space="0" w:color="auto"/>
                  </w:divBdr>
                  <w:divsChild>
                    <w:div w:id="31215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102261">
          <w:marLeft w:val="0"/>
          <w:marRight w:val="0"/>
          <w:marTop w:val="0"/>
          <w:marBottom w:val="0"/>
          <w:divBdr>
            <w:top w:val="none" w:sz="0" w:space="0" w:color="auto"/>
            <w:left w:val="none" w:sz="0" w:space="0" w:color="auto"/>
            <w:bottom w:val="none" w:sz="0" w:space="0" w:color="auto"/>
            <w:right w:val="none" w:sz="0" w:space="0" w:color="auto"/>
          </w:divBdr>
          <w:divsChild>
            <w:div w:id="407458844">
              <w:marLeft w:val="0"/>
              <w:marRight w:val="0"/>
              <w:marTop w:val="0"/>
              <w:marBottom w:val="0"/>
              <w:divBdr>
                <w:top w:val="none" w:sz="0" w:space="0" w:color="auto"/>
                <w:left w:val="none" w:sz="0" w:space="0" w:color="auto"/>
                <w:bottom w:val="none" w:sz="0" w:space="0" w:color="auto"/>
                <w:right w:val="none" w:sz="0" w:space="0" w:color="auto"/>
              </w:divBdr>
            </w:div>
            <w:div w:id="1599369850">
              <w:marLeft w:val="0"/>
              <w:marRight w:val="0"/>
              <w:marTop w:val="0"/>
              <w:marBottom w:val="0"/>
              <w:divBdr>
                <w:top w:val="none" w:sz="0" w:space="0" w:color="auto"/>
                <w:left w:val="none" w:sz="0" w:space="0" w:color="auto"/>
                <w:bottom w:val="none" w:sz="0" w:space="0" w:color="auto"/>
                <w:right w:val="none" w:sz="0" w:space="0" w:color="auto"/>
              </w:divBdr>
            </w:div>
            <w:div w:id="1887982297">
              <w:marLeft w:val="0"/>
              <w:marRight w:val="0"/>
              <w:marTop w:val="0"/>
              <w:marBottom w:val="0"/>
              <w:divBdr>
                <w:top w:val="none" w:sz="0" w:space="0" w:color="auto"/>
                <w:left w:val="none" w:sz="0" w:space="0" w:color="auto"/>
                <w:bottom w:val="none" w:sz="0" w:space="0" w:color="auto"/>
                <w:right w:val="none" w:sz="0" w:space="0" w:color="auto"/>
              </w:divBdr>
            </w:div>
            <w:div w:id="37977708">
              <w:marLeft w:val="0"/>
              <w:marRight w:val="0"/>
              <w:marTop w:val="0"/>
              <w:marBottom w:val="0"/>
              <w:divBdr>
                <w:top w:val="none" w:sz="0" w:space="0" w:color="auto"/>
                <w:left w:val="none" w:sz="0" w:space="0" w:color="auto"/>
                <w:bottom w:val="none" w:sz="0" w:space="0" w:color="auto"/>
                <w:right w:val="none" w:sz="0" w:space="0" w:color="auto"/>
              </w:divBdr>
            </w:div>
          </w:divsChild>
        </w:div>
        <w:div w:id="1581061487">
          <w:marLeft w:val="0"/>
          <w:marRight w:val="0"/>
          <w:marTop w:val="0"/>
          <w:marBottom w:val="0"/>
          <w:divBdr>
            <w:top w:val="none" w:sz="0" w:space="0" w:color="auto"/>
            <w:left w:val="none" w:sz="0" w:space="0" w:color="auto"/>
            <w:bottom w:val="none" w:sz="0" w:space="0" w:color="auto"/>
            <w:right w:val="none" w:sz="0" w:space="0" w:color="auto"/>
          </w:divBdr>
          <w:divsChild>
            <w:div w:id="1252007850">
              <w:marLeft w:val="-75"/>
              <w:marRight w:val="0"/>
              <w:marTop w:val="30"/>
              <w:marBottom w:val="30"/>
              <w:divBdr>
                <w:top w:val="none" w:sz="0" w:space="0" w:color="auto"/>
                <w:left w:val="none" w:sz="0" w:space="0" w:color="auto"/>
                <w:bottom w:val="none" w:sz="0" w:space="0" w:color="auto"/>
                <w:right w:val="none" w:sz="0" w:space="0" w:color="auto"/>
              </w:divBdr>
              <w:divsChild>
                <w:div w:id="704476930">
                  <w:marLeft w:val="0"/>
                  <w:marRight w:val="0"/>
                  <w:marTop w:val="0"/>
                  <w:marBottom w:val="0"/>
                  <w:divBdr>
                    <w:top w:val="none" w:sz="0" w:space="0" w:color="auto"/>
                    <w:left w:val="none" w:sz="0" w:space="0" w:color="auto"/>
                    <w:bottom w:val="none" w:sz="0" w:space="0" w:color="auto"/>
                    <w:right w:val="none" w:sz="0" w:space="0" w:color="auto"/>
                  </w:divBdr>
                  <w:divsChild>
                    <w:div w:id="949318995">
                      <w:marLeft w:val="0"/>
                      <w:marRight w:val="0"/>
                      <w:marTop w:val="0"/>
                      <w:marBottom w:val="0"/>
                      <w:divBdr>
                        <w:top w:val="none" w:sz="0" w:space="0" w:color="auto"/>
                        <w:left w:val="none" w:sz="0" w:space="0" w:color="auto"/>
                        <w:bottom w:val="none" w:sz="0" w:space="0" w:color="auto"/>
                        <w:right w:val="none" w:sz="0" w:space="0" w:color="auto"/>
                      </w:divBdr>
                    </w:div>
                  </w:divsChild>
                </w:div>
                <w:div w:id="1247223418">
                  <w:marLeft w:val="0"/>
                  <w:marRight w:val="0"/>
                  <w:marTop w:val="0"/>
                  <w:marBottom w:val="0"/>
                  <w:divBdr>
                    <w:top w:val="none" w:sz="0" w:space="0" w:color="auto"/>
                    <w:left w:val="none" w:sz="0" w:space="0" w:color="auto"/>
                    <w:bottom w:val="none" w:sz="0" w:space="0" w:color="auto"/>
                    <w:right w:val="none" w:sz="0" w:space="0" w:color="auto"/>
                  </w:divBdr>
                  <w:divsChild>
                    <w:div w:id="703554245">
                      <w:marLeft w:val="0"/>
                      <w:marRight w:val="0"/>
                      <w:marTop w:val="0"/>
                      <w:marBottom w:val="0"/>
                      <w:divBdr>
                        <w:top w:val="none" w:sz="0" w:space="0" w:color="auto"/>
                        <w:left w:val="none" w:sz="0" w:space="0" w:color="auto"/>
                        <w:bottom w:val="none" w:sz="0" w:space="0" w:color="auto"/>
                        <w:right w:val="none" w:sz="0" w:space="0" w:color="auto"/>
                      </w:divBdr>
                    </w:div>
                  </w:divsChild>
                </w:div>
                <w:div w:id="1751852583">
                  <w:marLeft w:val="0"/>
                  <w:marRight w:val="0"/>
                  <w:marTop w:val="0"/>
                  <w:marBottom w:val="0"/>
                  <w:divBdr>
                    <w:top w:val="none" w:sz="0" w:space="0" w:color="auto"/>
                    <w:left w:val="none" w:sz="0" w:space="0" w:color="auto"/>
                    <w:bottom w:val="none" w:sz="0" w:space="0" w:color="auto"/>
                    <w:right w:val="none" w:sz="0" w:space="0" w:color="auto"/>
                  </w:divBdr>
                  <w:divsChild>
                    <w:div w:id="931738307">
                      <w:marLeft w:val="0"/>
                      <w:marRight w:val="0"/>
                      <w:marTop w:val="0"/>
                      <w:marBottom w:val="0"/>
                      <w:divBdr>
                        <w:top w:val="none" w:sz="0" w:space="0" w:color="auto"/>
                        <w:left w:val="none" w:sz="0" w:space="0" w:color="auto"/>
                        <w:bottom w:val="none" w:sz="0" w:space="0" w:color="auto"/>
                        <w:right w:val="none" w:sz="0" w:space="0" w:color="auto"/>
                      </w:divBdr>
                    </w:div>
                  </w:divsChild>
                </w:div>
                <w:div w:id="1993481773">
                  <w:marLeft w:val="0"/>
                  <w:marRight w:val="0"/>
                  <w:marTop w:val="0"/>
                  <w:marBottom w:val="0"/>
                  <w:divBdr>
                    <w:top w:val="none" w:sz="0" w:space="0" w:color="auto"/>
                    <w:left w:val="none" w:sz="0" w:space="0" w:color="auto"/>
                    <w:bottom w:val="none" w:sz="0" w:space="0" w:color="auto"/>
                    <w:right w:val="none" w:sz="0" w:space="0" w:color="auto"/>
                  </w:divBdr>
                  <w:divsChild>
                    <w:div w:id="717244335">
                      <w:marLeft w:val="0"/>
                      <w:marRight w:val="0"/>
                      <w:marTop w:val="0"/>
                      <w:marBottom w:val="0"/>
                      <w:divBdr>
                        <w:top w:val="none" w:sz="0" w:space="0" w:color="auto"/>
                        <w:left w:val="none" w:sz="0" w:space="0" w:color="auto"/>
                        <w:bottom w:val="none" w:sz="0" w:space="0" w:color="auto"/>
                        <w:right w:val="none" w:sz="0" w:space="0" w:color="auto"/>
                      </w:divBdr>
                    </w:div>
                    <w:div w:id="693728801">
                      <w:marLeft w:val="0"/>
                      <w:marRight w:val="0"/>
                      <w:marTop w:val="0"/>
                      <w:marBottom w:val="0"/>
                      <w:divBdr>
                        <w:top w:val="none" w:sz="0" w:space="0" w:color="auto"/>
                        <w:left w:val="none" w:sz="0" w:space="0" w:color="auto"/>
                        <w:bottom w:val="none" w:sz="0" w:space="0" w:color="auto"/>
                        <w:right w:val="none" w:sz="0" w:space="0" w:color="auto"/>
                      </w:divBdr>
                    </w:div>
                  </w:divsChild>
                </w:div>
                <w:div w:id="967466045">
                  <w:marLeft w:val="0"/>
                  <w:marRight w:val="0"/>
                  <w:marTop w:val="0"/>
                  <w:marBottom w:val="0"/>
                  <w:divBdr>
                    <w:top w:val="none" w:sz="0" w:space="0" w:color="auto"/>
                    <w:left w:val="none" w:sz="0" w:space="0" w:color="auto"/>
                    <w:bottom w:val="none" w:sz="0" w:space="0" w:color="auto"/>
                    <w:right w:val="none" w:sz="0" w:space="0" w:color="auto"/>
                  </w:divBdr>
                  <w:divsChild>
                    <w:div w:id="979189256">
                      <w:marLeft w:val="0"/>
                      <w:marRight w:val="0"/>
                      <w:marTop w:val="0"/>
                      <w:marBottom w:val="0"/>
                      <w:divBdr>
                        <w:top w:val="none" w:sz="0" w:space="0" w:color="auto"/>
                        <w:left w:val="none" w:sz="0" w:space="0" w:color="auto"/>
                        <w:bottom w:val="none" w:sz="0" w:space="0" w:color="auto"/>
                        <w:right w:val="none" w:sz="0" w:space="0" w:color="auto"/>
                      </w:divBdr>
                    </w:div>
                    <w:div w:id="1683511364">
                      <w:marLeft w:val="0"/>
                      <w:marRight w:val="0"/>
                      <w:marTop w:val="0"/>
                      <w:marBottom w:val="0"/>
                      <w:divBdr>
                        <w:top w:val="none" w:sz="0" w:space="0" w:color="auto"/>
                        <w:left w:val="none" w:sz="0" w:space="0" w:color="auto"/>
                        <w:bottom w:val="none" w:sz="0" w:space="0" w:color="auto"/>
                        <w:right w:val="none" w:sz="0" w:space="0" w:color="auto"/>
                      </w:divBdr>
                    </w:div>
                  </w:divsChild>
                </w:div>
                <w:div w:id="1514419508">
                  <w:marLeft w:val="0"/>
                  <w:marRight w:val="0"/>
                  <w:marTop w:val="0"/>
                  <w:marBottom w:val="0"/>
                  <w:divBdr>
                    <w:top w:val="none" w:sz="0" w:space="0" w:color="auto"/>
                    <w:left w:val="none" w:sz="0" w:space="0" w:color="auto"/>
                    <w:bottom w:val="none" w:sz="0" w:space="0" w:color="auto"/>
                    <w:right w:val="none" w:sz="0" w:space="0" w:color="auto"/>
                  </w:divBdr>
                  <w:divsChild>
                    <w:div w:id="743992093">
                      <w:marLeft w:val="0"/>
                      <w:marRight w:val="0"/>
                      <w:marTop w:val="0"/>
                      <w:marBottom w:val="0"/>
                      <w:divBdr>
                        <w:top w:val="none" w:sz="0" w:space="0" w:color="auto"/>
                        <w:left w:val="none" w:sz="0" w:space="0" w:color="auto"/>
                        <w:bottom w:val="none" w:sz="0" w:space="0" w:color="auto"/>
                        <w:right w:val="none" w:sz="0" w:space="0" w:color="auto"/>
                      </w:divBdr>
                    </w:div>
                  </w:divsChild>
                </w:div>
                <w:div w:id="2103530650">
                  <w:marLeft w:val="0"/>
                  <w:marRight w:val="0"/>
                  <w:marTop w:val="0"/>
                  <w:marBottom w:val="0"/>
                  <w:divBdr>
                    <w:top w:val="none" w:sz="0" w:space="0" w:color="auto"/>
                    <w:left w:val="none" w:sz="0" w:space="0" w:color="auto"/>
                    <w:bottom w:val="none" w:sz="0" w:space="0" w:color="auto"/>
                    <w:right w:val="none" w:sz="0" w:space="0" w:color="auto"/>
                  </w:divBdr>
                  <w:divsChild>
                    <w:div w:id="853879851">
                      <w:marLeft w:val="0"/>
                      <w:marRight w:val="0"/>
                      <w:marTop w:val="0"/>
                      <w:marBottom w:val="0"/>
                      <w:divBdr>
                        <w:top w:val="none" w:sz="0" w:space="0" w:color="auto"/>
                        <w:left w:val="none" w:sz="0" w:space="0" w:color="auto"/>
                        <w:bottom w:val="none" w:sz="0" w:space="0" w:color="auto"/>
                        <w:right w:val="none" w:sz="0" w:space="0" w:color="auto"/>
                      </w:divBdr>
                    </w:div>
                  </w:divsChild>
                </w:div>
                <w:div w:id="1422989371">
                  <w:marLeft w:val="0"/>
                  <w:marRight w:val="0"/>
                  <w:marTop w:val="0"/>
                  <w:marBottom w:val="0"/>
                  <w:divBdr>
                    <w:top w:val="none" w:sz="0" w:space="0" w:color="auto"/>
                    <w:left w:val="none" w:sz="0" w:space="0" w:color="auto"/>
                    <w:bottom w:val="none" w:sz="0" w:space="0" w:color="auto"/>
                    <w:right w:val="none" w:sz="0" w:space="0" w:color="auto"/>
                  </w:divBdr>
                  <w:divsChild>
                    <w:div w:id="1262182789">
                      <w:marLeft w:val="0"/>
                      <w:marRight w:val="0"/>
                      <w:marTop w:val="0"/>
                      <w:marBottom w:val="0"/>
                      <w:divBdr>
                        <w:top w:val="none" w:sz="0" w:space="0" w:color="auto"/>
                        <w:left w:val="none" w:sz="0" w:space="0" w:color="auto"/>
                        <w:bottom w:val="none" w:sz="0" w:space="0" w:color="auto"/>
                        <w:right w:val="none" w:sz="0" w:space="0" w:color="auto"/>
                      </w:divBdr>
                    </w:div>
                  </w:divsChild>
                </w:div>
                <w:div w:id="1363626645">
                  <w:marLeft w:val="0"/>
                  <w:marRight w:val="0"/>
                  <w:marTop w:val="0"/>
                  <w:marBottom w:val="0"/>
                  <w:divBdr>
                    <w:top w:val="none" w:sz="0" w:space="0" w:color="auto"/>
                    <w:left w:val="none" w:sz="0" w:space="0" w:color="auto"/>
                    <w:bottom w:val="none" w:sz="0" w:space="0" w:color="auto"/>
                    <w:right w:val="none" w:sz="0" w:space="0" w:color="auto"/>
                  </w:divBdr>
                  <w:divsChild>
                    <w:div w:id="802893409">
                      <w:marLeft w:val="0"/>
                      <w:marRight w:val="0"/>
                      <w:marTop w:val="0"/>
                      <w:marBottom w:val="0"/>
                      <w:divBdr>
                        <w:top w:val="none" w:sz="0" w:space="0" w:color="auto"/>
                        <w:left w:val="none" w:sz="0" w:space="0" w:color="auto"/>
                        <w:bottom w:val="none" w:sz="0" w:space="0" w:color="auto"/>
                        <w:right w:val="none" w:sz="0" w:space="0" w:color="auto"/>
                      </w:divBdr>
                    </w:div>
                  </w:divsChild>
                </w:div>
                <w:div w:id="844905967">
                  <w:marLeft w:val="0"/>
                  <w:marRight w:val="0"/>
                  <w:marTop w:val="0"/>
                  <w:marBottom w:val="0"/>
                  <w:divBdr>
                    <w:top w:val="none" w:sz="0" w:space="0" w:color="auto"/>
                    <w:left w:val="none" w:sz="0" w:space="0" w:color="auto"/>
                    <w:bottom w:val="none" w:sz="0" w:space="0" w:color="auto"/>
                    <w:right w:val="none" w:sz="0" w:space="0" w:color="auto"/>
                  </w:divBdr>
                  <w:divsChild>
                    <w:div w:id="158788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615690">
          <w:marLeft w:val="0"/>
          <w:marRight w:val="0"/>
          <w:marTop w:val="0"/>
          <w:marBottom w:val="0"/>
          <w:divBdr>
            <w:top w:val="none" w:sz="0" w:space="0" w:color="auto"/>
            <w:left w:val="none" w:sz="0" w:space="0" w:color="auto"/>
            <w:bottom w:val="none" w:sz="0" w:space="0" w:color="auto"/>
            <w:right w:val="none" w:sz="0" w:space="0" w:color="auto"/>
          </w:divBdr>
        </w:div>
        <w:div w:id="1058431442">
          <w:marLeft w:val="0"/>
          <w:marRight w:val="0"/>
          <w:marTop w:val="0"/>
          <w:marBottom w:val="0"/>
          <w:divBdr>
            <w:top w:val="none" w:sz="0" w:space="0" w:color="auto"/>
            <w:left w:val="none" w:sz="0" w:space="0" w:color="auto"/>
            <w:bottom w:val="none" w:sz="0" w:space="0" w:color="auto"/>
            <w:right w:val="none" w:sz="0" w:space="0" w:color="auto"/>
          </w:divBdr>
        </w:div>
        <w:div w:id="1217353116">
          <w:marLeft w:val="0"/>
          <w:marRight w:val="0"/>
          <w:marTop w:val="0"/>
          <w:marBottom w:val="0"/>
          <w:divBdr>
            <w:top w:val="none" w:sz="0" w:space="0" w:color="auto"/>
            <w:left w:val="none" w:sz="0" w:space="0" w:color="auto"/>
            <w:bottom w:val="none" w:sz="0" w:space="0" w:color="auto"/>
            <w:right w:val="none" w:sz="0" w:space="0" w:color="auto"/>
          </w:divBdr>
        </w:div>
      </w:divsChild>
    </w:div>
    <w:div w:id="1888182597">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2079159622">
      <w:bodyDiv w:val="1"/>
      <w:marLeft w:val="0"/>
      <w:marRight w:val="0"/>
      <w:marTop w:val="0"/>
      <w:marBottom w:val="0"/>
      <w:divBdr>
        <w:top w:val="none" w:sz="0" w:space="0" w:color="auto"/>
        <w:left w:val="none" w:sz="0" w:space="0" w:color="auto"/>
        <w:bottom w:val="none" w:sz="0" w:space="0" w:color="auto"/>
        <w:right w:val="none" w:sz="0" w:space="0" w:color="auto"/>
      </w:divBdr>
      <w:divsChild>
        <w:div w:id="903685654">
          <w:marLeft w:val="0"/>
          <w:marRight w:val="0"/>
          <w:marTop w:val="0"/>
          <w:marBottom w:val="0"/>
          <w:divBdr>
            <w:top w:val="none" w:sz="0" w:space="0" w:color="auto"/>
            <w:left w:val="none" w:sz="0" w:space="0" w:color="auto"/>
            <w:bottom w:val="none" w:sz="0" w:space="0" w:color="auto"/>
            <w:right w:val="none" w:sz="0" w:space="0" w:color="auto"/>
          </w:divBdr>
        </w:div>
        <w:div w:id="1502425366">
          <w:marLeft w:val="0"/>
          <w:marRight w:val="0"/>
          <w:marTop w:val="0"/>
          <w:marBottom w:val="0"/>
          <w:divBdr>
            <w:top w:val="none" w:sz="0" w:space="0" w:color="auto"/>
            <w:left w:val="none" w:sz="0" w:space="0" w:color="auto"/>
            <w:bottom w:val="none" w:sz="0" w:space="0" w:color="auto"/>
            <w:right w:val="none" w:sz="0" w:space="0" w:color="auto"/>
          </w:divBdr>
          <w:divsChild>
            <w:div w:id="1601595915">
              <w:marLeft w:val="-75"/>
              <w:marRight w:val="0"/>
              <w:marTop w:val="30"/>
              <w:marBottom w:val="30"/>
              <w:divBdr>
                <w:top w:val="none" w:sz="0" w:space="0" w:color="auto"/>
                <w:left w:val="none" w:sz="0" w:space="0" w:color="auto"/>
                <w:bottom w:val="none" w:sz="0" w:space="0" w:color="auto"/>
                <w:right w:val="none" w:sz="0" w:space="0" w:color="auto"/>
              </w:divBdr>
              <w:divsChild>
                <w:div w:id="1874658479">
                  <w:marLeft w:val="0"/>
                  <w:marRight w:val="0"/>
                  <w:marTop w:val="0"/>
                  <w:marBottom w:val="0"/>
                  <w:divBdr>
                    <w:top w:val="none" w:sz="0" w:space="0" w:color="auto"/>
                    <w:left w:val="none" w:sz="0" w:space="0" w:color="auto"/>
                    <w:bottom w:val="none" w:sz="0" w:space="0" w:color="auto"/>
                    <w:right w:val="none" w:sz="0" w:space="0" w:color="auto"/>
                  </w:divBdr>
                  <w:divsChild>
                    <w:div w:id="1013607284">
                      <w:marLeft w:val="0"/>
                      <w:marRight w:val="0"/>
                      <w:marTop w:val="0"/>
                      <w:marBottom w:val="0"/>
                      <w:divBdr>
                        <w:top w:val="none" w:sz="0" w:space="0" w:color="auto"/>
                        <w:left w:val="none" w:sz="0" w:space="0" w:color="auto"/>
                        <w:bottom w:val="none" w:sz="0" w:space="0" w:color="auto"/>
                        <w:right w:val="none" w:sz="0" w:space="0" w:color="auto"/>
                      </w:divBdr>
                    </w:div>
                  </w:divsChild>
                </w:div>
                <w:div w:id="1179657147">
                  <w:marLeft w:val="0"/>
                  <w:marRight w:val="0"/>
                  <w:marTop w:val="0"/>
                  <w:marBottom w:val="0"/>
                  <w:divBdr>
                    <w:top w:val="none" w:sz="0" w:space="0" w:color="auto"/>
                    <w:left w:val="none" w:sz="0" w:space="0" w:color="auto"/>
                    <w:bottom w:val="none" w:sz="0" w:space="0" w:color="auto"/>
                    <w:right w:val="none" w:sz="0" w:space="0" w:color="auto"/>
                  </w:divBdr>
                  <w:divsChild>
                    <w:div w:id="1089543085">
                      <w:marLeft w:val="0"/>
                      <w:marRight w:val="0"/>
                      <w:marTop w:val="0"/>
                      <w:marBottom w:val="0"/>
                      <w:divBdr>
                        <w:top w:val="none" w:sz="0" w:space="0" w:color="auto"/>
                        <w:left w:val="none" w:sz="0" w:space="0" w:color="auto"/>
                        <w:bottom w:val="none" w:sz="0" w:space="0" w:color="auto"/>
                        <w:right w:val="none" w:sz="0" w:space="0" w:color="auto"/>
                      </w:divBdr>
                    </w:div>
                  </w:divsChild>
                </w:div>
                <w:div w:id="1267469087">
                  <w:marLeft w:val="0"/>
                  <w:marRight w:val="0"/>
                  <w:marTop w:val="0"/>
                  <w:marBottom w:val="0"/>
                  <w:divBdr>
                    <w:top w:val="none" w:sz="0" w:space="0" w:color="auto"/>
                    <w:left w:val="none" w:sz="0" w:space="0" w:color="auto"/>
                    <w:bottom w:val="none" w:sz="0" w:space="0" w:color="auto"/>
                    <w:right w:val="none" w:sz="0" w:space="0" w:color="auto"/>
                  </w:divBdr>
                  <w:divsChild>
                    <w:div w:id="1544630838">
                      <w:marLeft w:val="0"/>
                      <w:marRight w:val="0"/>
                      <w:marTop w:val="0"/>
                      <w:marBottom w:val="0"/>
                      <w:divBdr>
                        <w:top w:val="none" w:sz="0" w:space="0" w:color="auto"/>
                        <w:left w:val="none" w:sz="0" w:space="0" w:color="auto"/>
                        <w:bottom w:val="none" w:sz="0" w:space="0" w:color="auto"/>
                        <w:right w:val="none" w:sz="0" w:space="0" w:color="auto"/>
                      </w:divBdr>
                    </w:div>
                  </w:divsChild>
                </w:div>
                <w:div w:id="652412055">
                  <w:marLeft w:val="0"/>
                  <w:marRight w:val="0"/>
                  <w:marTop w:val="0"/>
                  <w:marBottom w:val="0"/>
                  <w:divBdr>
                    <w:top w:val="none" w:sz="0" w:space="0" w:color="auto"/>
                    <w:left w:val="none" w:sz="0" w:space="0" w:color="auto"/>
                    <w:bottom w:val="none" w:sz="0" w:space="0" w:color="auto"/>
                    <w:right w:val="none" w:sz="0" w:space="0" w:color="auto"/>
                  </w:divBdr>
                  <w:divsChild>
                    <w:div w:id="1037312921">
                      <w:marLeft w:val="0"/>
                      <w:marRight w:val="0"/>
                      <w:marTop w:val="0"/>
                      <w:marBottom w:val="0"/>
                      <w:divBdr>
                        <w:top w:val="none" w:sz="0" w:space="0" w:color="auto"/>
                        <w:left w:val="none" w:sz="0" w:space="0" w:color="auto"/>
                        <w:bottom w:val="none" w:sz="0" w:space="0" w:color="auto"/>
                        <w:right w:val="none" w:sz="0" w:space="0" w:color="auto"/>
                      </w:divBdr>
                    </w:div>
                    <w:div w:id="937179448">
                      <w:marLeft w:val="0"/>
                      <w:marRight w:val="0"/>
                      <w:marTop w:val="0"/>
                      <w:marBottom w:val="0"/>
                      <w:divBdr>
                        <w:top w:val="none" w:sz="0" w:space="0" w:color="auto"/>
                        <w:left w:val="none" w:sz="0" w:space="0" w:color="auto"/>
                        <w:bottom w:val="none" w:sz="0" w:space="0" w:color="auto"/>
                        <w:right w:val="none" w:sz="0" w:space="0" w:color="auto"/>
                      </w:divBdr>
                    </w:div>
                  </w:divsChild>
                </w:div>
                <w:div w:id="1825731028">
                  <w:marLeft w:val="0"/>
                  <w:marRight w:val="0"/>
                  <w:marTop w:val="0"/>
                  <w:marBottom w:val="0"/>
                  <w:divBdr>
                    <w:top w:val="none" w:sz="0" w:space="0" w:color="auto"/>
                    <w:left w:val="none" w:sz="0" w:space="0" w:color="auto"/>
                    <w:bottom w:val="none" w:sz="0" w:space="0" w:color="auto"/>
                    <w:right w:val="none" w:sz="0" w:space="0" w:color="auto"/>
                  </w:divBdr>
                  <w:divsChild>
                    <w:div w:id="1300955482">
                      <w:marLeft w:val="0"/>
                      <w:marRight w:val="0"/>
                      <w:marTop w:val="0"/>
                      <w:marBottom w:val="0"/>
                      <w:divBdr>
                        <w:top w:val="none" w:sz="0" w:space="0" w:color="auto"/>
                        <w:left w:val="none" w:sz="0" w:space="0" w:color="auto"/>
                        <w:bottom w:val="none" w:sz="0" w:space="0" w:color="auto"/>
                        <w:right w:val="none" w:sz="0" w:space="0" w:color="auto"/>
                      </w:divBdr>
                    </w:div>
                  </w:divsChild>
                </w:div>
                <w:div w:id="655955646">
                  <w:marLeft w:val="0"/>
                  <w:marRight w:val="0"/>
                  <w:marTop w:val="0"/>
                  <w:marBottom w:val="0"/>
                  <w:divBdr>
                    <w:top w:val="none" w:sz="0" w:space="0" w:color="auto"/>
                    <w:left w:val="none" w:sz="0" w:space="0" w:color="auto"/>
                    <w:bottom w:val="none" w:sz="0" w:space="0" w:color="auto"/>
                    <w:right w:val="none" w:sz="0" w:space="0" w:color="auto"/>
                  </w:divBdr>
                  <w:divsChild>
                    <w:div w:id="152569243">
                      <w:marLeft w:val="0"/>
                      <w:marRight w:val="0"/>
                      <w:marTop w:val="0"/>
                      <w:marBottom w:val="0"/>
                      <w:divBdr>
                        <w:top w:val="none" w:sz="0" w:space="0" w:color="auto"/>
                        <w:left w:val="none" w:sz="0" w:space="0" w:color="auto"/>
                        <w:bottom w:val="none" w:sz="0" w:space="0" w:color="auto"/>
                        <w:right w:val="none" w:sz="0" w:space="0" w:color="auto"/>
                      </w:divBdr>
                    </w:div>
                  </w:divsChild>
                </w:div>
                <w:div w:id="1134250663">
                  <w:marLeft w:val="0"/>
                  <w:marRight w:val="0"/>
                  <w:marTop w:val="0"/>
                  <w:marBottom w:val="0"/>
                  <w:divBdr>
                    <w:top w:val="none" w:sz="0" w:space="0" w:color="auto"/>
                    <w:left w:val="none" w:sz="0" w:space="0" w:color="auto"/>
                    <w:bottom w:val="none" w:sz="0" w:space="0" w:color="auto"/>
                    <w:right w:val="none" w:sz="0" w:space="0" w:color="auto"/>
                  </w:divBdr>
                  <w:divsChild>
                    <w:div w:id="131098172">
                      <w:marLeft w:val="0"/>
                      <w:marRight w:val="0"/>
                      <w:marTop w:val="0"/>
                      <w:marBottom w:val="0"/>
                      <w:divBdr>
                        <w:top w:val="none" w:sz="0" w:space="0" w:color="auto"/>
                        <w:left w:val="none" w:sz="0" w:space="0" w:color="auto"/>
                        <w:bottom w:val="none" w:sz="0" w:space="0" w:color="auto"/>
                        <w:right w:val="none" w:sz="0" w:space="0" w:color="auto"/>
                      </w:divBdr>
                    </w:div>
                  </w:divsChild>
                </w:div>
                <w:div w:id="1377660712">
                  <w:marLeft w:val="0"/>
                  <w:marRight w:val="0"/>
                  <w:marTop w:val="0"/>
                  <w:marBottom w:val="0"/>
                  <w:divBdr>
                    <w:top w:val="none" w:sz="0" w:space="0" w:color="auto"/>
                    <w:left w:val="none" w:sz="0" w:space="0" w:color="auto"/>
                    <w:bottom w:val="none" w:sz="0" w:space="0" w:color="auto"/>
                    <w:right w:val="none" w:sz="0" w:space="0" w:color="auto"/>
                  </w:divBdr>
                  <w:divsChild>
                    <w:div w:id="903566504">
                      <w:marLeft w:val="0"/>
                      <w:marRight w:val="0"/>
                      <w:marTop w:val="0"/>
                      <w:marBottom w:val="0"/>
                      <w:divBdr>
                        <w:top w:val="none" w:sz="0" w:space="0" w:color="auto"/>
                        <w:left w:val="none" w:sz="0" w:space="0" w:color="auto"/>
                        <w:bottom w:val="none" w:sz="0" w:space="0" w:color="auto"/>
                        <w:right w:val="none" w:sz="0" w:space="0" w:color="auto"/>
                      </w:divBdr>
                    </w:div>
                  </w:divsChild>
                </w:div>
                <w:div w:id="1514303004">
                  <w:marLeft w:val="0"/>
                  <w:marRight w:val="0"/>
                  <w:marTop w:val="0"/>
                  <w:marBottom w:val="0"/>
                  <w:divBdr>
                    <w:top w:val="none" w:sz="0" w:space="0" w:color="auto"/>
                    <w:left w:val="none" w:sz="0" w:space="0" w:color="auto"/>
                    <w:bottom w:val="none" w:sz="0" w:space="0" w:color="auto"/>
                    <w:right w:val="none" w:sz="0" w:space="0" w:color="auto"/>
                  </w:divBdr>
                  <w:divsChild>
                    <w:div w:id="1867253206">
                      <w:marLeft w:val="0"/>
                      <w:marRight w:val="0"/>
                      <w:marTop w:val="0"/>
                      <w:marBottom w:val="0"/>
                      <w:divBdr>
                        <w:top w:val="none" w:sz="0" w:space="0" w:color="auto"/>
                        <w:left w:val="none" w:sz="0" w:space="0" w:color="auto"/>
                        <w:bottom w:val="none" w:sz="0" w:space="0" w:color="auto"/>
                        <w:right w:val="none" w:sz="0" w:space="0" w:color="auto"/>
                      </w:divBdr>
                    </w:div>
                  </w:divsChild>
                </w:div>
                <w:div w:id="1485972412">
                  <w:marLeft w:val="0"/>
                  <w:marRight w:val="0"/>
                  <w:marTop w:val="0"/>
                  <w:marBottom w:val="0"/>
                  <w:divBdr>
                    <w:top w:val="none" w:sz="0" w:space="0" w:color="auto"/>
                    <w:left w:val="none" w:sz="0" w:space="0" w:color="auto"/>
                    <w:bottom w:val="none" w:sz="0" w:space="0" w:color="auto"/>
                    <w:right w:val="none" w:sz="0" w:space="0" w:color="auto"/>
                  </w:divBdr>
                  <w:divsChild>
                    <w:div w:id="1284850164">
                      <w:marLeft w:val="0"/>
                      <w:marRight w:val="0"/>
                      <w:marTop w:val="0"/>
                      <w:marBottom w:val="0"/>
                      <w:divBdr>
                        <w:top w:val="none" w:sz="0" w:space="0" w:color="auto"/>
                        <w:left w:val="none" w:sz="0" w:space="0" w:color="auto"/>
                        <w:bottom w:val="none" w:sz="0" w:space="0" w:color="auto"/>
                        <w:right w:val="none" w:sz="0" w:space="0" w:color="auto"/>
                      </w:divBdr>
                    </w:div>
                  </w:divsChild>
                </w:div>
                <w:div w:id="931399088">
                  <w:marLeft w:val="0"/>
                  <w:marRight w:val="0"/>
                  <w:marTop w:val="0"/>
                  <w:marBottom w:val="0"/>
                  <w:divBdr>
                    <w:top w:val="none" w:sz="0" w:space="0" w:color="auto"/>
                    <w:left w:val="none" w:sz="0" w:space="0" w:color="auto"/>
                    <w:bottom w:val="none" w:sz="0" w:space="0" w:color="auto"/>
                    <w:right w:val="none" w:sz="0" w:space="0" w:color="auto"/>
                  </w:divBdr>
                  <w:divsChild>
                    <w:div w:id="1685012175">
                      <w:marLeft w:val="0"/>
                      <w:marRight w:val="0"/>
                      <w:marTop w:val="0"/>
                      <w:marBottom w:val="0"/>
                      <w:divBdr>
                        <w:top w:val="none" w:sz="0" w:space="0" w:color="auto"/>
                        <w:left w:val="none" w:sz="0" w:space="0" w:color="auto"/>
                        <w:bottom w:val="none" w:sz="0" w:space="0" w:color="auto"/>
                        <w:right w:val="none" w:sz="0" w:space="0" w:color="auto"/>
                      </w:divBdr>
                    </w:div>
                  </w:divsChild>
                </w:div>
                <w:div w:id="1838422901">
                  <w:marLeft w:val="0"/>
                  <w:marRight w:val="0"/>
                  <w:marTop w:val="0"/>
                  <w:marBottom w:val="0"/>
                  <w:divBdr>
                    <w:top w:val="none" w:sz="0" w:space="0" w:color="auto"/>
                    <w:left w:val="none" w:sz="0" w:space="0" w:color="auto"/>
                    <w:bottom w:val="none" w:sz="0" w:space="0" w:color="auto"/>
                    <w:right w:val="none" w:sz="0" w:space="0" w:color="auto"/>
                  </w:divBdr>
                  <w:divsChild>
                    <w:div w:id="1148202357">
                      <w:marLeft w:val="0"/>
                      <w:marRight w:val="0"/>
                      <w:marTop w:val="0"/>
                      <w:marBottom w:val="0"/>
                      <w:divBdr>
                        <w:top w:val="none" w:sz="0" w:space="0" w:color="auto"/>
                        <w:left w:val="none" w:sz="0" w:space="0" w:color="auto"/>
                        <w:bottom w:val="none" w:sz="0" w:space="0" w:color="auto"/>
                        <w:right w:val="none" w:sz="0" w:space="0" w:color="auto"/>
                      </w:divBdr>
                    </w:div>
                  </w:divsChild>
                </w:div>
                <w:div w:id="1785732419">
                  <w:marLeft w:val="0"/>
                  <w:marRight w:val="0"/>
                  <w:marTop w:val="0"/>
                  <w:marBottom w:val="0"/>
                  <w:divBdr>
                    <w:top w:val="none" w:sz="0" w:space="0" w:color="auto"/>
                    <w:left w:val="none" w:sz="0" w:space="0" w:color="auto"/>
                    <w:bottom w:val="none" w:sz="0" w:space="0" w:color="auto"/>
                    <w:right w:val="none" w:sz="0" w:space="0" w:color="auto"/>
                  </w:divBdr>
                  <w:divsChild>
                    <w:div w:id="1832139533">
                      <w:marLeft w:val="0"/>
                      <w:marRight w:val="0"/>
                      <w:marTop w:val="0"/>
                      <w:marBottom w:val="0"/>
                      <w:divBdr>
                        <w:top w:val="none" w:sz="0" w:space="0" w:color="auto"/>
                        <w:left w:val="none" w:sz="0" w:space="0" w:color="auto"/>
                        <w:bottom w:val="none" w:sz="0" w:space="0" w:color="auto"/>
                        <w:right w:val="none" w:sz="0" w:space="0" w:color="auto"/>
                      </w:divBdr>
                    </w:div>
                  </w:divsChild>
                </w:div>
                <w:div w:id="344746746">
                  <w:marLeft w:val="0"/>
                  <w:marRight w:val="0"/>
                  <w:marTop w:val="0"/>
                  <w:marBottom w:val="0"/>
                  <w:divBdr>
                    <w:top w:val="none" w:sz="0" w:space="0" w:color="auto"/>
                    <w:left w:val="none" w:sz="0" w:space="0" w:color="auto"/>
                    <w:bottom w:val="none" w:sz="0" w:space="0" w:color="auto"/>
                    <w:right w:val="none" w:sz="0" w:space="0" w:color="auto"/>
                  </w:divBdr>
                  <w:divsChild>
                    <w:div w:id="791023110">
                      <w:marLeft w:val="0"/>
                      <w:marRight w:val="0"/>
                      <w:marTop w:val="0"/>
                      <w:marBottom w:val="0"/>
                      <w:divBdr>
                        <w:top w:val="none" w:sz="0" w:space="0" w:color="auto"/>
                        <w:left w:val="none" w:sz="0" w:space="0" w:color="auto"/>
                        <w:bottom w:val="none" w:sz="0" w:space="0" w:color="auto"/>
                        <w:right w:val="none" w:sz="0" w:space="0" w:color="auto"/>
                      </w:divBdr>
                    </w:div>
                  </w:divsChild>
                </w:div>
                <w:div w:id="1747534495">
                  <w:marLeft w:val="0"/>
                  <w:marRight w:val="0"/>
                  <w:marTop w:val="0"/>
                  <w:marBottom w:val="0"/>
                  <w:divBdr>
                    <w:top w:val="none" w:sz="0" w:space="0" w:color="auto"/>
                    <w:left w:val="none" w:sz="0" w:space="0" w:color="auto"/>
                    <w:bottom w:val="none" w:sz="0" w:space="0" w:color="auto"/>
                    <w:right w:val="none" w:sz="0" w:space="0" w:color="auto"/>
                  </w:divBdr>
                  <w:divsChild>
                    <w:div w:id="641468896">
                      <w:marLeft w:val="0"/>
                      <w:marRight w:val="0"/>
                      <w:marTop w:val="0"/>
                      <w:marBottom w:val="0"/>
                      <w:divBdr>
                        <w:top w:val="none" w:sz="0" w:space="0" w:color="auto"/>
                        <w:left w:val="none" w:sz="0" w:space="0" w:color="auto"/>
                        <w:bottom w:val="none" w:sz="0" w:space="0" w:color="auto"/>
                        <w:right w:val="none" w:sz="0" w:space="0" w:color="auto"/>
                      </w:divBdr>
                    </w:div>
                  </w:divsChild>
                </w:div>
                <w:div w:id="317538272">
                  <w:marLeft w:val="0"/>
                  <w:marRight w:val="0"/>
                  <w:marTop w:val="0"/>
                  <w:marBottom w:val="0"/>
                  <w:divBdr>
                    <w:top w:val="none" w:sz="0" w:space="0" w:color="auto"/>
                    <w:left w:val="none" w:sz="0" w:space="0" w:color="auto"/>
                    <w:bottom w:val="none" w:sz="0" w:space="0" w:color="auto"/>
                    <w:right w:val="none" w:sz="0" w:space="0" w:color="auto"/>
                  </w:divBdr>
                  <w:divsChild>
                    <w:div w:id="1860658477">
                      <w:marLeft w:val="0"/>
                      <w:marRight w:val="0"/>
                      <w:marTop w:val="0"/>
                      <w:marBottom w:val="0"/>
                      <w:divBdr>
                        <w:top w:val="none" w:sz="0" w:space="0" w:color="auto"/>
                        <w:left w:val="none" w:sz="0" w:space="0" w:color="auto"/>
                        <w:bottom w:val="none" w:sz="0" w:space="0" w:color="auto"/>
                        <w:right w:val="none" w:sz="0" w:space="0" w:color="auto"/>
                      </w:divBdr>
                    </w:div>
                  </w:divsChild>
                </w:div>
                <w:div w:id="1280531369">
                  <w:marLeft w:val="0"/>
                  <w:marRight w:val="0"/>
                  <w:marTop w:val="0"/>
                  <w:marBottom w:val="0"/>
                  <w:divBdr>
                    <w:top w:val="none" w:sz="0" w:space="0" w:color="auto"/>
                    <w:left w:val="none" w:sz="0" w:space="0" w:color="auto"/>
                    <w:bottom w:val="none" w:sz="0" w:space="0" w:color="auto"/>
                    <w:right w:val="none" w:sz="0" w:space="0" w:color="auto"/>
                  </w:divBdr>
                  <w:divsChild>
                    <w:div w:id="913586325">
                      <w:marLeft w:val="0"/>
                      <w:marRight w:val="0"/>
                      <w:marTop w:val="0"/>
                      <w:marBottom w:val="0"/>
                      <w:divBdr>
                        <w:top w:val="none" w:sz="0" w:space="0" w:color="auto"/>
                        <w:left w:val="none" w:sz="0" w:space="0" w:color="auto"/>
                        <w:bottom w:val="none" w:sz="0" w:space="0" w:color="auto"/>
                        <w:right w:val="none" w:sz="0" w:space="0" w:color="auto"/>
                      </w:divBdr>
                    </w:div>
                  </w:divsChild>
                </w:div>
                <w:div w:id="1097482174">
                  <w:marLeft w:val="0"/>
                  <w:marRight w:val="0"/>
                  <w:marTop w:val="0"/>
                  <w:marBottom w:val="0"/>
                  <w:divBdr>
                    <w:top w:val="none" w:sz="0" w:space="0" w:color="auto"/>
                    <w:left w:val="none" w:sz="0" w:space="0" w:color="auto"/>
                    <w:bottom w:val="none" w:sz="0" w:space="0" w:color="auto"/>
                    <w:right w:val="none" w:sz="0" w:space="0" w:color="auto"/>
                  </w:divBdr>
                  <w:divsChild>
                    <w:div w:id="354187531">
                      <w:marLeft w:val="0"/>
                      <w:marRight w:val="0"/>
                      <w:marTop w:val="0"/>
                      <w:marBottom w:val="0"/>
                      <w:divBdr>
                        <w:top w:val="none" w:sz="0" w:space="0" w:color="auto"/>
                        <w:left w:val="none" w:sz="0" w:space="0" w:color="auto"/>
                        <w:bottom w:val="none" w:sz="0" w:space="0" w:color="auto"/>
                        <w:right w:val="none" w:sz="0" w:space="0" w:color="auto"/>
                      </w:divBdr>
                    </w:div>
                  </w:divsChild>
                </w:div>
                <w:div w:id="1845170319">
                  <w:marLeft w:val="0"/>
                  <w:marRight w:val="0"/>
                  <w:marTop w:val="0"/>
                  <w:marBottom w:val="0"/>
                  <w:divBdr>
                    <w:top w:val="none" w:sz="0" w:space="0" w:color="auto"/>
                    <w:left w:val="none" w:sz="0" w:space="0" w:color="auto"/>
                    <w:bottom w:val="none" w:sz="0" w:space="0" w:color="auto"/>
                    <w:right w:val="none" w:sz="0" w:space="0" w:color="auto"/>
                  </w:divBdr>
                  <w:divsChild>
                    <w:div w:id="39331295">
                      <w:marLeft w:val="0"/>
                      <w:marRight w:val="0"/>
                      <w:marTop w:val="0"/>
                      <w:marBottom w:val="0"/>
                      <w:divBdr>
                        <w:top w:val="none" w:sz="0" w:space="0" w:color="auto"/>
                        <w:left w:val="none" w:sz="0" w:space="0" w:color="auto"/>
                        <w:bottom w:val="none" w:sz="0" w:space="0" w:color="auto"/>
                        <w:right w:val="none" w:sz="0" w:space="0" w:color="auto"/>
                      </w:divBdr>
                    </w:div>
                  </w:divsChild>
                </w:div>
                <w:div w:id="98335065">
                  <w:marLeft w:val="0"/>
                  <w:marRight w:val="0"/>
                  <w:marTop w:val="0"/>
                  <w:marBottom w:val="0"/>
                  <w:divBdr>
                    <w:top w:val="none" w:sz="0" w:space="0" w:color="auto"/>
                    <w:left w:val="none" w:sz="0" w:space="0" w:color="auto"/>
                    <w:bottom w:val="none" w:sz="0" w:space="0" w:color="auto"/>
                    <w:right w:val="none" w:sz="0" w:space="0" w:color="auto"/>
                  </w:divBdr>
                  <w:divsChild>
                    <w:div w:id="1700471403">
                      <w:marLeft w:val="0"/>
                      <w:marRight w:val="0"/>
                      <w:marTop w:val="0"/>
                      <w:marBottom w:val="0"/>
                      <w:divBdr>
                        <w:top w:val="none" w:sz="0" w:space="0" w:color="auto"/>
                        <w:left w:val="none" w:sz="0" w:space="0" w:color="auto"/>
                        <w:bottom w:val="none" w:sz="0" w:space="0" w:color="auto"/>
                        <w:right w:val="none" w:sz="0" w:space="0" w:color="auto"/>
                      </w:divBdr>
                    </w:div>
                  </w:divsChild>
                </w:div>
                <w:div w:id="1552038162">
                  <w:marLeft w:val="0"/>
                  <w:marRight w:val="0"/>
                  <w:marTop w:val="0"/>
                  <w:marBottom w:val="0"/>
                  <w:divBdr>
                    <w:top w:val="none" w:sz="0" w:space="0" w:color="auto"/>
                    <w:left w:val="none" w:sz="0" w:space="0" w:color="auto"/>
                    <w:bottom w:val="none" w:sz="0" w:space="0" w:color="auto"/>
                    <w:right w:val="none" w:sz="0" w:space="0" w:color="auto"/>
                  </w:divBdr>
                  <w:divsChild>
                    <w:div w:id="1913080045">
                      <w:marLeft w:val="0"/>
                      <w:marRight w:val="0"/>
                      <w:marTop w:val="0"/>
                      <w:marBottom w:val="0"/>
                      <w:divBdr>
                        <w:top w:val="none" w:sz="0" w:space="0" w:color="auto"/>
                        <w:left w:val="none" w:sz="0" w:space="0" w:color="auto"/>
                        <w:bottom w:val="none" w:sz="0" w:space="0" w:color="auto"/>
                        <w:right w:val="none" w:sz="0" w:space="0" w:color="auto"/>
                      </w:divBdr>
                    </w:div>
                  </w:divsChild>
                </w:div>
                <w:div w:id="318121382">
                  <w:marLeft w:val="0"/>
                  <w:marRight w:val="0"/>
                  <w:marTop w:val="0"/>
                  <w:marBottom w:val="0"/>
                  <w:divBdr>
                    <w:top w:val="none" w:sz="0" w:space="0" w:color="auto"/>
                    <w:left w:val="none" w:sz="0" w:space="0" w:color="auto"/>
                    <w:bottom w:val="none" w:sz="0" w:space="0" w:color="auto"/>
                    <w:right w:val="none" w:sz="0" w:space="0" w:color="auto"/>
                  </w:divBdr>
                  <w:divsChild>
                    <w:div w:id="304243673">
                      <w:marLeft w:val="0"/>
                      <w:marRight w:val="0"/>
                      <w:marTop w:val="0"/>
                      <w:marBottom w:val="0"/>
                      <w:divBdr>
                        <w:top w:val="none" w:sz="0" w:space="0" w:color="auto"/>
                        <w:left w:val="none" w:sz="0" w:space="0" w:color="auto"/>
                        <w:bottom w:val="none" w:sz="0" w:space="0" w:color="auto"/>
                        <w:right w:val="none" w:sz="0" w:space="0" w:color="auto"/>
                      </w:divBdr>
                    </w:div>
                  </w:divsChild>
                </w:div>
                <w:div w:id="1090002509">
                  <w:marLeft w:val="0"/>
                  <w:marRight w:val="0"/>
                  <w:marTop w:val="0"/>
                  <w:marBottom w:val="0"/>
                  <w:divBdr>
                    <w:top w:val="none" w:sz="0" w:space="0" w:color="auto"/>
                    <w:left w:val="none" w:sz="0" w:space="0" w:color="auto"/>
                    <w:bottom w:val="none" w:sz="0" w:space="0" w:color="auto"/>
                    <w:right w:val="none" w:sz="0" w:space="0" w:color="auto"/>
                  </w:divBdr>
                  <w:divsChild>
                    <w:div w:id="1171681967">
                      <w:marLeft w:val="0"/>
                      <w:marRight w:val="0"/>
                      <w:marTop w:val="0"/>
                      <w:marBottom w:val="0"/>
                      <w:divBdr>
                        <w:top w:val="none" w:sz="0" w:space="0" w:color="auto"/>
                        <w:left w:val="none" w:sz="0" w:space="0" w:color="auto"/>
                        <w:bottom w:val="none" w:sz="0" w:space="0" w:color="auto"/>
                        <w:right w:val="none" w:sz="0" w:space="0" w:color="auto"/>
                      </w:divBdr>
                    </w:div>
                  </w:divsChild>
                </w:div>
                <w:div w:id="547954012">
                  <w:marLeft w:val="0"/>
                  <w:marRight w:val="0"/>
                  <w:marTop w:val="0"/>
                  <w:marBottom w:val="0"/>
                  <w:divBdr>
                    <w:top w:val="none" w:sz="0" w:space="0" w:color="auto"/>
                    <w:left w:val="none" w:sz="0" w:space="0" w:color="auto"/>
                    <w:bottom w:val="none" w:sz="0" w:space="0" w:color="auto"/>
                    <w:right w:val="none" w:sz="0" w:space="0" w:color="auto"/>
                  </w:divBdr>
                  <w:divsChild>
                    <w:div w:id="271284313">
                      <w:marLeft w:val="0"/>
                      <w:marRight w:val="0"/>
                      <w:marTop w:val="0"/>
                      <w:marBottom w:val="0"/>
                      <w:divBdr>
                        <w:top w:val="none" w:sz="0" w:space="0" w:color="auto"/>
                        <w:left w:val="none" w:sz="0" w:space="0" w:color="auto"/>
                        <w:bottom w:val="none" w:sz="0" w:space="0" w:color="auto"/>
                        <w:right w:val="none" w:sz="0" w:space="0" w:color="auto"/>
                      </w:divBdr>
                    </w:div>
                  </w:divsChild>
                </w:div>
                <w:div w:id="287400302">
                  <w:marLeft w:val="0"/>
                  <w:marRight w:val="0"/>
                  <w:marTop w:val="0"/>
                  <w:marBottom w:val="0"/>
                  <w:divBdr>
                    <w:top w:val="none" w:sz="0" w:space="0" w:color="auto"/>
                    <w:left w:val="none" w:sz="0" w:space="0" w:color="auto"/>
                    <w:bottom w:val="none" w:sz="0" w:space="0" w:color="auto"/>
                    <w:right w:val="none" w:sz="0" w:space="0" w:color="auto"/>
                  </w:divBdr>
                  <w:divsChild>
                    <w:div w:id="1747411368">
                      <w:marLeft w:val="0"/>
                      <w:marRight w:val="0"/>
                      <w:marTop w:val="0"/>
                      <w:marBottom w:val="0"/>
                      <w:divBdr>
                        <w:top w:val="none" w:sz="0" w:space="0" w:color="auto"/>
                        <w:left w:val="none" w:sz="0" w:space="0" w:color="auto"/>
                        <w:bottom w:val="none" w:sz="0" w:space="0" w:color="auto"/>
                        <w:right w:val="none" w:sz="0" w:space="0" w:color="auto"/>
                      </w:divBdr>
                    </w:div>
                  </w:divsChild>
                </w:div>
                <w:div w:id="177668863">
                  <w:marLeft w:val="0"/>
                  <w:marRight w:val="0"/>
                  <w:marTop w:val="0"/>
                  <w:marBottom w:val="0"/>
                  <w:divBdr>
                    <w:top w:val="none" w:sz="0" w:space="0" w:color="auto"/>
                    <w:left w:val="none" w:sz="0" w:space="0" w:color="auto"/>
                    <w:bottom w:val="none" w:sz="0" w:space="0" w:color="auto"/>
                    <w:right w:val="none" w:sz="0" w:space="0" w:color="auto"/>
                  </w:divBdr>
                  <w:divsChild>
                    <w:div w:id="1280794978">
                      <w:marLeft w:val="0"/>
                      <w:marRight w:val="0"/>
                      <w:marTop w:val="0"/>
                      <w:marBottom w:val="0"/>
                      <w:divBdr>
                        <w:top w:val="none" w:sz="0" w:space="0" w:color="auto"/>
                        <w:left w:val="none" w:sz="0" w:space="0" w:color="auto"/>
                        <w:bottom w:val="none" w:sz="0" w:space="0" w:color="auto"/>
                        <w:right w:val="none" w:sz="0" w:space="0" w:color="auto"/>
                      </w:divBdr>
                    </w:div>
                  </w:divsChild>
                </w:div>
                <w:div w:id="1081371192">
                  <w:marLeft w:val="0"/>
                  <w:marRight w:val="0"/>
                  <w:marTop w:val="0"/>
                  <w:marBottom w:val="0"/>
                  <w:divBdr>
                    <w:top w:val="none" w:sz="0" w:space="0" w:color="auto"/>
                    <w:left w:val="none" w:sz="0" w:space="0" w:color="auto"/>
                    <w:bottom w:val="none" w:sz="0" w:space="0" w:color="auto"/>
                    <w:right w:val="none" w:sz="0" w:space="0" w:color="auto"/>
                  </w:divBdr>
                  <w:divsChild>
                    <w:div w:id="193276839">
                      <w:marLeft w:val="0"/>
                      <w:marRight w:val="0"/>
                      <w:marTop w:val="0"/>
                      <w:marBottom w:val="0"/>
                      <w:divBdr>
                        <w:top w:val="none" w:sz="0" w:space="0" w:color="auto"/>
                        <w:left w:val="none" w:sz="0" w:space="0" w:color="auto"/>
                        <w:bottom w:val="none" w:sz="0" w:space="0" w:color="auto"/>
                        <w:right w:val="none" w:sz="0" w:space="0" w:color="auto"/>
                      </w:divBdr>
                    </w:div>
                  </w:divsChild>
                </w:div>
                <w:div w:id="379594901">
                  <w:marLeft w:val="0"/>
                  <w:marRight w:val="0"/>
                  <w:marTop w:val="0"/>
                  <w:marBottom w:val="0"/>
                  <w:divBdr>
                    <w:top w:val="none" w:sz="0" w:space="0" w:color="auto"/>
                    <w:left w:val="none" w:sz="0" w:space="0" w:color="auto"/>
                    <w:bottom w:val="none" w:sz="0" w:space="0" w:color="auto"/>
                    <w:right w:val="none" w:sz="0" w:space="0" w:color="auto"/>
                  </w:divBdr>
                  <w:divsChild>
                    <w:div w:id="486945009">
                      <w:marLeft w:val="0"/>
                      <w:marRight w:val="0"/>
                      <w:marTop w:val="0"/>
                      <w:marBottom w:val="0"/>
                      <w:divBdr>
                        <w:top w:val="none" w:sz="0" w:space="0" w:color="auto"/>
                        <w:left w:val="none" w:sz="0" w:space="0" w:color="auto"/>
                        <w:bottom w:val="none" w:sz="0" w:space="0" w:color="auto"/>
                        <w:right w:val="none" w:sz="0" w:space="0" w:color="auto"/>
                      </w:divBdr>
                    </w:div>
                  </w:divsChild>
                </w:div>
                <w:div w:id="1535343452">
                  <w:marLeft w:val="0"/>
                  <w:marRight w:val="0"/>
                  <w:marTop w:val="0"/>
                  <w:marBottom w:val="0"/>
                  <w:divBdr>
                    <w:top w:val="none" w:sz="0" w:space="0" w:color="auto"/>
                    <w:left w:val="none" w:sz="0" w:space="0" w:color="auto"/>
                    <w:bottom w:val="none" w:sz="0" w:space="0" w:color="auto"/>
                    <w:right w:val="none" w:sz="0" w:space="0" w:color="auto"/>
                  </w:divBdr>
                  <w:divsChild>
                    <w:div w:id="1058744765">
                      <w:marLeft w:val="0"/>
                      <w:marRight w:val="0"/>
                      <w:marTop w:val="0"/>
                      <w:marBottom w:val="0"/>
                      <w:divBdr>
                        <w:top w:val="none" w:sz="0" w:space="0" w:color="auto"/>
                        <w:left w:val="none" w:sz="0" w:space="0" w:color="auto"/>
                        <w:bottom w:val="none" w:sz="0" w:space="0" w:color="auto"/>
                        <w:right w:val="none" w:sz="0" w:space="0" w:color="auto"/>
                      </w:divBdr>
                    </w:div>
                  </w:divsChild>
                </w:div>
                <w:div w:id="651982230">
                  <w:marLeft w:val="0"/>
                  <w:marRight w:val="0"/>
                  <w:marTop w:val="0"/>
                  <w:marBottom w:val="0"/>
                  <w:divBdr>
                    <w:top w:val="none" w:sz="0" w:space="0" w:color="auto"/>
                    <w:left w:val="none" w:sz="0" w:space="0" w:color="auto"/>
                    <w:bottom w:val="none" w:sz="0" w:space="0" w:color="auto"/>
                    <w:right w:val="none" w:sz="0" w:space="0" w:color="auto"/>
                  </w:divBdr>
                  <w:divsChild>
                    <w:div w:id="840511072">
                      <w:marLeft w:val="0"/>
                      <w:marRight w:val="0"/>
                      <w:marTop w:val="0"/>
                      <w:marBottom w:val="0"/>
                      <w:divBdr>
                        <w:top w:val="none" w:sz="0" w:space="0" w:color="auto"/>
                        <w:left w:val="none" w:sz="0" w:space="0" w:color="auto"/>
                        <w:bottom w:val="none" w:sz="0" w:space="0" w:color="auto"/>
                        <w:right w:val="none" w:sz="0" w:space="0" w:color="auto"/>
                      </w:divBdr>
                    </w:div>
                  </w:divsChild>
                </w:div>
                <w:div w:id="1389768290">
                  <w:marLeft w:val="0"/>
                  <w:marRight w:val="0"/>
                  <w:marTop w:val="0"/>
                  <w:marBottom w:val="0"/>
                  <w:divBdr>
                    <w:top w:val="none" w:sz="0" w:space="0" w:color="auto"/>
                    <w:left w:val="none" w:sz="0" w:space="0" w:color="auto"/>
                    <w:bottom w:val="none" w:sz="0" w:space="0" w:color="auto"/>
                    <w:right w:val="none" w:sz="0" w:space="0" w:color="auto"/>
                  </w:divBdr>
                  <w:divsChild>
                    <w:div w:id="387726282">
                      <w:marLeft w:val="0"/>
                      <w:marRight w:val="0"/>
                      <w:marTop w:val="0"/>
                      <w:marBottom w:val="0"/>
                      <w:divBdr>
                        <w:top w:val="none" w:sz="0" w:space="0" w:color="auto"/>
                        <w:left w:val="none" w:sz="0" w:space="0" w:color="auto"/>
                        <w:bottom w:val="none" w:sz="0" w:space="0" w:color="auto"/>
                        <w:right w:val="none" w:sz="0" w:space="0" w:color="auto"/>
                      </w:divBdr>
                    </w:div>
                  </w:divsChild>
                </w:div>
                <w:div w:id="1859270272">
                  <w:marLeft w:val="0"/>
                  <w:marRight w:val="0"/>
                  <w:marTop w:val="0"/>
                  <w:marBottom w:val="0"/>
                  <w:divBdr>
                    <w:top w:val="none" w:sz="0" w:space="0" w:color="auto"/>
                    <w:left w:val="none" w:sz="0" w:space="0" w:color="auto"/>
                    <w:bottom w:val="none" w:sz="0" w:space="0" w:color="auto"/>
                    <w:right w:val="none" w:sz="0" w:space="0" w:color="auto"/>
                  </w:divBdr>
                  <w:divsChild>
                    <w:div w:id="1137722993">
                      <w:marLeft w:val="0"/>
                      <w:marRight w:val="0"/>
                      <w:marTop w:val="0"/>
                      <w:marBottom w:val="0"/>
                      <w:divBdr>
                        <w:top w:val="none" w:sz="0" w:space="0" w:color="auto"/>
                        <w:left w:val="none" w:sz="0" w:space="0" w:color="auto"/>
                        <w:bottom w:val="none" w:sz="0" w:space="0" w:color="auto"/>
                        <w:right w:val="none" w:sz="0" w:space="0" w:color="auto"/>
                      </w:divBdr>
                    </w:div>
                  </w:divsChild>
                </w:div>
                <w:div w:id="2100635060">
                  <w:marLeft w:val="0"/>
                  <w:marRight w:val="0"/>
                  <w:marTop w:val="0"/>
                  <w:marBottom w:val="0"/>
                  <w:divBdr>
                    <w:top w:val="none" w:sz="0" w:space="0" w:color="auto"/>
                    <w:left w:val="none" w:sz="0" w:space="0" w:color="auto"/>
                    <w:bottom w:val="none" w:sz="0" w:space="0" w:color="auto"/>
                    <w:right w:val="none" w:sz="0" w:space="0" w:color="auto"/>
                  </w:divBdr>
                  <w:divsChild>
                    <w:div w:id="2008095703">
                      <w:marLeft w:val="0"/>
                      <w:marRight w:val="0"/>
                      <w:marTop w:val="0"/>
                      <w:marBottom w:val="0"/>
                      <w:divBdr>
                        <w:top w:val="none" w:sz="0" w:space="0" w:color="auto"/>
                        <w:left w:val="none" w:sz="0" w:space="0" w:color="auto"/>
                        <w:bottom w:val="none" w:sz="0" w:space="0" w:color="auto"/>
                        <w:right w:val="none" w:sz="0" w:space="0" w:color="auto"/>
                      </w:divBdr>
                    </w:div>
                    <w:div w:id="215095654">
                      <w:marLeft w:val="0"/>
                      <w:marRight w:val="0"/>
                      <w:marTop w:val="0"/>
                      <w:marBottom w:val="0"/>
                      <w:divBdr>
                        <w:top w:val="none" w:sz="0" w:space="0" w:color="auto"/>
                        <w:left w:val="none" w:sz="0" w:space="0" w:color="auto"/>
                        <w:bottom w:val="none" w:sz="0" w:space="0" w:color="auto"/>
                        <w:right w:val="none" w:sz="0" w:space="0" w:color="auto"/>
                      </w:divBdr>
                    </w:div>
                  </w:divsChild>
                </w:div>
                <w:div w:id="949974221">
                  <w:marLeft w:val="0"/>
                  <w:marRight w:val="0"/>
                  <w:marTop w:val="0"/>
                  <w:marBottom w:val="0"/>
                  <w:divBdr>
                    <w:top w:val="none" w:sz="0" w:space="0" w:color="auto"/>
                    <w:left w:val="none" w:sz="0" w:space="0" w:color="auto"/>
                    <w:bottom w:val="none" w:sz="0" w:space="0" w:color="auto"/>
                    <w:right w:val="none" w:sz="0" w:space="0" w:color="auto"/>
                  </w:divBdr>
                  <w:divsChild>
                    <w:div w:id="2074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139931">
          <w:marLeft w:val="0"/>
          <w:marRight w:val="0"/>
          <w:marTop w:val="0"/>
          <w:marBottom w:val="0"/>
          <w:divBdr>
            <w:top w:val="none" w:sz="0" w:space="0" w:color="auto"/>
            <w:left w:val="none" w:sz="0" w:space="0" w:color="auto"/>
            <w:bottom w:val="none" w:sz="0" w:space="0" w:color="auto"/>
            <w:right w:val="none" w:sz="0" w:space="0" w:color="auto"/>
          </w:divBdr>
        </w:div>
        <w:div w:id="241574738">
          <w:marLeft w:val="0"/>
          <w:marRight w:val="0"/>
          <w:marTop w:val="0"/>
          <w:marBottom w:val="0"/>
          <w:divBdr>
            <w:top w:val="none" w:sz="0" w:space="0" w:color="auto"/>
            <w:left w:val="none" w:sz="0" w:space="0" w:color="auto"/>
            <w:bottom w:val="none" w:sz="0" w:space="0" w:color="auto"/>
            <w:right w:val="none" w:sz="0" w:space="0" w:color="auto"/>
          </w:divBdr>
        </w:div>
        <w:div w:id="339042996">
          <w:marLeft w:val="0"/>
          <w:marRight w:val="0"/>
          <w:marTop w:val="0"/>
          <w:marBottom w:val="0"/>
          <w:divBdr>
            <w:top w:val="none" w:sz="0" w:space="0" w:color="auto"/>
            <w:left w:val="none" w:sz="0" w:space="0" w:color="auto"/>
            <w:bottom w:val="none" w:sz="0" w:space="0" w:color="auto"/>
            <w:right w:val="none" w:sz="0" w:space="0" w:color="auto"/>
          </w:divBdr>
        </w:div>
        <w:div w:id="1104106108">
          <w:marLeft w:val="0"/>
          <w:marRight w:val="0"/>
          <w:marTop w:val="0"/>
          <w:marBottom w:val="0"/>
          <w:divBdr>
            <w:top w:val="none" w:sz="0" w:space="0" w:color="auto"/>
            <w:left w:val="none" w:sz="0" w:space="0" w:color="auto"/>
            <w:bottom w:val="none" w:sz="0" w:space="0" w:color="auto"/>
            <w:right w:val="none" w:sz="0" w:space="0" w:color="auto"/>
          </w:divBdr>
        </w:div>
      </w:divsChild>
    </w:div>
    <w:div w:id="2095663236">
      <w:bodyDiv w:val="1"/>
      <w:marLeft w:val="0"/>
      <w:marRight w:val="0"/>
      <w:marTop w:val="0"/>
      <w:marBottom w:val="0"/>
      <w:divBdr>
        <w:top w:val="none" w:sz="0" w:space="0" w:color="auto"/>
        <w:left w:val="none" w:sz="0" w:space="0" w:color="auto"/>
        <w:bottom w:val="none" w:sz="0" w:space="0" w:color="auto"/>
        <w:right w:val="none" w:sz="0" w:space="0" w:color="auto"/>
      </w:divBdr>
      <w:divsChild>
        <w:div w:id="1689988445">
          <w:marLeft w:val="0"/>
          <w:marRight w:val="0"/>
          <w:marTop w:val="0"/>
          <w:marBottom w:val="0"/>
          <w:divBdr>
            <w:top w:val="none" w:sz="0" w:space="0" w:color="auto"/>
            <w:left w:val="none" w:sz="0" w:space="0" w:color="auto"/>
            <w:bottom w:val="none" w:sz="0" w:space="0" w:color="auto"/>
            <w:right w:val="none" w:sz="0" w:space="0" w:color="auto"/>
          </w:divBdr>
        </w:div>
        <w:div w:id="1448430792">
          <w:marLeft w:val="0"/>
          <w:marRight w:val="0"/>
          <w:marTop w:val="0"/>
          <w:marBottom w:val="0"/>
          <w:divBdr>
            <w:top w:val="none" w:sz="0" w:space="0" w:color="auto"/>
            <w:left w:val="none" w:sz="0" w:space="0" w:color="auto"/>
            <w:bottom w:val="none" w:sz="0" w:space="0" w:color="auto"/>
            <w:right w:val="none" w:sz="0" w:space="0" w:color="auto"/>
          </w:divBdr>
        </w:div>
        <w:div w:id="823401487">
          <w:marLeft w:val="0"/>
          <w:marRight w:val="0"/>
          <w:marTop w:val="0"/>
          <w:marBottom w:val="0"/>
          <w:divBdr>
            <w:top w:val="none" w:sz="0" w:space="0" w:color="auto"/>
            <w:left w:val="none" w:sz="0" w:space="0" w:color="auto"/>
            <w:bottom w:val="none" w:sz="0" w:space="0" w:color="auto"/>
            <w:right w:val="none" w:sz="0" w:space="0" w:color="auto"/>
          </w:divBdr>
        </w:div>
        <w:div w:id="878007131">
          <w:marLeft w:val="0"/>
          <w:marRight w:val="0"/>
          <w:marTop w:val="0"/>
          <w:marBottom w:val="0"/>
          <w:divBdr>
            <w:top w:val="none" w:sz="0" w:space="0" w:color="auto"/>
            <w:left w:val="none" w:sz="0" w:space="0" w:color="auto"/>
            <w:bottom w:val="none" w:sz="0" w:space="0" w:color="auto"/>
            <w:right w:val="none" w:sz="0" w:space="0" w:color="auto"/>
          </w:divBdr>
        </w:div>
        <w:div w:id="5834501">
          <w:marLeft w:val="0"/>
          <w:marRight w:val="0"/>
          <w:marTop w:val="0"/>
          <w:marBottom w:val="0"/>
          <w:divBdr>
            <w:top w:val="none" w:sz="0" w:space="0" w:color="auto"/>
            <w:left w:val="none" w:sz="0" w:space="0" w:color="auto"/>
            <w:bottom w:val="none" w:sz="0" w:space="0" w:color="auto"/>
            <w:right w:val="none" w:sz="0" w:space="0" w:color="auto"/>
          </w:divBdr>
        </w:div>
        <w:div w:id="394087957">
          <w:marLeft w:val="0"/>
          <w:marRight w:val="0"/>
          <w:marTop w:val="0"/>
          <w:marBottom w:val="0"/>
          <w:divBdr>
            <w:top w:val="none" w:sz="0" w:space="0" w:color="auto"/>
            <w:left w:val="none" w:sz="0" w:space="0" w:color="auto"/>
            <w:bottom w:val="none" w:sz="0" w:space="0" w:color="auto"/>
            <w:right w:val="none" w:sz="0" w:space="0" w:color="auto"/>
          </w:divBdr>
        </w:div>
        <w:div w:id="479153164">
          <w:marLeft w:val="0"/>
          <w:marRight w:val="0"/>
          <w:marTop w:val="0"/>
          <w:marBottom w:val="0"/>
          <w:divBdr>
            <w:top w:val="none" w:sz="0" w:space="0" w:color="auto"/>
            <w:left w:val="none" w:sz="0" w:space="0" w:color="auto"/>
            <w:bottom w:val="none" w:sz="0" w:space="0" w:color="auto"/>
            <w:right w:val="none" w:sz="0" w:space="0" w:color="auto"/>
          </w:divBdr>
        </w:div>
        <w:div w:id="2014453543">
          <w:marLeft w:val="0"/>
          <w:marRight w:val="0"/>
          <w:marTop w:val="0"/>
          <w:marBottom w:val="0"/>
          <w:divBdr>
            <w:top w:val="none" w:sz="0" w:space="0" w:color="auto"/>
            <w:left w:val="none" w:sz="0" w:space="0" w:color="auto"/>
            <w:bottom w:val="none" w:sz="0" w:space="0" w:color="auto"/>
            <w:right w:val="none" w:sz="0" w:space="0" w:color="auto"/>
          </w:divBdr>
        </w:div>
        <w:div w:id="589433458">
          <w:marLeft w:val="0"/>
          <w:marRight w:val="0"/>
          <w:marTop w:val="0"/>
          <w:marBottom w:val="0"/>
          <w:divBdr>
            <w:top w:val="none" w:sz="0" w:space="0" w:color="auto"/>
            <w:left w:val="none" w:sz="0" w:space="0" w:color="auto"/>
            <w:bottom w:val="none" w:sz="0" w:space="0" w:color="auto"/>
            <w:right w:val="none" w:sz="0" w:space="0" w:color="auto"/>
          </w:divBdr>
        </w:div>
        <w:div w:id="2137411831">
          <w:marLeft w:val="0"/>
          <w:marRight w:val="0"/>
          <w:marTop w:val="0"/>
          <w:marBottom w:val="0"/>
          <w:divBdr>
            <w:top w:val="none" w:sz="0" w:space="0" w:color="auto"/>
            <w:left w:val="none" w:sz="0" w:space="0" w:color="auto"/>
            <w:bottom w:val="none" w:sz="0" w:space="0" w:color="auto"/>
            <w:right w:val="none" w:sz="0" w:space="0" w:color="auto"/>
          </w:divBdr>
        </w:div>
        <w:div w:id="1013259945">
          <w:marLeft w:val="0"/>
          <w:marRight w:val="0"/>
          <w:marTop w:val="0"/>
          <w:marBottom w:val="0"/>
          <w:divBdr>
            <w:top w:val="none" w:sz="0" w:space="0" w:color="auto"/>
            <w:left w:val="none" w:sz="0" w:space="0" w:color="auto"/>
            <w:bottom w:val="none" w:sz="0" w:space="0" w:color="auto"/>
            <w:right w:val="none" w:sz="0" w:space="0" w:color="auto"/>
          </w:divBdr>
        </w:div>
        <w:div w:id="1319965928">
          <w:marLeft w:val="0"/>
          <w:marRight w:val="0"/>
          <w:marTop w:val="0"/>
          <w:marBottom w:val="0"/>
          <w:divBdr>
            <w:top w:val="none" w:sz="0" w:space="0" w:color="auto"/>
            <w:left w:val="none" w:sz="0" w:space="0" w:color="auto"/>
            <w:bottom w:val="none" w:sz="0" w:space="0" w:color="auto"/>
            <w:right w:val="none" w:sz="0" w:space="0" w:color="auto"/>
          </w:divBdr>
        </w:div>
        <w:div w:id="1153524494">
          <w:marLeft w:val="0"/>
          <w:marRight w:val="0"/>
          <w:marTop w:val="0"/>
          <w:marBottom w:val="0"/>
          <w:divBdr>
            <w:top w:val="none" w:sz="0" w:space="0" w:color="auto"/>
            <w:left w:val="none" w:sz="0" w:space="0" w:color="auto"/>
            <w:bottom w:val="none" w:sz="0" w:space="0" w:color="auto"/>
            <w:right w:val="none" w:sz="0" w:space="0" w:color="auto"/>
          </w:divBdr>
        </w:div>
        <w:div w:id="1262495046">
          <w:marLeft w:val="0"/>
          <w:marRight w:val="0"/>
          <w:marTop w:val="0"/>
          <w:marBottom w:val="0"/>
          <w:divBdr>
            <w:top w:val="none" w:sz="0" w:space="0" w:color="auto"/>
            <w:left w:val="none" w:sz="0" w:space="0" w:color="auto"/>
            <w:bottom w:val="none" w:sz="0" w:space="0" w:color="auto"/>
            <w:right w:val="none" w:sz="0" w:space="0" w:color="auto"/>
          </w:divBdr>
        </w:div>
        <w:div w:id="1687708203">
          <w:marLeft w:val="0"/>
          <w:marRight w:val="0"/>
          <w:marTop w:val="0"/>
          <w:marBottom w:val="0"/>
          <w:divBdr>
            <w:top w:val="none" w:sz="0" w:space="0" w:color="auto"/>
            <w:left w:val="none" w:sz="0" w:space="0" w:color="auto"/>
            <w:bottom w:val="none" w:sz="0" w:space="0" w:color="auto"/>
            <w:right w:val="none" w:sz="0" w:space="0" w:color="auto"/>
          </w:divBdr>
        </w:div>
        <w:div w:id="1070924092">
          <w:marLeft w:val="0"/>
          <w:marRight w:val="0"/>
          <w:marTop w:val="0"/>
          <w:marBottom w:val="0"/>
          <w:divBdr>
            <w:top w:val="none" w:sz="0" w:space="0" w:color="auto"/>
            <w:left w:val="none" w:sz="0" w:space="0" w:color="auto"/>
            <w:bottom w:val="none" w:sz="0" w:space="0" w:color="auto"/>
            <w:right w:val="none" w:sz="0" w:space="0" w:color="auto"/>
          </w:divBdr>
        </w:div>
        <w:div w:id="1594895371">
          <w:marLeft w:val="0"/>
          <w:marRight w:val="0"/>
          <w:marTop w:val="0"/>
          <w:marBottom w:val="0"/>
          <w:divBdr>
            <w:top w:val="none" w:sz="0" w:space="0" w:color="auto"/>
            <w:left w:val="none" w:sz="0" w:space="0" w:color="auto"/>
            <w:bottom w:val="none" w:sz="0" w:space="0" w:color="auto"/>
            <w:right w:val="none" w:sz="0" w:space="0" w:color="auto"/>
          </w:divBdr>
        </w:div>
        <w:div w:id="1338656055">
          <w:marLeft w:val="0"/>
          <w:marRight w:val="0"/>
          <w:marTop w:val="0"/>
          <w:marBottom w:val="0"/>
          <w:divBdr>
            <w:top w:val="none" w:sz="0" w:space="0" w:color="auto"/>
            <w:left w:val="none" w:sz="0" w:space="0" w:color="auto"/>
            <w:bottom w:val="none" w:sz="0" w:space="0" w:color="auto"/>
            <w:right w:val="none" w:sz="0" w:space="0" w:color="auto"/>
          </w:divBdr>
        </w:div>
      </w:divsChild>
    </w:div>
    <w:div w:id="2123113358">
      <w:bodyDiv w:val="1"/>
      <w:marLeft w:val="0"/>
      <w:marRight w:val="0"/>
      <w:marTop w:val="0"/>
      <w:marBottom w:val="0"/>
      <w:divBdr>
        <w:top w:val="none" w:sz="0" w:space="0" w:color="auto"/>
        <w:left w:val="none" w:sz="0" w:space="0" w:color="auto"/>
        <w:bottom w:val="none" w:sz="0" w:space="0" w:color="auto"/>
        <w:right w:val="none" w:sz="0" w:space="0" w:color="auto"/>
      </w:divBdr>
      <w:divsChild>
        <w:div w:id="615794900">
          <w:marLeft w:val="0"/>
          <w:marRight w:val="0"/>
          <w:marTop w:val="0"/>
          <w:marBottom w:val="0"/>
          <w:divBdr>
            <w:top w:val="none" w:sz="0" w:space="0" w:color="auto"/>
            <w:left w:val="none" w:sz="0" w:space="0" w:color="auto"/>
            <w:bottom w:val="none" w:sz="0" w:space="0" w:color="auto"/>
            <w:right w:val="none" w:sz="0" w:space="0" w:color="auto"/>
          </w:divBdr>
        </w:div>
        <w:div w:id="2095927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portal.eprocurement.gov.gr/webcenter/portal/TestPortal" TargetMode="External"/><Relationship Id="rId26" Type="http://schemas.openxmlformats.org/officeDocument/2006/relationships/hyperlink" Target="http://www.hsppa.gr/" TargetMode="External"/><Relationship Id="rId39" Type="http://schemas.openxmlformats.org/officeDocument/2006/relationships/header" Target="header3.xml"/><Relationship Id="rId21" Type="http://schemas.openxmlformats.org/officeDocument/2006/relationships/hyperlink" Target="http://www.ktpae.gr/" TargetMode="External"/><Relationship Id="rId34" Type="http://schemas.openxmlformats.org/officeDocument/2006/relationships/hyperlink" Target="https://greece20.gov.gr/epikoinwnia-dimosiotita/" TargetMode="External"/><Relationship Id="rId42"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et.diavgeia.gov.gr/" TargetMode="External"/><Relationship Id="rId29" Type="http://schemas.openxmlformats.org/officeDocument/2006/relationships/hyperlink" Target="http://www.eaadhsy.gr/n4412/n4412fulltextlinks.html"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panorthotika@eaadhsy.gr" TargetMode="External"/><Relationship Id="rId32" Type="http://schemas.openxmlformats.org/officeDocument/2006/relationships/hyperlink" Target="http://www.eaadhsy.gr/n4412/art79a" TargetMode="External"/><Relationship Id="rId37" Type="http://schemas.openxmlformats.org/officeDocument/2006/relationships/hyperlink" Target="http://www.mindigital.gr/" TargetMode="Externa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promitheus.gov.gr/" TargetMode="External"/><Relationship Id="rId28" Type="http://schemas.openxmlformats.org/officeDocument/2006/relationships/hyperlink" Target="http://www.hsppa.gr/" TargetMode="External"/><Relationship Id="rId36" Type="http://schemas.openxmlformats.org/officeDocument/2006/relationships/hyperlink" Target="http://www.mindigital.gr/" TargetMode="External"/><Relationship Id="rId10" Type="http://schemas.openxmlformats.org/officeDocument/2006/relationships/header" Target="header1.xml"/><Relationship Id="rId19" Type="http://schemas.openxmlformats.org/officeDocument/2006/relationships/hyperlink" Target="https://nepps-search.eprocurement.gov.gr/actSearch/resources/search/XXXXXX" TargetMode="External"/><Relationship Id="rId31" Type="http://schemas.openxmlformats.org/officeDocument/2006/relationships/hyperlink" Target="http://www.eaadhsy.gr/n4412/n4412fulltextlinks.htm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 TargetMode="External"/><Relationship Id="rId30" Type="http://schemas.openxmlformats.org/officeDocument/2006/relationships/hyperlink" Target="http://www.eaadhsy.gr/n4412/n4412fulltextlinks.html" TargetMode="External"/><Relationship Id="rId35" Type="http://schemas.openxmlformats.org/officeDocument/2006/relationships/hyperlink" Target="http://greece20.gov.gr/" TargetMode="External"/><Relationship Id="rId43" Type="http://schemas.openxmlformats.org/officeDocument/2006/relationships/fontTable" Target="fontTable.xml"/><Relationship Id="rId8" Type="http://schemas.openxmlformats.org/officeDocument/2006/relationships/hyperlink" Target="http://www.ktpae.gr"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promitheus.gov.gr" TargetMode="External"/><Relationship Id="rId25" Type="http://schemas.openxmlformats.org/officeDocument/2006/relationships/hyperlink" Target="http://www.eaadhsy.gr/" TargetMode="External"/><Relationship Id="rId33" Type="http://schemas.openxmlformats.org/officeDocument/2006/relationships/hyperlink" Target="http://www.eaadhsy.gr/n4412/n4412fulltextlinks.html" TargetMode="External"/><Relationship Id="rId38" Type="http://schemas.openxmlformats.org/officeDocument/2006/relationships/hyperlink" Target="http://www.mindigital.gr/" TargetMode="Externa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www.promitheus.gov.gr" TargetMode="External"/><Relationship Id="rId1" Type="http://schemas.openxmlformats.org/officeDocument/2006/relationships/hyperlink" Target="https://espdint.eprocurement.gov.gr/"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ADF1D-8CD7-40CD-89E1-AF6509A72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42586</Words>
  <Characters>229968</Characters>
  <Application>Microsoft Office Word</Application>
  <DocSecurity>0</DocSecurity>
  <Lines>1916</Lines>
  <Paragraphs>544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272010</CharactersWithSpaces>
  <SharedDoc>false</SharedDoc>
  <HLinks>
    <vt:vector size="798" baseType="variant">
      <vt:variant>
        <vt:i4>1376325</vt:i4>
      </vt:variant>
      <vt:variant>
        <vt:i4>1002</vt:i4>
      </vt:variant>
      <vt:variant>
        <vt:i4>0</vt:i4>
      </vt:variant>
      <vt:variant>
        <vt:i4>5</vt:i4>
      </vt:variant>
      <vt:variant>
        <vt:lpwstr>http://www.mindigital.gr/</vt:lpwstr>
      </vt:variant>
      <vt:variant>
        <vt:lpwstr/>
      </vt:variant>
      <vt:variant>
        <vt:i4>1376325</vt:i4>
      </vt:variant>
      <vt:variant>
        <vt:i4>999</vt:i4>
      </vt:variant>
      <vt:variant>
        <vt:i4>0</vt:i4>
      </vt:variant>
      <vt:variant>
        <vt:i4>5</vt:i4>
      </vt:variant>
      <vt:variant>
        <vt:lpwstr>http://www.mindigital.gr/</vt:lpwstr>
      </vt:variant>
      <vt:variant>
        <vt:lpwstr/>
      </vt:variant>
      <vt:variant>
        <vt:i4>1376325</vt:i4>
      </vt:variant>
      <vt:variant>
        <vt:i4>996</vt:i4>
      </vt:variant>
      <vt:variant>
        <vt:i4>0</vt:i4>
      </vt:variant>
      <vt:variant>
        <vt:i4>5</vt:i4>
      </vt:variant>
      <vt:variant>
        <vt:lpwstr>http://www.mindigital.gr/</vt:lpwstr>
      </vt:variant>
      <vt:variant>
        <vt:lpwstr/>
      </vt:variant>
      <vt:variant>
        <vt:i4>6619197</vt:i4>
      </vt:variant>
      <vt:variant>
        <vt:i4>993</vt:i4>
      </vt:variant>
      <vt:variant>
        <vt:i4>0</vt:i4>
      </vt:variant>
      <vt:variant>
        <vt:i4>5</vt:i4>
      </vt:variant>
      <vt:variant>
        <vt:lpwstr>http://greece20.gov.gr/</vt:lpwstr>
      </vt:variant>
      <vt:variant>
        <vt:lpwstr/>
      </vt:variant>
      <vt:variant>
        <vt:i4>720913</vt:i4>
      </vt:variant>
      <vt:variant>
        <vt:i4>963</vt:i4>
      </vt:variant>
      <vt:variant>
        <vt:i4>0</vt:i4>
      </vt:variant>
      <vt:variant>
        <vt:i4>5</vt:i4>
      </vt:variant>
      <vt:variant>
        <vt:lpwstr>https://greece20.gov.gr/epikoinwnia-dimosiotita/</vt:lpwstr>
      </vt:variant>
      <vt:variant>
        <vt:lpwstr/>
      </vt:variant>
      <vt:variant>
        <vt:i4>6029327</vt:i4>
      </vt:variant>
      <vt:variant>
        <vt:i4>948</vt:i4>
      </vt:variant>
      <vt:variant>
        <vt:i4>0</vt:i4>
      </vt:variant>
      <vt:variant>
        <vt:i4>5</vt:i4>
      </vt:variant>
      <vt:variant>
        <vt:lpwstr>http://www.eaadhsy.gr/n4412/n4412fulltextlinks.html</vt:lpwstr>
      </vt:variant>
      <vt:variant>
        <vt:lpwstr>art104</vt:lpwstr>
      </vt:variant>
      <vt:variant>
        <vt:i4>7864382</vt:i4>
      </vt:variant>
      <vt:variant>
        <vt:i4>945</vt:i4>
      </vt:variant>
      <vt:variant>
        <vt:i4>0</vt:i4>
      </vt:variant>
      <vt:variant>
        <vt:i4>5</vt:i4>
      </vt:variant>
      <vt:variant>
        <vt:lpwstr>http://www.eaadhsy.gr/n4412/art79a</vt:lpwstr>
      </vt:variant>
      <vt:variant>
        <vt:lpwstr/>
      </vt:variant>
      <vt:variant>
        <vt:i4>7077975</vt:i4>
      </vt:variant>
      <vt:variant>
        <vt:i4>942</vt:i4>
      </vt:variant>
      <vt:variant>
        <vt:i4>0</vt:i4>
      </vt:variant>
      <vt:variant>
        <vt:i4>5</vt:i4>
      </vt:variant>
      <vt:variant>
        <vt:lpwstr>http://www.eaadhsy.gr/n4412/n4412fulltextlinks.html</vt:lpwstr>
      </vt:variant>
      <vt:variant>
        <vt:lpwstr>art372_4</vt:lpwstr>
      </vt:variant>
      <vt:variant>
        <vt:i4>7077975</vt:i4>
      </vt:variant>
      <vt:variant>
        <vt:i4>939</vt:i4>
      </vt:variant>
      <vt:variant>
        <vt:i4>0</vt:i4>
      </vt:variant>
      <vt:variant>
        <vt:i4>5</vt:i4>
      </vt:variant>
      <vt:variant>
        <vt:lpwstr>http://www.eaadhsy.gr/n4412/n4412fulltextlinks.html</vt:lpwstr>
      </vt:variant>
      <vt:variant>
        <vt:lpwstr>art372_4</vt:lpwstr>
      </vt:variant>
      <vt:variant>
        <vt:i4>7077975</vt:i4>
      </vt:variant>
      <vt:variant>
        <vt:i4>936</vt:i4>
      </vt:variant>
      <vt:variant>
        <vt:i4>0</vt:i4>
      </vt:variant>
      <vt:variant>
        <vt:i4>5</vt:i4>
      </vt:variant>
      <vt:variant>
        <vt:lpwstr>http://www.eaadhsy.gr/n4412/n4412fulltextlinks.html</vt:lpwstr>
      </vt:variant>
      <vt:variant>
        <vt:lpwstr>art372_4</vt:lpwstr>
      </vt:variant>
      <vt:variant>
        <vt:i4>1703951</vt:i4>
      </vt:variant>
      <vt:variant>
        <vt:i4>864</vt:i4>
      </vt:variant>
      <vt:variant>
        <vt:i4>0</vt:i4>
      </vt:variant>
      <vt:variant>
        <vt:i4>5</vt:i4>
      </vt:variant>
      <vt:variant>
        <vt:lpwstr>http://www.hsppa.gr/</vt:lpwstr>
      </vt:variant>
      <vt:variant>
        <vt:lpwstr/>
      </vt:variant>
      <vt:variant>
        <vt:i4>7733370</vt:i4>
      </vt:variant>
      <vt:variant>
        <vt:i4>861</vt:i4>
      </vt:variant>
      <vt:variant>
        <vt:i4>0</vt:i4>
      </vt:variant>
      <vt:variant>
        <vt:i4>5</vt:i4>
      </vt:variant>
      <vt:variant>
        <vt:lpwstr>http://www.eaadhsy.gr/</vt:lpwstr>
      </vt:variant>
      <vt:variant>
        <vt:lpwstr/>
      </vt:variant>
      <vt:variant>
        <vt:i4>1703951</vt:i4>
      </vt:variant>
      <vt:variant>
        <vt:i4>858</vt:i4>
      </vt:variant>
      <vt:variant>
        <vt:i4>0</vt:i4>
      </vt:variant>
      <vt:variant>
        <vt:i4>5</vt:i4>
      </vt:variant>
      <vt:variant>
        <vt:lpwstr>http://www.hsppa.gr/</vt:lpwstr>
      </vt:variant>
      <vt:variant>
        <vt:lpwstr/>
      </vt:variant>
      <vt:variant>
        <vt:i4>7733370</vt:i4>
      </vt:variant>
      <vt:variant>
        <vt:i4>855</vt:i4>
      </vt:variant>
      <vt:variant>
        <vt:i4>0</vt:i4>
      </vt:variant>
      <vt:variant>
        <vt:i4>5</vt:i4>
      </vt:variant>
      <vt:variant>
        <vt:lpwstr>http://www.eaadhsy.gr/</vt:lpwstr>
      </vt:variant>
      <vt:variant>
        <vt:lpwstr/>
      </vt:variant>
      <vt:variant>
        <vt:i4>6815817</vt:i4>
      </vt:variant>
      <vt:variant>
        <vt:i4>705</vt:i4>
      </vt:variant>
      <vt:variant>
        <vt:i4>0</vt:i4>
      </vt:variant>
      <vt:variant>
        <vt:i4>5</vt:i4>
      </vt:variant>
      <vt:variant>
        <vt:lpwstr>mailto:epanorthotika@eaadhsy.gr</vt:lpwstr>
      </vt:variant>
      <vt:variant>
        <vt:lpwstr/>
      </vt:variant>
      <vt:variant>
        <vt:i4>6094939</vt:i4>
      </vt:variant>
      <vt:variant>
        <vt:i4>657</vt:i4>
      </vt:variant>
      <vt:variant>
        <vt:i4>0</vt:i4>
      </vt:variant>
      <vt:variant>
        <vt:i4>5</vt:i4>
      </vt:variant>
      <vt:variant>
        <vt:lpwstr>http://www.promitheus.gov.gr/</vt:lpwstr>
      </vt:variant>
      <vt:variant>
        <vt:lpwstr/>
      </vt:variant>
      <vt:variant>
        <vt:i4>6094939</vt:i4>
      </vt:variant>
      <vt:variant>
        <vt:i4>654</vt:i4>
      </vt:variant>
      <vt:variant>
        <vt:i4>0</vt:i4>
      </vt:variant>
      <vt:variant>
        <vt:i4>5</vt:i4>
      </vt:variant>
      <vt:variant>
        <vt:lpwstr>http://www.promitheus.gov.gr/</vt:lpwstr>
      </vt:variant>
      <vt:variant>
        <vt:lpwstr/>
      </vt:variant>
      <vt:variant>
        <vt:i4>1900569</vt:i4>
      </vt:variant>
      <vt:variant>
        <vt:i4>651</vt:i4>
      </vt:variant>
      <vt:variant>
        <vt:i4>0</vt:i4>
      </vt:variant>
      <vt:variant>
        <vt:i4>5</vt:i4>
      </vt:variant>
      <vt:variant>
        <vt:lpwstr>http://www.ktpae.gr/</vt:lpwstr>
      </vt:variant>
      <vt:variant>
        <vt:lpwstr/>
      </vt:variant>
      <vt:variant>
        <vt:i4>2228331</vt:i4>
      </vt:variant>
      <vt:variant>
        <vt:i4>648</vt:i4>
      </vt:variant>
      <vt:variant>
        <vt:i4>0</vt:i4>
      </vt:variant>
      <vt:variant>
        <vt:i4>5</vt:i4>
      </vt:variant>
      <vt:variant>
        <vt:lpwstr>http://et.diavgeia.gov.gr/</vt:lpwstr>
      </vt:variant>
      <vt:variant>
        <vt:lpwstr/>
      </vt:variant>
      <vt:variant>
        <vt:i4>6684733</vt:i4>
      </vt:variant>
      <vt:variant>
        <vt:i4>645</vt:i4>
      </vt:variant>
      <vt:variant>
        <vt:i4>0</vt:i4>
      </vt:variant>
      <vt:variant>
        <vt:i4>5</vt:i4>
      </vt:variant>
      <vt:variant>
        <vt:lpwstr>https://nepps-search.eprocurement.gov.gr/actSearch/resources/search/XXXXXX</vt:lpwstr>
      </vt:variant>
      <vt:variant>
        <vt:lpwstr/>
      </vt:variant>
      <vt:variant>
        <vt:i4>2228347</vt:i4>
      </vt:variant>
      <vt:variant>
        <vt:i4>639</vt:i4>
      </vt:variant>
      <vt:variant>
        <vt:i4>0</vt:i4>
      </vt:variant>
      <vt:variant>
        <vt:i4>5</vt:i4>
      </vt:variant>
      <vt:variant>
        <vt:lpwstr>https://portal.eprocurement.gov.gr/webcenter/portal/TestPortal</vt:lpwstr>
      </vt:variant>
      <vt:variant>
        <vt:lpwstr/>
      </vt:variant>
      <vt:variant>
        <vt:i4>6094939</vt:i4>
      </vt:variant>
      <vt:variant>
        <vt:i4>636</vt:i4>
      </vt:variant>
      <vt:variant>
        <vt:i4>0</vt:i4>
      </vt:variant>
      <vt:variant>
        <vt:i4>5</vt:i4>
      </vt:variant>
      <vt:variant>
        <vt:lpwstr>http://www.promitheus.gov.gr/</vt:lpwstr>
      </vt:variant>
      <vt:variant>
        <vt:lpwstr/>
      </vt:variant>
      <vt:variant>
        <vt:i4>6094939</vt:i4>
      </vt:variant>
      <vt:variant>
        <vt:i4>627</vt:i4>
      </vt:variant>
      <vt:variant>
        <vt:i4>0</vt:i4>
      </vt:variant>
      <vt:variant>
        <vt:i4>5</vt:i4>
      </vt:variant>
      <vt:variant>
        <vt:lpwstr>http://www.promitheus.gov.gr/</vt:lpwstr>
      </vt:variant>
      <vt:variant>
        <vt:lpwstr/>
      </vt:variant>
      <vt:variant>
        <vt:i4>6094939</vt:i4>
      </vt:variant>
      <vt:variant>
        <vt:i4>624</vt:i4>
      </vt:variant>
      <vt:variant>
        <vt:i4>0</vt:i4>
      </vt:variant>
      <vt:variant>
        <vt:i4>5</vt:i4>
      </vt:variant>
      <vt:variant>
        <vt:lpwstr>http://www.promitheus.gov.gr/</vt:lpwstr>
      </vt:variant>
      <vt:variant>
        <vt:lpwstr/>
      </vt:variant>
      <vt:variant>
        <vt:i4>1900569</vt:i4>
      </vt:variant>
      <vt:variant>
        <vt:i4>621</vt:i4>
      </vt:variant>
      <vt:variant>
        <vt:i4>0</vt:i4>
      </vt:variant>
      <vt:variant>
        <vt:i4>5</vt:i4>
      </vt:variant>
      <vt:variant>
        <vt:lpwstr>http://www.ktpae.gr/</vt:lpwstr>
      </vt:variant>
      <vt:variant>
        <vt:lpwstr/>
      </vt:variant>
      <vt:variant>
        <vt:i4>1048627</vt:i4>
      </vt:variant>
      <vt:variant>
        <vt:i4>614</vt:i4>
      </vt:variant>
      <vt:variant>
        <vt:i4>0</vt:i4>
      </vt:variant>
      <vt:variant>
        <vt:i4>5</vt:i4>
      </vt:variant>
      <vt:variant>
        <vt:lpwstr/>
      </vt:variant>
      <vt:variant>
        <vt:lpwstr>_Toc187147194</vt:lpwstr>
      </vt:variant>
      <vt:variant>
        <vt:i4>1048627</vt:i4>
      </vt:variant>
      <vt:variant>
        <vt:i4>608</vt:i4>
      </vt:variant>
      <vt:variant>
        <vt:i4>0</vt:i4>
      </vt:variant>
      <vt:variant>
        <vt:i4>5</vt:i4>
      </vt:variant>
      <vt:variant>
        <vt:lpwstr/>
      </vt:variant>
      <vt:variant>
        <vt:lpwstr>_Toc187147193</vt:lpwstr>
      </vt:variant>
      <vt:variant>
        <vt:i4>1048627</vt:i4>
      </vt:variant>
      <vt:variant>
        <vt:i4>602</vt:i4>
      </vt:variant>
      <vt:variant>
        <vt:i4>0</vt:i4>
      </vt:variant>
      <vt:variant>
        <vt:i4>5</vt:i4>
      </vt:variant>
      <vt:variant>
        <vt:lpwstr/>
      </vt:variant>
      <vt:variant>
        <vt:lpwstr>_Toc187147192</vt:lpwstr>
      </vt:variant>
      <vt:variant>
        <vt:i4>1048627</vt:i4>
      </vt:variant>
      <vt:variant>
        <vt:i4>596</vt:i4>
      </vt:variant>
      <vt:variant>
        <vt:i4>0</vt:i4>
      </vt:variant>
      <vt:variant>
        <vt:i4>5</vt:i4>
      </vt:variant>
      <vt:variant>
        <vt:lpwstr/>
      </vt:variant>
      <vt:variant>
        <vt:lpwstr>_Toc187147191</vt:lpwstr>
      </vt:variant>
      <vt:variant>
        <vt:i4>1048627</vt:i4>
      </vt:variant>
      <vt:variant>
        <vt:i4>590</vt:i4>
      </vt:variant>
      <vt:variant>
        <vt:i4>0</vt:i4>
      </vt:variant>
      <vt:variant>
        <vt:i4>5</vt:i4>
      </vt:variant>
      <vt:variant>
        <vt:lpwstr/>
      </vt:variant>
      <vt:variant>
        <vt:lpwstr>_Toc187147190</vt:lpwstr>
      </vt:variant>
      <vt:variant>
        <vt:i4>1114163</vt:i4>
      </vt:variant>
      <vt:variant>
        <vt:i4>584</vt:i4>
      </vt:variant>
      <vt:variant>
        <vt:i4>0</vt:i4>
      </vt:variant>
      <vt:variant>
        <vt:i4>5</vt:i4>
      </vt:variant>
      <vt:variant>
        <vt:lpwstr/>
      </vt:variant>
      <vt:variant>
        <vt:lpwstr>_Toc187147189</vt:lpwstr>
      </vt:variant>
      <vt:variant>
        <vt:i4>1114163</vt:i4>
      </vt:variant>
      <vt:variant>
        <vt:i4>578</vt:i4>
      </vt:variant>
      <vt:variant>
        <vt:i4>0</vt:i4>
      </vt:variant>
      <vt:variant>
        <vt:i4>5</vt:i4>
      </vt:variant>
      <vt:variant>
        <vt:lpwstr/>
      </vt:variant>
      <vt:variant>
        <vt:lpwstr>_Toc187147188</vt:lpwstr>
      </vt:variant>
      <vt:variant>
        <vt:i4>1114163</vt:i4>
      </vt:variant>
      <vt:variant>
        <vt:i4>572</vt:i4>
      </vt:variant>
      <vt:variant>
        <vt:i4>0</vt:i4>
      </vt:variant>
      <vt:variant>
        <vt:i4>5</vt:i4>
      </vt:variant>
      <vt:variant>
        <vt:lpwstr/>
      </vt:variant>
      <vt:variant>
        <vt:lpwstr>_Toc187147187</vt:lpwstr>
      </vt:variant>
      <vt:variant>
        <vt:i4>1114163</vt:i4>
      </vt:variant>
      <vt:variant>
        <vt:i4>566</vt:i4>
      </vt:variant>
      <vt:variant>
        <vt:i4>0</vt:i4>
      </vt:variant>
      <vt:variant>
        <vt:i4>5</vt:i4>
      </vt:variant>
      <vt:variant>
        <vt:lpwstr/>
      </vt:variant>
      <vt:variant>
        <vt:lpwstr>_Toc187147186</vt:lpwstr>
      </vt:variant>
      <vt:variant>
        <vt:i4>1114163</vt:i4>
      </vt:variant>
      <vt:variant>
        <vt:i4>560</vt:i4>
      </vt:variant>
      <vt:variant>
        <vt:i4>0</vt:i4>
      </vt:variant>
      <vt:variant>
        <vt:i4>5</vt:i4>
      </vt:variant>
      <vt:variant>
        <vt:lpwstr/>
      </vt:variant>
      <vt:variant>
        <vt:lpwstr>_Toc187147185</vt:lpwstr>
      </vt:variant>
      <vt:variant>
        <vt:i4>1114163</vt:i4>
      </vt:variant>
      <vt:variant>
        <vt:i4>554</vt:i4>
      </vt:variant>
      <vt:variant>
        <vt:i4>0</vt:i4>
      </vt:variant>
      <vt:variant>
        <vt:i4>5</vt:i4>
      </vt:variant>
      <vt:variant>
        <vt:lpwstr/>
      </vt:variant>
      <vt:variant>
        <vt:lpwstr>_Toc187147184</vt:lpwstr>
      </vt:variant>
      <vt:variant>
        <vt:i4>1114163</vt:i4>
      </vt:variant>
      <vt:variant>
        <vt:i4>548</vt:i4>
      </vt:variant>
      <vt:variant>
        <vt:i4>0</vt:i4>
      </vt:variant>
      <vt:variant>
        <vt:i4>5</vt:i4>
      </vt:variant>
      <vt:variant>
        <vt:lpwstr/>
      </vt:variant>
      <vt:variant>
        <vt:lpwstr>_Toc187147183</vt:lpwstr>
      </vt:variant>
      <vt:variant>
        <vt:i4>1114163</vt:i4>
      </vt:variant>
      <vt:variant>
        <vt:i4>542</vt:i4>
      </vt:variant>
      <vt:variant>
        <vt:i4>0</vt:i4>
      </vt:variant>
      <vt:variant>
        <vt:i4>5</vt:i4>
      </vt:variant>
      <vt:variant>
        <vt:lpwstr/>
      </vt:variant>
      <vt:variant>
        <vt:lpwstr>_Toc187147182</vt:lpwstr>
      </vt:variant>
      <vt:variant>
        <vt:i4>1114163</vt:i4>
      </vt:variant>
      <vt:variant>
        <vt:i4>536</vt:i4>
      </vt:variant>
      <vt:variant>
        <vt:i4>0</vt:i4>
      </vt:variant>
      <vt:variant>
        <vt:i4>5</vt:i4>
      </vt:variant>
      <vt:variant>
        <vt:lpwstr/>
      </vt:variant>
      <vt:variant>
        <vt:lpwstr>_Toc187147181</vt:lpwstr>
      </vt:variant>
      <vt:variant>
        <vt:i4>1114163</vt:i4>
      </vt:variant>
      <vt:variant>
        <vt:i4>530</vt:i4>
      </vt:variant>
      <vt:variant>
        <vt:i4>0</vt:i4>
      </vt:variant>
      <vt:variant>
        <vt:i4>5</vt:i4>
      </vt:variant>
      <vt:variant>
        <vt:lpwstr/>
      </vt:variant>
      <vt:variant>
        <vt:lpwstr>_Toc187147180</vt:lpwstr>
      </vt:variant>
      <vt:variant>
        <vt:i4>1966131</vt:i4>
      </vt:variant>
      <vt:variant>
        <vt:i4>524</vt:i4>
      </vt:variant>
      <vt:variant>
        <vt:i4>0</vt:i4>
      </vt:variant>
      <vt:variant>
        <vt:i4>5</vt:i4>
      </vt:variant>
      <vt:variant>
        <vt:lpwstr/>
      </vt:variant>
      <vt:variant>
        <vt:lpwstr>_Toc187147179</vt:lpwstr>
      </vt:variant>
      <vt:variant>
        <vt:i4>1966131</vt:i4>
      </vt:variant>
      <vt:variant>
        <vt:i4>518</vt:i4>
      </vt:variant>
      <vt:variant>
        <vt:i4>0</vt:i4>
      </vt:variant>
      <vt:variant>
        <vt:i4>5</vt:i4>
      </vt:variant>
      <vt:variant>
        <vt:lpwstr/>
      </vt:variant>
      <vt:variant>
        <vt:lpwstr>_Toc187147178</vt:lpwstr>
      </vt:variant>
      <vt:variant>
        <vt:i4>1966131</vt:i4>
      </vt:variant>
      <vt:variant>
        <vt:i4>512</vt:i4>
      </vt:variant>
      <vt:variant>
        <vt:i4>0</vt:i4>
      </vt:variant>
      <vt:variant>
        <vt:i4>5</vt:i4>
      </vt:variant>
      <vt:variant>
        <vt:lpwstr/>
      </vt:variant>
      <vt:variant>
        <vt:lpwstr>_Toc187147177</vt:lpwstr>
      </vt:variant>
      <vt:variant>
        <vt:i4>1966131</vt:i4>
      </vt:variant>
      <vt:variant>
        <vt:i4>506</vt:i4>
      </vt:variant>
      <vt:variant>
        <vt:i4>0</vt:i4>
      </vt:variant>
      <vt:variant>
        <vt:i4>5</vt:i4>
      </vt:variant>
      <vt:variant>
        <vt:lpwstr/>
      </vt:variant>
      <vt:variant>
        <vt:lpwstr>_Toc187147176</vt:lpwstr>
      </vt:variant>
      <vt:variant>
        <vt:i4>1966131</vt:i4>
      </vt:variant>
      <vt:variant>
        <vt:i4>500</vt:i4>
      </vt:variant>
      <vt:variant>
        <vt:i4>0</vt:i4>
      </vt:variant>
      <vt:variant>
        <vt:i4>5</vt:i4>
      </vt:variant>
      <vt:variant>
        <vt:lpwstr/>
      </vt:variant>
      <vt:variant>
        <vt:lpwstr>_Toc187147175</vt:lpwstr>
      </vt:variant>
      <vt:variant>
        <vt:i4>1966131</vt:i4>
      </vt:variant>
      <vt:variant>
        <vt:i4>494</vt:i4>
      </vt:variant>
      <vt:variant>
        <vt:i4>0</vt:i4>
      </vt:variant>
      <vt:variant>
        <vt:i4>5</vt:i4>
      </vt:variant>
      <vt:variant>
        <vt:lpwstr/>
      </vt:variant>
      <vt:variant>
        <vt:lpwstr>_Toc187147174</vt:lpwstr>
      </vt:variant>
      <vt:variant>
        <vt:i4>1966131</vt:i4>
      </vt:variant>
      <vt:variant>
        <vt:i4>488</vt:i4>
      </vt:variant>
      <vt:variant>
        <vt:i4>0</vt:i4>
      </vt:variant>
      <vt:variant>
        <vt:i4>5</vt:i4>
      </vt:variant>
      <vt:variant>
        <vt:lpwstr/>
      </vt:variant>
      <vt:variant>
        <vt:lpwstr>_Toc187147173</vt:lpwstr>
      </vt:variant>
      <vt:variant>
        <vt:i4>1966131</vt:i4>
      </vt:variant>
      <vt:variant>
        <vt:i4>482</vt:i4>
      </vt:variant>
      <vt:variant>
        <vt:i4>0</vt:i4>
      </vt:variant>
      <vt:variant>
        <vt:i4>5</vt:i4>
      </vt:variant>
      <vt:variant>
        <vt:lpwstr/>
      </vt:variant>
      <vt:variant>
        <vt:lpwstr>_Toc187147172</vt:lpwstr>
      </vt:variant>
      <vt:variant>
        <vt:i4>1966131</vt:i4>
      </vt:variant>
      <vt:variant>
        <vt:i4>476</vt:i4>
      </vt:variant>
      <vt:variant>
        <vt:i4>0</vt:i4>
      </vt:variant>
      <vt:variant>
        <vt:i4>5</vt:i4>
      </vt:variant>
      <vt:variant>
        <vt:lpwstr/>
      </vt:variant>
      <vt:variant>
        <vt:lpwstr>_Toc187147171</vt:lpwstr>
      </vt:variant>
      <vt:variant>
        <vt:i4>1966131</vt:i4>
      </vt:variant>
      <vt:variant>
        <vt:i4>470</vt:i4>
      </vt:variant>
      <vt:variant>
        <vt:i4>0</vt:i4>
      </vt:variant>
      <vt:variant>
        <vt:i4>5</vt:i4>
      </vt:variant>
      <vt:variant>
        <vt:lpwstr/>
      </vt:variant>
      <vt:variant>
        <vt:lpwstr>_Toc187147170</vt:lpwstr>
      </vt:variant>
      <vt:variant>
        <vt:i4>2031667</vt:i4>
      </vt:variant>
      <vt:variant>
        <vt:i4>464</vt:i4>
      </vt:variant>
      <vt:variant>
        <vt:i4>0</vt:i4>
      </vt:variant>
      <vt:variant>
        <vt:i4>5</vt:i4>
      </vt:variant>
      <vt:variant>
        <vt:lpwstr/>
      </vt:variant>
      <vt:variant>
        <vt:lpwstr>_Toc187147169</vt:lpwstr>
      </vt:variant>
      <vt:variant>
        <vt:i4>2031667</vt:i4>
      </vt:variant>
      <vt:variant>
        <vt:i4>458</vt:i4>
      </vt:variant>
      <vt:variant>
        <vt:i4>0</vt:i4>
      </vt:variant>
      <vt:variant>
        <vt:i4>5</vt:i4>
      </vt:variant>
      <vt:variant>
        <vt:lpwstr/>
      </vt:variant>
      <vt:variant>
        <vt:lpwstr>_Toc187147168</vt:lpwstr>
      </vt:variant>
      <vt:variant>
        <vt:i4>2031667</vt:i4>
      </vt:variant>
      <vt:variant>
        <vt:i4>452</vt:i4>
      </vt:variant>
      <vt:variant>
        <vt:i4>0</vt:i4>
      </vt:variant>
      <vt:variant>
        <vt:i4>5</vt:i4>
      </vt:variant>
      <vt:variant>
        <vt:lpwstr/>
      </vt:variant>
      <vt:variant>
        <vt:lpwstr>_Toc187147167</vt:lpwstr>
      </vt:variant>
      <vt:variant>
        <vt:i4>2031667</vt:i4>
      </vt:variant>
      <vt:variant>
        <vt:i4>446</vt:i4>
      </vt:variant>
      <vt:variant>
        <vt:i4>0</vt:i4>
      </vt:variant>
      <vt:variant>
        <vt:i4>5</vt:i4>
      </vt:variant>
      <vt:variant>
        <vt:lpwstr/>
      </vt:variant>
      <vt:variant>
        <vt:lpwstr>_Toc187147166</vt:lpwstr>
      </vt:variant>
      <vt:variant>
        <vt:i4>2031667</vt:i4>
      </vt:variant>
      <vt:variant>
        <vt:i4>440</vt:i4>
      </vt:variant>
      <vt:variant>
        <vt:i4>0</vt:i4>
      </vt:variant>
      <vt:variant>
        <vt:i4>5</vt:i4>
      </vt:variant>
      <vt:variant>
        <vt:lpwstr/>
      </vt:variant>
      <vt:variant>
        <vt:lpwstr>_Toc187147165</vt:lpwstr>
      </vt:variant>
      <vt:variant>
        <vt:i4>2031667</vt:i4>
      </vt:variant>
      <vt:variant>
        <vt:i4>434</vt:i4>
      </vt:variant>
      <vt:variant>
        <vt:i4>0</vt:i4>
      </vt:variant>
      <vt:variant>
        <vt:i4>5</vt:i4>
      </vt:variant>
      <vt:variant>
        <vt:lpwstr/>
      </vt:variant>
      <vt:variant>
        <vt:lpwstr>_Toc187147164</vt:lpwstr>
      </vt:variant>
      <vt:variant>
        <vt:i4>2031667</vt:i4>
      </vt:variant>
      <vt:variant>
        <vt:i4>428</vt:i4>
      </vt:variant>
      <vt:variant>
        <vt:i4>0</vt:i4>
      </vt:variant>
      <vt:variant>
        <vt:i4>5</vt:i4>
      </vt:variant>
      <vt:variant>
        <vt:lpwstr/>
      </vt:variant>
      <vt:variant>
        <vt:lpwstr>_Toc187147163</vt:lpwstr>
      </vt:variant>
      <vt:variant>
        <vt:i4>2031667</vt:i4>
      </vt:variant>
      <vt:variant>
        <vt:i4>422</vt:i4>
      </vt:variant>
      <vt:variant>
        <vt:i4>0</vt:i4>
      </vt:variant>
      <vt:variant>
        <vt:i4>5</vt:i4>
      </vt:variant>
      <vt:variant>
        <vt:lpwstr/>
      </vt:variant>
      <vt:variant>
        <vt:lpwstr>_Toc187147162</vt:lpwstr>
      </vt:variant>
      <vt:variant>
        <vt:i4>2031667</vt:i4>
      </vt:variant>
      <vt:variant>
        <vt:i4>416</vt:i4>
      </vt:variant>
      <vt:variant>
        <vt:i4>0</vt:i4>
      </vt:variant>
      <vt:variant>
        <vt:i4>5</vt:i4>
      </vt:variant>
      <vt:variant>
        <vt:lpwstr/>
      </vt:variant>
      <vt:variant>
        <vt:lpwstr>_Toc187147161</vt:lpwstr>
      </vt:variant>
      <vt:variant>
        <vt:i4>2031667</vt:i4>
      </vt:variant>
      <vt:variant>
        <vt:i4>410</vt:i4>
      </vt:variant>
      <vt:variant>
        <vt:i4>0</vt:i4>
      </vt:variant>
      <vt:variant>
        <vt:i4>5</vt:i4>
      </vt:variant>
      <vt:variant>
        <vt:lpwstr/>
      </vt:variant>
      <vt:variant>
        <vt:lpwstr>_Toc187147160</vt:lpwstr>
      </vt:variant>
      <vt:variant>
        <vt:i4>1835059</vt:i4>
      </vt:variant>
      <vt:variant>
        <vt:i4>404</vt:i4>
      </vt:variant>
      <vt:variant>
        <vt:i4>0</vt:i4>
      </vt:variant>
      <vt:variant>
        <vt:i4>5</vt:i4>
      </vt:variant>
      <vt:variant>
        <vt:lpwstr/>
      </vt:variant>
      <vt:variant>
        <vt:lpwstr>_Toc187147159</vt:lpwstr>
      </vt:variant>
      <vt:variant>
        <vt:i4>1835059</vt:i4>
      </vt:variant>
      <vt:variant>
        <vt:i4>398</vt:i4>
      </vt:variant>
      <vt:variant>
        <vt:i4>0</vt:i4>
      </vt:variant>
      <vt:variant>
        <vt:i4>5</vt:i4>
      </vt:variant>
      <vt:variant>
        <vt:lpwstr/>
      </vt:variant>
      <vt:variant>
        <vt:lpwstr>_Toc187147158</vt:lpwstr>
      </vt:variant>
      <vt:variant>
        <vt:i4>1835059</vt:i4>
      </vt:variant>
      <vt:variant>
        <vt:i4>392</vt:i4>
      </vt:variant>
      <vt:variant>
        <vt:i4>0</vt:i4>
      </vt:variant>
      <vt:variant>
        <vt:i4>5</vt:i4>
      </vt:variant>
      <vt:variant>
        <vt:lpwstr/>
      </vt:variant>
      <vt:variant>
        <vt:lpwstr>_Toc187147157</vt:lpwstr>
      </vt:variant>
      <vt:variant>
        <vt:i4>1835059</vt:i4>
      </vt:variant>
      <vt:variant>
        <vt:i4>386</vt:i4>
      </vt:variant>
      <vt:variant>
        <vt:i4>0</vt:i4>
      </vt:variant>
      <vt:variant>
        <vt:i4>5</vt:i4>
      </vt:variant>
      <vt:variant>
        <vt:lpwstr/>
      </vt:variant>
      <vt:variant>
        <vt:lpwstr>_Toc187147156</vt:lpwstr>
      </vt:variant>
      <vt:variant>
        <vt:i4>1835059</vt:i4>
      </vt:variant>
      <vt:variant>
        <vt:i4>380</vt:i4>
      </vt:variant>
      <vt:variant>
        <vt:i4>0</vt:i4>
      </vt:variant>
      <vt:variant>
        <vt:i4>5</vt:i4>
      </vt:variant>
      <vt:variant>
        <vt:lpwstr/>
      </vt:variant>
      <vt:variant>
        <vt:lpwstr>_Toc187147155</vt:lpwstr>
      </vt:variant>
      <vt:variant>
        <vt:i4>1835059</vt:i4>
      </vt:variant>
      <vt:variant>
        <vt:i4>374</vt:i4>
      </vt:variant>
      <vt:variant>
        <vt:i4>0</vt:i4>
      </vt:variant>
      <vt:variant>
        <vt:i4>5</vt:i4>
      </vt:variant>
      <vt:variant>
        <vt:lpwstr/>
      </vt:variant>
      <vt:variant>
        <vt:lpwstr>_Toc187147154</vt:lpwstr>
      </vt:variant>
      <vt:variant>
        <vt:i4>1835059</vt:i4>
      </vt:variant>
      <vt:variant>
        <vt:i4>368</vt:i4>
      </vt:variant>
      <vt:variant>
        <vt:i4>0</vt:i4>
      </vt:variant>
      <vt:variant>
        <vt:i4>5</vt:i4>
      </vt:variant>
      <vt:variant>
        <vt:lpwstr/>
      </vt:variant>
      <vt:variant>
        <vt:lpwstr>_Toc187147153</vt:lpwstr>
      </vt:variant>
      <vt:variant>
        <vt:i4>1835059</vt:i4>
      </vt:variant>
      <vt:variant>
        <vt:i4>362</vt:i4>
      </vt:variant>
      <vt:variant>
        <vt:i4>0</vt:i4>
      </vt:variant>
      <vt:variant>
        <vt:i4>5</vt:i4>
      </vt:variant>
      <vt:variant>
        <vt:lpwstr/>
      </vt:variant>
      <vt:variant>
        <vt:lpwstr>_Toc187147152</vt:lpwstr>
      </vt:variant>
      <vt:variant>
        <vt:i4>1835059</vt:i4>
      </vt:variant>
      <vt:variant>
        <vt:i4>356</vt:i4>
      </vt:variant>
      <vt:variant>
        <vt:i4>0</vt:i4>
      </vt:variant>
      <vt:variant>
        <vt:i4>5</vt:i4>
      </vt:variant>
      <vt:variant>
        <vt:lpwstr/>
      </vt:variant>
      <vt:variant>
        <vt:lpwstr>_Toc187147151</vt:lpwstr>
      </vt:variant>
      <vt:variant>
        <vt:i4>1835059</vt:i4>
      </vt:variant>
      <vt:variant>
        <vt:i4>350</vt:i4>
      </vt:variant>
      <vt:variant>
        <vt:i4>0</vt:i4>
      </vt:variant>
      <vt:variant>
        <vt:i4>5</vt:i4>
      </vt:variant>
      <vt:variant>
        <vt:lpwstr/>
      </vt:variant>
      <vt:variant>
        <vt:lpwstr>_Toc187147150</vt:lpwstr>
      </vt:variant>
      <vt:variant>
        <vt:i4>1900595</vt:i4>
      </vt:variant>
      <vt:variant>
        <vt:i4>344</vt:i4>
      </vt:variant>
      <vt:variant>
        <vt:i4>0</vt:i4>
      </vt:variant>
      <vt:variant>
        <vt:i4>5</vt:i4>
      </vt:variant>
      <vt:variant>
        <vt:lpwstr/>
      </vt:variant>
      <vt:variant>
        <vt:lpwstr>_Toc187147149</vt:lpwstr>
      </vt:variant>
      <vt:variant>
        <vt:i4>1900595</vt:i4>
      </vt:variant>
      <vt:variant>
        <vt:i4>338</vt:i4>
      </vt:variant>
      <vt:variant>
        <vt:i4>0</vt:i4>
      </vt:variant>
      <vt:variant>
        <vt:i4>5</vt:i4>
      </vt:variant>
      <vt:variant>
        <vt:lpwstr/>
      </vt:variant>
      <vt:variant>
        <vt:lpwstr>_Toc187147148</vt:lpwstr>
      </vt:variant>
      <vt:variant>
        <vt:i4>1900595</vt:i4>
      </vt:variant>
      <vt:variant>
        <vt:i4>332</vt:i4>
      </vt:variant>
      <vt:variant>
        <vt:i4>0</vt:i4>
      </vt:variant>
      <vt:variant>
        <vt:i4>5</vt:i4>
      </vt:variant>
      <vt:variant>
        <vt:lpwstr/>
      </vt:variant>
      <vt:variant>
        <vt:lpwstr>_Toc187147147</vt:lpwstr>
      </vt:variant>
      <vt:variant>
        <vt:i4>1900595</vt:i4>
      </vt:variant>
      <vt:variant>
        <vt:i4>326</vt:i4>
      </vt:variant>
      <vt:variant>
        <vt:i4>0</vt:i4>
      </vt:variant>
      <vt:variant>
        <vt:i4>5</vt:i4>
      </vt:variant>
      <vt:variant>
        <vt:lpwstr/>
      </vt:variant>
      <vt:variant>
        <vt:lpwstr>_Toc187147146</vt:lpwstr>
      </vt:variant>
      <vt:variant>
        <vt:i4>1900595</vt:i4>
      </vt:variant>
      <vt:variant>
        <vt:i4>320</vt:i4>
      </vt:variant>
      <vt:variant>
        <vt:i4>0</vt:i4>
      </vt:variant>
      <vt:variant>
        <vt:i4>5</vt:i4>
      </vt:variant>
      <vt:variant>
        <vt:lpwstr/>
      </vt:variant>
      <vt:variant>
        <vt:lpwstr>_Toc187147145</vt:lpwstr>
      </vt:variant>
      <vt:variant>
        <vt:i4>1900595</vt:i4>
      </vt:variant>
      <vt:variant>
        <vt:i4>314</vt:i4>
      </vt:variant>
      <vt:variant>
        <vt:i4>0</vt:i4>
      </vt:variant>
      <vt:variant>
        <vt:i4>5</vt:i4>
      </vt:variant>
      <vt:variant>
        <vt:lpwstr/>
      </vt:variant>
      <vt:variant>
        <vt:lpwstr>_Toc187147144</vt:lpwstr>
      </vt:variant>
      <vt:variant>
        <vt:i4>1900595</vt:i4>
      </vt:variant>
      <vt:variant>
        <vt:i4>308</vt:i4>
      </vt:variant>
      <vt:variant>
        <vt:i4>0</vt:i4>
      </vt:variant>
      <vt:variant>
        <vt:i4>5</vt:i4>
      </vt:variant>
      <vt:variant>
        <vt:lpwstr/>
      </vt:variant>
      <vt:variant>
        <vt:lpwstr>_Toc187147143</vt:lpwstr>
      </vt:variant>
      <vt:variant>
        <vt:i4>1900595</vt:i4>
      </vt:variant>
      <vt:variant>
        <vt:i4>302</vt:i4>
      </vt:variant>
      <vt:variant>
        <vt:i4>0</vt:i4>
      </vt:variant>
      <vt:variant>
        <vt:i4>5</vt:i4>
      </vt:variant>
      <vt:variant>
        <vt:lpwstr/>
      </vt:variant>
      <vt:variant>
        <vt:lpwstr>_Toc187147142</vt:lpwstr>
      </vt:variant>
      <vt:variant>
        <vt:i4>1900595</vt:i4>
      </vt:variant>
      <vt:variant>
        <vt:i4>296</vt:i4>
      </vt:variant>
      <vt:variant>
        <vt:i4>0</vt:i4>
      </vt:variant>
      <vt:variant>
        <vt:i4>5</vt:i4>
      </vt:variant>
      <vt:variant>
        <vt:lpwstr/>
      </vt:variant>
      <vt:variant>
        <vt:lpwstr>_Toc187147141</vt:lpwstr>
      </vt:variant>
      <vt:variant>
        <vt:i4>1900595</vt:i4>
      </vt:variant>
      <vt:variant>
        <vt:i4>290</vt:i4>
      </vt:variant>
      <vt:variant>
        <vt:i4>0</vt:i4>
      </vt:variant>
      <vt:variant>
        <vt:i4>5</vt:i4>
      </vt:variant>
      <vt:variant>
        <vt:lpwstr/>
      </vt:variant>
      <vt:variant>
        <vt:lpwstr>_Toc187147140</vt:lpwstr>
      </vt:variant>
      <vt:variant>
        <vt:i4>1703987</vt:i4>
      </vt:variant>
      <vt:variant>
        <vt:i4>284</vt:i4>
      </vt:variant>
      <vt:variant>
        <vt:i4>0</vt:i4>
      </vt:variant>
      <vt:variant>
        <vt:i4>5</vt:i4>
      </vt:variant>
      <vt:variant>
        <vt:lpwstr/>
      </vt:variant>
      <vt:variant>
        <vt:lpwstr>_Toc187147139</vt:lpwstr>
      </vt:variant>
      <vt:variant>
        <vt:i4>1703987</vt:i4>
      </vt:variant>
      <vt:variant>
        <vt:i4>278</vt:i4>
      </vt:variant>
      <vt:variant>
        <vt:i4>0</vt:i4>
      </vt:variant>
      <vt:variant>
        <vt:i4>5</vt:i4>
      </vt:variant>
      <vt:variant>
        <vt:lpwstr/>
      </vt:variant>
      <vt:variant>
        <vt:lpwstr>_Toc187147138</vt:lpwstr>
      </vt:variant>
      <vt:variant>
        <vt:i4>1703987</vt:i4>
      </vt:variant>
      <vt:variant>
        <vt:i4>272</vt:i4>
      </vt:variant>
      <vt:variant>
        <vt:i4>0</vt:i4>
      </vt:variant>
      <vt:variant>
        <vt:i4>5</vt:i4>
      </vt:variant>
      <vt:variant>
        <vt:lpwstr/>
      </vt:variant>
      <vt:variant>
        <vt:lpwstr>_Toc187147137</vt:lpwstr>
      </vt:variant>
      <vt:variant>
        <vt:i4>1703987</vt:i4>
      </vt:variant>
      <vt:variant>
        <vt:i4>266</vt:i4>
      </vt:variant>
      <vt:variant>
        <vt:i4>0</vt:i4>
      </vt:variant>
      <vt:variant>
        <vt:i4>5</vt:i4>
      </vt:variant>
      <vt:variant>
        <vt:lpwstr/>
      </vt:variant>
      <vt:variant>
        <vt:lpwstr>_Toc187147136</vt:lpwstr>
      </vt:variant>
      <vt:variant>
        <vt:i4>1703987</vt:i4>
      </vt:variant>
      <vt:variant>
        <vt:i4>260</vt:i4>
      </vt:variant>
      <vt:variant>
        <vt:i4>0</vt:i4>
      </vt:variant>
      <vt:variant>
        <vt:i4>5</vt:i4>
      </vt:variant>
      <vt:variant>
        <vt:lpwstr/>
      </vt:variant>
      <vt:variant>
        <vt:lpwstr>_Toc187147135</vt:lpwstr>
      </vt:variant>
      <vt:variant>
        <vt:i4>1703987</vt:i4>
      </vt:variant>
      <vt:variant>
        <vt:i4>254</vt:i4>
      </vt:variant>
      <vt:variant>
        <vt:i4>0</vt:i4>
      </vt:variant>
      <vt:variant>
        <vt:i4>5</vt:i4>
      </vt:variant>
      <vt:variant>
        <vt:lpwstr/>
      </vt:variant>
      <vt:variant>
        <vt:lpwstr>_Toc187147134</vt:lpwstr>
      </vt:variant>
      <vt:variant>
        <vt:i4>1703987</vt:i4>
      </vt:variant>
      <vt:variant>
        <vt:i4>248</vt:i4>
      </vt:variant>
      <vt:variant>
        <vt:i4>0</vt:i4>
      </vt:variant>
      <vt:variant>
        <vt:i4>5</vt:i4>
      </vt:variant>
      <vt:variant>
        <vt:lpwstr/>
      </vt:variant>
      <vt:variant>
        <vt:lpwstr>_Toc187147133</vt:lpwstr>
      </vt:variant>
      <vt:variant>
        <vt:i4>1703987</vt:i4>
      </vt:variant>
      <vt:variant>
        <vt:i4>242</vt:i4>
      </vt:variant>
      <vt:variant>
        <vt:i4>0</vt:i4>
      </vt:variant>
      <vt:variant>
        <vt:i4>5</vt:i4>
      </vt:variant>
      <vt:variant>
        <vt:lpwstr/>
      </vt:variant>
      <vt:variant>
        <vt:lpwstr>_Toc187147132</vt:lpwstr>
      </vt:variant>
      <vt:variant>
        <vt:i4>1703987</vt:i4>
      </vt:variant>
      <vt:variant>
        <vt:i4>236</vt:i4>
      </vt:variant>
      <vt:variant>
        <vt:i4>0</vt:i4>
      </vt:variant>
      <vt:variant>
        <vt:i4>5</vt:i4>
      </vt:variant>
      <vt:variant>
        <vt:lpwstr/>
      </vt:variant>
      <vt:variant>
        <vt:lpwstr>_Toc187147131</vt:lpwstr>
      </vt:variant>
      <vt:variant>
        <vt:i4>1703987</vt:i4>
      </vt:variant>
      <vt:variant>
        <vt:i4>230</vt:i4>
      </vt:variant>
      <vt:variant>
        <vt:i4>0</vt:i4>
      </vt:variant>
      <vt:variant>
        <vt:i4>5</vt:i4>
      </vt:variant>
      <vt:variant>
        <vt:lpwstr/>
      </vt:variant>
      <vt:variant>
        <vt:lpwstr>_Toc187147130</vt:lpwstr>
      </vt:variant>
      <vt:variant>
        <vt:i4>1769523</vt:i4>
      </vt:variant>
      <vt:variant>
        <vt:i4>224</vt:i4>
      </vt:variant>
      <vt:variant>
        <vt:i4>0</vt:i4>
      </vt:variant>
      <vt:variant>
        <vt:i4>5</vt:i4>
      </vt:variant>
      <vt:variant>
        <vt:lpwstr/>
      </vt:variant>
      <vt:variant>
        <vt:lpwstr>_Toc187147129</vt:lpwstr>
      </vt:variant>
      <vt:variant>
        <vt:i4>1769523</vt:i4>
      </vt:variant>
      <vt:variant>
        <vt:i4>218</vt:i4>
      </vt:variant>
      <vt:variant>
        <vt:i4>0</vt:i4>
      </vt:variant>
      <vt:variant>
        <vt:i4>5</vt:i4>
      </vt:variant>
      <vt:variant>
        <vt:lpwstr/>
      </vt:variant>
      <vt:variant>
        <vt:lpwstr>_Toc187147128</vt:lpwstr>
      </vt:variant>
      <vt:variant>
        <vt:i4>1769523</vt:i4>
      </vt:variant>
      <vt:variant>
        <vt:i4>212</vt:i4>
      </vt:variant>
      <vt:variant>
        <vt:i4>0</vt:i4>
      </vt:variant>
      <vt:variant>
        <vt:i4>5</vt:i4>
      </vt:variant>
      <vt:variant>
        <vt:lpwstr/>
      </vt:variant>
      <vt:variant>
        <vt:lpwstr>_Toc187147127</vt:lpwstr>
      </vt:variant>
      <vt:variant>
        <vt:i4>1769523</vt:i4>
      </vt:variant>
      <vt:variant>
        <vt:i4>206</vt:i4>
      </vt:variant>
      <vt:variant>
        <vt:i4>0</vt:i4>
      </vt:variant>
      <vt:variant>
        <vt:i4>5</vt:i4>
      </vt:variant>
      <vt:variant>
        <vt:lpwstr/>
      </vt:variant>
      <vt:variant>
        <vt:lpwstr>_Toc187147126</vt:lpwstr>
      </vt:variant>
      <vt:variant>
        <vt:i4>1769523</vt:i4>
      </vt:variant>
      <vt:variant>
        <vt:i4>200</vt:i4>
      </vt:variant>
      <vt:variant>
        <vt:i4>0</vt:i4>
      </vt:variant>
      <vt:variant>
        <vt:i4>5</vt:i4>
      </vt:variant>
      <vt:variant>
        <vt:lpwstr/>
      </vt:variant>
      <vt:variant>
        <vt:lpwstr>_Toc187147125</vt:lpwstr>
      </vt:variant>
      <vt:variant>
        <vt:i4>1769523</vt:i4>
      </vt:variant>
      <vt:variant>
        <vt:i4>194</vt:i4>
      </vt:variant>
      <vt:variant>
        <vt:i4>0</vt:i4>
      </vt:variant>
      <vt:variant>
        <vt:i4>5</vt:i4>
      </vt:variant>
      <vt:variant>
        <vt:lpwstr/>
      </vt:variant>
      <vt:variant>
        <vt:lpwstr>_Toc187147124</vt:lpwstr>
      </vt:variant>
      <vt:variant>
        <vt:i4>1769523</vt:i4>
      </vt:variant>
      <vt:variant>
        <vt:i4>188</vt:i4>
      </vt:variant>
      <vt:variant>
        <vt:i4>0</vt:i4>
      </vt:variant>
      <vt:variant>
        <vt:i4>5</vt:i4>
      </vt:variant>
      <vt:variant>
        <vt:lpwstr/>
      </vt:variant>
      <vt:variant>
        <vt:lpwstr>_Toc187147123</vt:lpwstr>
      </vt:variant>
      <vt:variant>
        <vt:i4>1769523</vt:i4>
      </vt:variant>
      <vt:variant>
        <vt:i4>182</vt:i4>
      </vt:variant>
      <vt:variant>
        <vt:i4>0</vt:i4>
      </vt:variant>
      <vt:variant>
        <vt:i4>5</vt:i4>
      </vt:variant>
      <vt:variant>
        <vt:lpwstr/>
      </vt:variant>
      <vt:variant>
        <vt:lpwstr>_Toc187147122</vt:lpwstr>
      </vt:variant>
      <vt:variant>
        <vt:i4>1769523</vt:i4>
      </vt:variant>
      <vt:variant>
        <vt:i4>176</vt:i4>
      </vt:variant>
      <vt:variant>
        <vt:i4>0</vt:i4>
      </vt:variant>
      <vt:variant>
        <vt:i4>5</vt:i4>
      </vt:variant>
      <vt:variant>
        <vt:lpwstr/>
      </vt:variant>
      <vt:variant>
        <vt:lpwstr>_Toc187147121</vt:lpwstr>
      </vt:variant>
      <vt:variant>
        <vt:i4>1769523</vt:i4>
      </vt:variant>
      <vt:variant>
        <vt:i4>170</vt:i4>
      </vt:variant>
      <vt:variant>
        <vt:i4>0</vt:i4>
      </vt:variant>
      <vt:variant>
        <vt:i4>5</vt:i4>
      </vt:variant>
      <vt:variant>
        <vt:lpwstr/>
      </vt:variant>
      <vt:variant>
        <vt:lpwstr>_Toc187147120</vt:lpwstr>
      </vt:variant>
      <vt:variant>
        <vt:i4>1572915</vt:i4>
      </vt:variant>
      <vt:variant>
        <vt:i4>164</vt:i4>
      </vt:variant>
      <vt:variant>
        <vt:i4>0</vt:i4>
      </vt:variant>
      <vt:variant>
        <vt:i4>5</vt:i4>
      </vt:variant>
      <vt:variant>
        <vt:lpwstr/>
      </vt:variant>
      <vt:variant>
        <vt:lpwstr>_Toc187147119</vt:lpwstr>
      </vt:variant>
      <vt:variant>
        <vt:i4>1572915</vt:i4>
      </vt:variant>
      <vt:variant>
        <vt:i4>158</vt:i4>
      </vt:variant>
      <vt:variant>
        <vt:i4>0</vt:i4>
      </vt:variant>
      <vt:variant>
        <vt:i4>5</vt:i4>
      </vt:variant>
      <vt:variant>
        <vt:lpwstr/>
      </vt:variant>
      <vt:variant>
        <vt:lpwstr>_Toc187147118</vt:lpwstr>
      </vt:variant>
      <vt:variant>
        <vt:i4>1572915</vt:i4>
      </vt:variant>
      <vt:variant>
        <vt:i4>152</vt:i4>
      </vt:variant>
      <vt:variant>
        <vt:i4>0</vt:i4>
      </vt:variant>
      <vt:variant>
        <vt:i4>5</vt:i4>
      </vt:variant>
      <vt:variant>
        <vt:lpwstr/>
      </vt:variant>
      <vt:variant>
        <vt:lpwstr>_Toc187147117</vt:lpwstr>
      </vt:variant>
      <vt:variant>
        <vt:i4>1572915</vt:i4>
      </vt:variant>
      <vt:variant>
        <vt:i4>146</vt:i4>
      </vt:variant>
      <vt:variant>
        <vt:i4>0</vt:i4>
      </vt:variant>
      <vt:variant>
        <vt:i4>5</vt:i4>
      </vt:variant>
      <vt:variant>
        <vt:lpwstr/>
      </vt:variant>
      <vt:variant>
        <vt:lpwstr>_Toc187147116</vt:lpwstr>
      </vt:variant>
      <vt:variant>
        <vt:i4>1572915</vt:i4>
      </vt:variant>
      <vt:variant>
        <vt:i4>140</vt:i4>
      </vt:variant>
      <vt:variant>
        <vt:i4>0</vt:i4>
      </vt:variant>
      <vt:variant>
        <vt:i4>5</vt:i4>
      </vt:variant>
      <vt:variant>
        <vt:lpwstr/>
      </vt:variant>
      <vt:variant>
        <vt:lpwstr>_Toc187147115</vt:lpwstr>
      </vt:variant>
      <vt:variant>
        <vt:i4>1572915</vt:i4>
      </vt:variant>
      <vt:variant>
        <vt:i4>134</vt:i4>
      </vt:variant>
      <vt:variant>
        <vt:i4>0</vt:i4>
      </vt:variant>
      <vt:variant>
        <vt:i4>5</vt:i4>
      </vt:variant>
      <vt:variant>
        <vt:lpwstr/>
      </vt:variant>
      <vt:variant>
        <vt:lpwstr>_Toc187147114</vt:lpwstr>
      </vt:variant>
      <vt:variant>
        <vt:i4>1572915</vt:i4>
      </vt:variant>
      <vt:variant>
        <vt:i4>128</vt:i4>
      </vt:variant>
      <vt:variant>
        <vt:i4>0</vt:i4>
      </vt:variant>
      <vt:variant>
        <vt:i4>5</vt:i4>
      </vt:variant>
      <vt:variant>
        <vt:lpwstr/>
      </vt:variant>
      <vt:variant>
        <vt:lpwstr>_Toc187147113</vt:lpwstr>
      </vt:variant>
      <vt:variant>
        <vt:i4>1572915</vt:i4>
      </vt:variant>
      <vt:variant>
        <vt:i4>122</vt:i4>
      </vt:variant>
      <vt:variant>
        <vt:i4>0</vt:i4>
      </vt:variant>
      <vt:variant>
        <vt:i4>5</vt:i4>
      </vt:variant>
      <vt:variant>
        <vt:lpwstr/>
      </vt:variant>
      <vt:variant>
        <vt:lpwstr>_Toc187147112</vt:lpwstr>
      </vt:variant>
      <vt:variant>
        <vt:i4>1572915</vt:i4>
      </vt:variant>
      <vt:variant>
        <vt:i4>116</vt:i4>
      </vt:variant>
      <vt:variant>
        <vt:i4>0</vt:i4>
      </vt:variant>
      <vt:variant>
        <vt:i4>5</vt:i4>
      </vt:variant>
      <vt:variant>
        <vt:lpwstr/>
      </vt:variant>
      <vt:variant>
        <vt:lpwstr>_Toc187147111</vt:lpwstr>
      </vt:variant>
      <vt:variant>
        <vt:i4>1572915</vt:i4>
      </vt:variant>
      <vt:variant>
        <vt:i4>110</vt:i4>
      </vt:variant>
      <vt:variant>
        <vt:i4>0</vt:i4>
      </vt:variant>
      <vt:variant>
        <vt:i4>5</vt:i4>
      </vt:variant>
      <vt:variant>
        <vt:lpwstr/>
      </vt:variant>
      <vt:variant>
        <vt:lpwstr>_Toc187147110</vt:lpwstr>
      </vt:variant>
      <vt:variant>
        <vt:i4>1638451</vt:i4>
      </vt:variant>
      <vt:variant>
        <vt:i4>104</vt:i4>
      </vt:variant>
      <vt:variant>
        <vt:i4>0</vt:i4>
      </vt:variant>
      <vt:variant>
        <vt:i4>5</vt:i4>
      </vt:variant>
      <vt:variant>
        <vt:lpwstr/>
      </vt:variant>
      <vt:variant>
        <vt:lpwstr>_Toc187147109</vt:lpwstr>
      </vt:variant>
      <vt:variant>
        <vt:i4>1638451</vt:i4>
      </vt:variant>
      <vt:variant>
        <vt:i4>98</vt:i4>
      </vt:variant>
      <vt:variant>
        <vt:i4>0</vt:i4>
      </vt:variant>
      <vt:variant>
        <vt:i4>5</vt:i4>
      </vt:variant>
      <vt:variant>
        <vt:lpwstr/>
      </vt:variant>
      <vt:variant>
        <vt:lpwstr>_Toc187147108</vt:lpwstr>
      </vt:variant>
      <vt:variant>
        <vt:i4>1638451</vt:i4>
      </vt:variant>
      <vt:variant>
        <vt:i4>92</vt:i4>
      </vt:variant>
      <vt:variant>
        <vt:i4>0</vt:i4>
      </vt:variant>
      <vt:variant>
        <vt:i4>5</vt:i4>
      </vt:variant>
      <vt:variant>
        <vt:lpwstr/>
      </vt:variant>
      <vt:variant>
        <vt:lpwstr>_Toc187147107</vt:lpwstr>
      </vt:variant>
      <vt:variant>
        <vt:i4>1638451</vt:i4>
      </vt:variant>
      <vt:variant>
        <vt:i4>86</vt:i4>
      </vt:variant>
      <vt:variant>
        <vt:i4>0</vt:i4>
      </vt:variant>
      <vt:variant>
        <vt:i4>5</vt:i4>
      </vt:variant>
      <vt:variant>
        <vt:lpwstr/>
      </vt:variant>
      <vt:variant>
        <vt:lpwstr>_Toc187147106</vt:lpwstr>
      </vt:variant>
      <vt:variant>
        <vt:i4>1638451</vt:i4>
      </vt:variant>
      <vt:variant>
        <vt:i4>80</vt:i4>
      </vt:variant>
      <vt:variant>
        <vt:i4>0</vt:i4>
      </vt:variant>
      <vt:variant>
        <vt:i4>5</vt:i4>
      </vt:variant>
      <vt:variant>
        <vt:lpwstr/>
      </vt:variant>
      <vt:variant>
        <vt:lpwstr>_Toc187147105</vt:lpwstr>
      </vt:variant>
      <vt:variant>
        <vt:i4>1638451</vt:i4>
      </vt:variant>
      <vt:variant>
        <vt:i4>74</vt:i4>
      </vt:variant>
      <vt:variant>
        <vt:i4>0</vt:i4>
      </vt:variant>
      <vt:variant>
        <vt:i4>5</vt:i4>
      </vt:variant>
      <vt:variant>
        <vt:lpwstr/>
      </vt:variant>
      <vt:variant>
        <vt:lpwstr>_Toc187147104</vt:lpwstr>
      </vt:variant>
      <vt:variant>
        <vt:i4>1638451</vt:i4>
      </vt:variant>
      <vt:variant>
        <vt:i4>68</vt:i4>
      </vt:variant>
      <vt:variant>
        <vt:i4>0</vt:i4>
      </vt:variant>
      <vt:variant>
        <vt:i4>5</vt:i4>
      </vt:variant>
      <vt:variant>
        <vt:lpwstr/>
      </vt:variant>
      <vt:variant>
        <vt:lpwstr>_Toc187147103</vt:lpwstr>
      </vt:variant>
      <vt:variant>
        <vt:i4>1638451</vt:i4>
      </vt:variant>
      <vt:variant>
        <vt:i4>62</vt:i4>
      </vt:variant>
      <vt:variant>
        <vt:i4>0</vt:i4>
      </vt:variant>
      <vt:variant>
        <vt:i4>5</vt:i4>
      </vt:variant>
      <vt:variant>
        <vt:lpwstr/>
      </vt:variant>
      <vt:variant>
        <vt:lpwstr>_Toc187147102</vt:lpwstr>
      </vt:variant>
      <vt:variant>
        <vt:i4>1638451</vt:i4>
      </vt:variant>
      <vt:variant>
        <vt:i4>56</vt:i4>
      </vt:variant>
      <vt:variant>
        <vt:i4>0</vt:i4>
      </vt:variant>
      <vt:variant>
        <vt:i4>5</vt:i4>
      </vt:variant>
      <vt:variant>
        <vt:lpwstr/>
      </vt:variant>
      <vt:variant>
        <vt:lpwstr>_Toc187147101</vt:lpwstr>
      </vt:variant>
      <vt:variant>
        <vt:i4>1638451</vt:i4>
      </vt:variant>
      <vt:variant>
        <vt:i4>50</vt:i4>
      </vt:variant>
      <vt:variant>
        <vt:i4>0</vt:i4>
      </vt:variant>
      <vt:variant>
        <vt:i4>5</vt:i4>
      </vt:variant>
      <vt:variant>
        <vt:lpwstr/>
      </vt:variant>
      <vt:variant>
        <vt:lpwstr>_Toc187147100</vt:lpwstr>
      </vt:variant>
      <vt:variant>
        <vt:i4>1048626</vt:i4>
      </vt:variant>
      <vt:variant>
        <vt:i4>44</vt:i4>
      </vt:variant>
      <vt:variant>
        <vt:i4>0</vt:i4>
      </vt:variant>
      <vt:variant>
        <vt:i4>5</vt:i4>
      </vt:variant>
      <vt:variant>
        <vt:lpwstr/>
      </vt:variant>
      <vt:variant>
        <vt:lpwstr>_Toc187147099</vt:lpwstr>
      </vt:variant>
      <vt:variant>
        <vt:i4>1048626</vt:i4>
      </vt:variant>
      <vt:variant>
        <vt:i4>38</vt:i4>
      </vt:variant>
      <vt:variant>
        <vt:i4>0</vt:i4>
      </vt:variant>
      <vt:variant>
        <vt:i4>5</vt:i4>
      </vt:variant>
      <vt:variant>
        <vt:lpwstr/>
      </vt:variant>
      <vt:variant>
        <vt:lpwstr>_Toc187147098</vt:lpwstr>
      </vt:variant>
      <vt:variant>
        <vt:i4>1048626</vt:i4>
      </vt:variant>
      <vt:variant>
        <vt:i4>32</vt:i4>
      </vt:variant>
      <vt:variant>
        <vt:i4>0</vt:i4>
      </vt:variant>
      <vt:variant>
        <vt:i4>5</vt:i4>
      </vt:variant>
      <vt:variant>
        <vt:lpwstr/>
      </vt:variant>
      <vt:variant>
        <vt:lpwstr>_Toc187147097</vt:lpwstr>
      </vt:variant>
      <vt:variant>
        <vt:i4>1048626</vt:i4>
      </vt:variant>
      <vt:variant>
        <vt:i4>26</vt:i4>
      </vt:variant>
      <vt:variant>
        <vt:i4>0</vt:i4>
      </vt:variant>
      <vt:variant>
        <vt:i4>5</vt:i4>
      </vt:variant>
      <vt:variant>
        <vt:lpwstr/>
      </vt:variant>
      <vt:variant>
        <vt:lpwstr>_Toc187147096</vt:lpwstr>
      </vt:variant>
      <vt:variant>
        <vt:i4>1048626</vt:i4>
      </vt:variant>
      <vt:variant>
        <vt:i4>20</vt:i4>
      </vt:variant>
      <vt:variant>
        <vt:i4>0</vt:i4>
      </vt:variant>
      <vt:variant>
        <vt:i4>5</vt:i4>
      </vt:variant>
      <vt:variant>
        <vt:lpwstr/>
      </vt:variant>
      <vt:variant>
        <vt:lpwstr>_Toc187147095</vt:lpwstr>
      </vt:variant>
      <vt:variant>
        <vt:i4>1048626</vt:i4>
      </vt:variant>
      <vt:variant>
        <vt:i4>14</vt:i4>
      </vt:variant>
      <vt:variant>
        <vt:i4>0</vt:i4>
      </vt:variant>
      <vt:variant>
        <vt:i4>5</vt:i4>
      </vt:variant>
      <vt:variant>
        <vt:lpwstr/>
      </vt:variant>
      <vt:variant>
        <vt:lpwstr>_Toc187147094</vt:lpwstr>
      </vt:variant>
      <vt:variant>
        <vt:i4>1048626</vt:i4>
      </vt:variant>
      <vt:variant>
        <vt:i4>8</vt:i4>
      </vt:variant>
      <vt:variant>
        <vt:i4>0</vt:i4>
      </vt:variant>
      <vt:variant>
        <vt:i4>5</vt:i4>
      </vt:variant>
      <vt:variant>
        <vt:lpwstr/>
      </vt:variant>
      <vt:variant>
        <vt:lpwstr>_Toc187147093</vt:lpwstr>
      </vt:variant>
      <vt:variant>
        <vt:i4>1048626</vt:i4>
      </vt:variant>
      <vt:variant>
        <vt:i4>2</vt:i4>
      </vt:variant>
      <vt:variant>
        <vt:i4>0</vt:i4>
      </vt:variant>
      <vt:variant>
        <vt:i4>5</vt:i4>
      </vt:variant>
      <vt:variant>
        <vt:lpwstr/>
      </vt:variant>
      <vt:variant>
        <vt:lpwstr>_Toc187147092</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ariant>
        <vt:i4>6553682</vt:i4>
      </vt:variant>
      <vt:variant>
        <vt:i4>6</vt:i4>
      </vt:variant>
      <vt:variant>
        <vt:i4>0</vt:i4>
      </vt:variant>
      <vt:variant>
        <vt:i4>5</vt:i4>
      </vt:variant>
      <vt:variant>
        <vt:lpwstr>mailto:info@ktpae.gr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2025-02-20T09:22:00Z</dcterms:created>
  <dcterms:modified xsi:type="dcterms:W3CDTF">2025-02-24T07:53:00Z</dcterms:modified>
</cp:coreProperties>
</file>